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C1378" w14:textId="19654419" w:rsidR="00D219E0" w:rsidRPr="00094157" w:rsidRDefault="00D219E0" w:rsidP="008F435C">
      <w:pPr>
        <w:autoSpaceDE w:val="0"/>
        <w:autoSpaceDN w:val="0"/>
        <w:adjustRightInd w:val="0"/>
        <w:spacing w:after="0" w:line="240" w:lineRule="auto"/>
        <w:contextualSpacing/>
        <w:rPr>
          <w:rFonts w:cstheme="minorHAnsi"/>
        </w:rPr>
      </w:pPr>
      <w:r w:rsidRPr="00094157">
        <w:rPr>
          <w:rFonts w:cstheme="minorHAnsi"/>
        </w:rPr>
        <w:t xml:space="preserve">Draft: </w:t>
      </w:r>
      <w:r w:rsidR="00E62441" w:rsidRPr="00094157">
        <w:rPr>
          <w:rFonts w:cstheme="minorHAnsi"/>
        </w:rPr>
        <w:t>8</w:t>
      </w:r>
      <w:r w:rsidR="00BE0383" w:rsidRPr="00094157">
        <w:rPr>
          <w:rFonts w:cstheme="minorHAnsi"/>
        </w:rPr>
        <w:t>/</w:t>
      </w:r>
      <w:r w:rsidR="005F7E66" w:rsidRPr="00094157">
        <w:rPr>
          <w:rFonts w:cstheme="minorHAnsi"/>
        </w:rPr>
        <w:t>21</w:t>
      </w:r>
      <w:r w:rsidR="00BE0383" w:rsidRPr="00094157">
        <w:rPr>
          <w:rFonts w:cstheme="minorHAnsi"/>
        </w:rPr>
        <w:t>/2</w:t>
      </w:r>
      <w:r w:rsidR="00FC085F" w:rsidRPr="00094157">
        <w:rPr>
          <w:rFonts w:cstheme="minorHAnsi"/>
        </w:rPr>
        <w:t>5</w:t>
      </w:r>
    </w:p>
    <w:p w14:paraId="063395A0" w14:textId="77777777" w:rsidR="00D219E0" w:rsidRPr="00094157" w:rsidRDefault="00D219E0" w:rsidP="008F435C">
      <w:pPr>
        <w:autoSpaceDE w:val="0"/>
        <w:autoSpaceDN w:val="0"/>
        <w:adjustRightInd w:val="0"/>
        <w:spacing w:after="0" w:line="240" w:lineRule="auto"/>
        <w:contextualSpacing/>
        <w:rPr>
          <w:rFonts w:cstheme="minorHAnsi"/>
        </w:rPr>
      </w:pPr>
    </w:p>
    <w:p w14:paraId="03FFC2FE" w14:textId="77777777" w:rsidR="00D219E0" w:rsidRPr="00094157" w:rsidRDefault="002340C6" w:rsidP="008F435C">
      <w:pPr>
        <w:autoSpaceDE w:val="0"/>
        <w:autoSpaceDN w:val="0"/>
        <w:adjustRightInd w:val="0"/>
        <w:spacing w:after="0" w:line="240" w:lineRule="auto"/>
        <w:contextualSpacing/>
        <w:jc w:val="center"/>
        <w:rPr>
          <w:rFonts w:cstheme="minorHAnsi"/>
        </w:rPr>
      </w:pPr>
      <w:r w:rsidRPr="00094157">
        <w:rPr>
          <w:rFonts w:cstheme="minorHAnsi"/>
        </w:rPr>
        <w:t xml:space="preserve">Statutory Accounting Principles </w:t>
      </w:r>
      <w:r w:rsidR="00D219E0" w:rsidRPr="00094157">
        <w:rPr>
          <w:rFonts w:cstheme="minorHAnsi"/>
        </w:rPr>
        <w:t xml:space="preserve">(E) </w:t>
      </w:r>
      <w:r w:rsidRPr="00094157">
        <w:rPr>
          <w:rFonts w:cstheme="minorHAnsi"/>
        </w:rPr>
        <w:t>Working Group</w:t>
      </w:r>
    </w:p>
    <w:p w14:paraId="50DDCB0B" w14:textId="10AB8043" w:rsidR="00174F2A" w:rsidRPr="00094157" w:rsidRDefault="00E62441" w:rsidP="008F435C">
      <w:pPr>
        <w:spacing w:after="0" w:line="240" w:lineRule="auto"/>
        <w:contextualSpacing/>
        <w:jc w:val="center"/>
        <w:rPr>
          <w:rFonts w:eastAsia="Times New Roman" w:cstheme="minorHAnsi"/>
        </w:rPr>
      </w:pPr>
      <w:r w:rsidRPr="00094157">
        <w:rPr>
          <w:rFonts w:eastAsia="Times New Roman" w:cstheme="minorHAnsi"/>
        </w:rPr>
        <w:t>Minneapolis, Minnesota</w:t>
      </w:r>
    </w:p>
    <w:p w14:paraId="67C33FA8" w14:textId="5E3B9754" w:rsidR="00174F2A" w:rsidRPr="00094157" w:rsidRDefault="00E62441" w:rsidP="008F435C">
      <w:pPr>
        <w:spacing w:after="0" w:line="240" w:lineRule="auto"/>
        <w:contextualSpacing/>
        <w:jc w:val="center"/>
        <w:rPr>
          <w:rFonts w:eastAsia="Times New Roman" w:cstheme="minorHAnsi"/>
        </w:rPr>
      </w:pPr>
      <w:r w:rsidRPr="00094157">
        <w:rPr>
          <w:rFonts w:eastAsia="Times New Roman" w:cstheme="minorHAnsi"/>
        </w:rPr>
        <w:t>August 11</w:t>
      </w:r>
      <w:r w:rsidR="00174F2A" w:rsidRPr="00094157">
        <w:rPr>
          <w:rFonts w:eastAsia="Times New Roman" w:cstheme="minorHAnsi"/>
        </w:rPr>
        <w:t>, 202</w:t>
      </w:r>
      <w:r w:rsidR="00E95D66" w:rsidRPr="00094157">
        <w:rPr>
          <w:rFonts w:eastAsia="Times New Roman" w:cstheme="minorHAnsi"/>
        </w:rPr>
        <w:t>5</w:t>
      </w:r>
    </w:p>
    <w:p w14:paraId="454E052E" w14:textId="77777777" w:rsidR="002340C6" w:rsidRPr="00094157" w:rsidRDefault="002340C6" w:rsidP="008F435C">
      <w:pPr>
        <w:spacing w:after="0" w:line="240" w:lineRule="auto"/>
        <w:contextualSpacing/>
        <w:jc w:val="both"/>
        <w:rPr>
          <w:rFonts w:cstheme="minorHAnsi"/>
        </w:rPr>
      </w:pPr>
    </w:p>
    <w:p w14:paraId="1ECA7C93" w14:textId="0FAFB8C0" w:rsidR="00456D0B" w:rsidRPr="00094157" w:rsidRDefault="00D219E0" w:rsidP="008F435C">
      <w:pPr>
        <w:spacing w:after="0" w:line="240" w:lineRule="auto"/>
        <w:contextualSpacing/>
        <w:jc w:val="both"/>
        <w:rPr>
          <w:rFonts w:cstheme="minorHAnsi"/>
        </w:rPr>
      </w:pPr>
      <w:r w:rsidRPr="00094157">
        <w:rPr>
          <w:rFonts w:cstheme="minorHAnsi"/>
        </w:rPr>
        <w:t xml:space="preserve">The </w:t>
      </w:r>
      <w:r w:rsidR="002340C6" w:rsidRPr="00094157">
        <w:rPr>
          <w:rFonts w:cstheme="minorHAnsi"/>
        </w:rPr>
        <w:t xml:space="preserve">Statutory Accounting Principles </w:t>
      </w:r>
      <w:r w:rsidRPr="00094157">
        <w:rPr>
          <w:rFonts w:cstheme="minorHAnsi"/>
        </w:rPr>
        <w:t xml:space="preserve">(E) </w:t>
      </w:r>
      <w:r w:rsidR="002340C6" w:rsidRPr="00094157">
        <w:rPr>
          <w:rFonts w:cstheme="minorHAnsi"/>
        </w:rPr>
        <w:t xml:space="preserve">Working Group of the Accounting Practices and Procedures (E) </w:t>
      </w:r>
      <w:r w:rsidRPr="00094157">
        <w:rPr>
          <w:rFonts w:cstheme="minorHAnsi"/>
        </w:rPr>
        <w:t xml:space="preserve">Task Force </w:t>
      </w:r>
      <w:r w:rsidR="001D2C47" w:rsidRPr="00094157">
        <w:rPr>
          <w:rFonts w:cstheme="minorHAnsi"/>
        </w:rPr>
        <w:t xml:space="preserve">met </w:t>
      </w:r>
      <w:r w:rsidR="00721AFD" w:rsidRPr="00094157">
        <w:rPr>
          <w:rFonts w:cstheme="minorHAnsi"/>
        </w:rPr>
        <w:t xml:space="preserve">in </w:t>
      </w:r>
      <w:r w:rsidR="00E62441" w:rsidRPr="00094157">
        <w:rPr>
          <w:rFonts w:cstheme="minorHAnsi"/>
        </w:rPr>
        <w:t>Minneapolis</w:t>
      </w:r>
      <w:r w:rsidR="002378FF" w:rsidRPr="00094157">
        <w:rPr>
          <w:rFonts w:cstheme="minorHAnsi"/>
        </w:rPr>
        <w:t xml:space="preserve">, </w:t>
      </w:r>
      <w:r w:rsidR="00E62441" w:rsidRPr="00094157">
        <w:rPr>
          <w:rFonts w:cstheme="minorHAnsi"/>
        </w:rPr>
        <w:t>MN</w:t>
      </w:r>
      <w:r w:rsidR="00652347" w:rsidRPr="00094157">
        <w:rPr>
          <w:rFonts w:cstheme="minorHAnsi"/>
        </w:rPr>
        <w:t>,</w:t>
      </w:r>
      <w:r w:rsidR="00721AFD" w:rsidRPr="00094157">
        <w:rPr>
          <w:rFonts w:cstheme="minorHAnsi"/>
        </w:rPr>
        <w:t xml:space="preserve"> </w:t>
      </w:r>
      <w:r w:rsidR="00E62441" w:rsidRPr="00094157">
        <w:rPr>
          <w:rFonts w:cstheme="minorHAnsi"/>
        </w:rPr>
        <w:t>Aug</w:t>
      </w:r>
      <w:r w:rsidR="0078541E" w:rsidRPr="00094157">
        <w:rPr>
          <w:rFonts w:cstheme="minorHAnsi"/>
        </w:rPr>
        <w:t>.</w:t>
      </w:r>
      <w:r w:rsidR="00E62441" w:rsidRPr="00094157">
        <w:rPr>
          <w:rFonts w:cstheme="minorHAnsi"/>
        </w:rPr>
        <w:t xml:space="preserve"> 11</w:t>
      </w:r>
      <w:r w:rsidR="00392B91" w:rsidRPr="00094157">
        <w:rPr>
          <w:rFonts w:cstheme="minorHAnsi"/>
        </w:rPr>
        <w:t>, 202</w:t>
      </w:r>
      <w:r w:rsidR="00FC085F" w:rsidRPr="00094157">
        <w:rPr>
          <w:rFonts w:cstheme="minorHAnsi"/>
        </w:rPr>
        <w:t>5</w:t>
      </w:r>
      <w:r w:rsidR="00392B91" w:rsidRPr="00094157">
        <w:rPr>
          <w:rFonts w:cstheme="minorHAnsi"/>
        </w:rPr>
        <w:t>.</w:t>
      </w:r>
      <w:r w:rsidR="002340C6" w:rsidRPr="00094157">
        <w:rPr>
          <w:rFonts w:cstheme="minorHAnsi"/>
        </w:rPr>
        <w:t xml:space="preserve"> The following Working G</w:t>
      </w:r>
      <w:r w:rsidR="00B672BF" w:rsidRPr="00094157">
        <w:rPr>
          <w:rFonts w:cstheme="minorHAnsi"/>
        </w:rPr>
        <w:t>roup members participated: Dale </w:t>
      </w:r>
      <w:r w:rsidR="002340C6" w:rsidRPr="00094157">
        <w:rPr>
          <w:rFonts w:cstheme="minorHAnsi"/>
        </w:rPr>
        <w:t xml:space="preserve">Bruggeman, Chair (OH); </w:t>
      </w:r>
      <w:r w:rsidR="00205D0F" w:rsidRPr="00094157">
        <w:rPr>
          <w:rFonts w:cstheme="minorHAnsi"/>
        </w:rPr>
        <w:t>Kevin Clark</w:t>
      </w:r>
      <w:r w:rsidR="00721AFD" w:rsidRPr="00094157">
        <w:rPr>
          <w:rFonts w:cstheme="minorHAnsi"/>
        </w:rPr>
        <w:t>,</w:t>
      </w:r>
      <w:r w:rsidR="003A28A9" w:rsidRPr="00094157">
        <w:rPr>
          <w:rFonts w:cstheme="minorHAnsi"/>
        </w:rPr>
        <w:t xml:space="preserve"> </w:t>
      </w:r>
      <w:r w:rsidR="004803C0" w:rsidRPr="00094157">
        <w:rPr>
          <w:rFonts w:cstheme="minorHAnsi"/>
        </w:rPr>
        <w:t>V</w:t>
      </w:r>
      <w:r w:rsidR="000E4D23" w:rsidRPr="00094157">
        <w:rPr>
          <w:rFonts w:cstheme="minorHAnsi"/>
        </w:rPr>
        <w:t xml:space="preserve">ice </w:t>
      </w:r>
      <w:r w:rsidR="004803C0" w:rsidRPr="00094157">
        <w:rPr>
          <w:rFonts w:cstheme="minorHAnsi"/>
        </w:rPr>
        <w:t>C</w:t>
      </w:r>
      <w:r w:rsidR="000E4D23" w:rsidRPr="00094157">
        <w:rPr>
          <w:rFonts w:cstheme="minorHAnsi"/>
        </w:rPr>
        <w:t>hai</w:t>
      </w:r>
      <w:r w:rsidR="003A28A9" w:rsidRPr="00094157">
        <w:rPr>
          <w:rFonts w:cstheme="minorHAnsi"/>
        </w:rPr>
        <w:t>r</w:t>
      </w:r>
      <w:r w:rsidR="000E4D23" w:rsidRPr="00094157">
        <w:rPr>
          <w:rFonts w:cstheme="minorHAnsi"/>
        </w:rPr>
        <w:t xml:space="preserve"> (IA); </w:t>
      </w:r>
      <w:r w:rsidR="00294BB5" w:rsidRPr="00094157">
        <w:rPr>
          <w:rFonts w:cstheme="minorHAnsi"/>
          <w:color w:val="000000" w:themeColor="text1"/>
        </w:rPr>
        <w:t>Richard Russell</w:t>
      </w:r>
      <w:r w:rsidR="00073824" w:rsidRPr="00094157">
        <w:rPr>
          <w:rFonts w:cstheme="minorHAnsi"/>
          <w:color w:val="000000" w:themeColor="text1"/>
        </w:rPr>
        <w:t xml:space="preserve"> (AL); </w:t>
      </w:r>
      <w:r w:rsidR="002340C6" w:rsidRPr="00094157">
        <w:rPr>
          <w:rFonts w:cstheme="minorHAnsi"/>
        </w:rPr>
        <w:t>Kim Hudson (CA);</w:t>
      </w:r>
      <w:r w:rsidR="00284FAC" w:rsidRPr="00094157">
        <w:rPr>
          <w:rFonts w:cstheme="minorHAnsi"/>
        </w:rPr>
        <w:t xml:space="preserve"> </w:t>
      </w:r>
      <w:r w:rsidR="00BD5CA7" w:rsidRPr="00094157">
        <w:rPr>
          <w:rFonts w:cstheme="minorHAnsi"/>
        </w:rPr>
        <w:t xml:space="preserve">William </w:t>
      </w:r>
      <w:r w:rsidR="002E1569" w:rsidRPr="00094157">
        <w:rPr>
          <w:rFonts w:cstheme="minorHAnsi"/>
          <w:color w:val="000000" w:themeColor="text1"/>
        </w:rPr>
        <w:t>Arfanis</w:t>
      </w:r>
      <w:r w:rsidR="00E73264" w:rsidRPr="00094157">
        <w:rPr>
          <w:rFonts w:cstheme="minorHAnsi"/>
          <w:color w:val="000000" w:themeColor="text1"/>
        </w:rPr>
        <w:t xml:space="preserve"> </w:t>
      </w:r>
      <w:r w:rsidR="00A05995" w:rsidRPr="00094157">
        <w:rPr>
          <w:rFonts w:cstheme="minorHAnsi"/>
          <w:color w:val="000000" w:themeColor="text1"/>
        </w:rPr>
        <w:t xml:space="preserve">and </w:t>
      </w:r>
      <w:r w:rsidR="00712409" w:rsidRPr="00094157">
        <w:rPr>
          <w:rFonts w:cstheme="minorHAnsi"/>
          <w:color w:val="000000" w:themeColor="text1"/>
        </w:rPr>
        <w:t>Michael Estabrook</w:t>
      </w:r>
      <w:r w:rsidR="002637FB" w:rsidRPr="00094157">
        <w:rPr>
          <w:rFonts w:cstheme="minorHAnsi"/>
          <w:color w:val="000000" w:themeColor="text1"/>
        </w:rPr>
        <w:t xml:space="preserve"> </w:t>
      </w:r>
      <w:r w:rsidR="000E4D23" w:rsidRPr="00094157">
        <w:rPr>
          <w:rFonts w:cstheme="minorHAnsi"/>
          <w:color w:val="000000" w:themeColor="text1"/>
        </w:rPr>
        <w:t xml:space="preserve">(CT); </w:t>
      </w:r>
      <w:r w:rsidR="00893C68" w:rsidRPr="00094157">
        <w:rPr>
          <w:rFonts w:cstheme="minorHAnsi"/>
          <w:color w:val="000000" w:themeColor="text1"/>
        </w:rPr>
        <w:t xml:space="preserve">Rylynn </w:t>
      </w:r>
      <w:r w:rsidR="00893C68" w:rsidRPr="00094157">
        <w:rPr>
          <w:rFonts w:cstheme="minorHAnsi"/>
        </w:rPr>
        <w:t xml:space="preserve">Brown </w:t>
      </w:r>
      <w:r w:rsidR="000E4D23" w:rsidRPr="00094157">
        <w:rPr>
          <w:rFonts w:cstheme="minorHAnsi"/>
        </w:rPr>
        <w:t xml:space="preserve">(DE); </w:t>
      </w:r>
      <w:r w:rsidR="00474B71" w:rsidRPr="00094157">
        <w:rPr>
          <w:rFonts w:cstheme="minorHAnsi"/>
        </w:rPr>
        <w:t>Cindy Andersen</w:t>
      </w:r>
      <w:r w:rsidR="007066FC" w:rsidRPr="00094157">
        <w:rPr>
          <w:rFonts w:cstheme="minorHAnsi"/>
        </w:rPr>
        <w:t xml:space="preserve"> (I</w:t>
      </w:r>
      <w:r w:rsidR="00E27A86" w:rsidRPr="00094157">
        <w:rPr>
          <w:rFonts w:cstheme="minorHAnsi"/>
        </w:rPr>
        <w:t>L</w:t>
      </w:r>
      <w:r w:rsidR="007066FC" w:rsidRPr="00094157">
        <w:rPr>
          <w:rFonts w:cstheme="minorHAnsi"/>
        </w:rPr>
        <w:t>)</w:t>
      </w:r>
      <w:r w:rsidR="00640AC2" w:rsidRPr="00094157">
        <w:rPr>
          <w:rFonts w:cstheme="minorHAnsi"/>
        </w:rPr>
        <w:t>;</w:t>
      </w:r>
      <w:r w:rsidR="007066FC" w:rsidRPr="00094157">
        <w:rPr>
          <w:rFonts w:cstheme="minorHAnsi"/>
        </w:rPr>
        <w:t xml:space="preserve"> </w:t>
      </w:r>
      <w:r w:rsidR="0074709B" w:rsidRPr="00094157">
        <w:rPr>
          <w:rFonts w:cstheme="minorHAnsi"/>
          <w:color w:val="000000" w:themeColor="text1"/>
        </w:rPr>
        <w:t>Shantell Taylor</w:t>
      </w:r>
      <w:r w:rsidR="00307BB5" w:rsidRPr="00094157">
        <w:rPr>
          <w:rFonts w:cstheme="minorHAnsi"/>
          <w:color w:val="000000" w:themeColor="text1"/>
        </w:rPr>
        <w:t xml:space="preserve"> </w:t>
      </w:r>
      <w:r w:rsidR="00AD342B" w:rsidRPr="00094157">
        <w:rPr>
          <w:rFonts w:cstheme="minorHAnsi"/>
          <w:color w:val="000000" w:themeColor="text1"/>
        </w:rPr>
        <w:t xml:space="preserve">and Tom Travis </w:t>
      </w:r>
      <w:r w:rsidR="00E44E5E" w:rsidRPr="00094157">
        <w:rPr>
          <w:rFonts w:cstheme="minorHAnsi"/>
          <w:color w:val="000000" w:themeColor="text1"/>
        </w:rPr>
        <w:t xml:space="preserve">(LA); </w:t>
      </w:r>
      <w:r w:rsidR="00A74F74" w:rsidRPr="00094157">
        <w:rPr>
          <w:rFonts w:cstheme="minorHAnsi"/>
        </w:rPr>
        <w:t xml:space="preserve">Steve Mayhew </w:t>
      </w:r>
      <w:r w:rsidR="008B341D" w:rsidRPr="00094157">
        <w:rPr>
          <w:rFonts w:cstheme="minorHAnsi"/>
        </w:rPr>
        <w:t xml:space="preserve">and </w:t>
      </w:r>
      <w:r w:rsidR="00376024" w:rsidRPr="00094157">
        <w:rPr>
          <w:rFonts w:cstheme="minorHAnsi"/>
        </w:rPr>
        <w:t>Kristin Hynes</w:t>
      </w:r>
      <w:r w:rsidR="006F46A0" w:rsidRPr="00094157">
        <w:rPr>
          <w:rFonts w:cstheme="minorHAnsi"/>
        </w:rPr>
        <w:t xml:space="preserve"> </w:t>
      </w:r>
      <w:r w:rsidR="002340C6" w:rsidRPr="00094157">
        <w:rPr>
          <w:rFonts w:cstheme="minorHAnsi"/>
        </w:rPr>
        <w:t>(MI);</w:t>
      </w:r>
      <w:r w:rsidR="004803C0" w:rsidRPr="00094157">
        <w:rPr>
          <w:rFonts w:cstheme="minorHAnsi"/>
        </w:rPr>
        <w:t xml:space="preserve"> </w:t>
      </w:r>
      <w:r w:rsidR="00BC3E15" w:rsidRPr="00094157">
        <w:rPr>
          <w:rFonts w:cstheme="minorHAnsi"/>
        </w:rPr>
        <w:t>Ned Cataldo</w:t>
      </w:r>
      <w:r w:rsidR="00B26C92" w:rsidRPr="00094157">
        <w:rPr>
          <w:rFonts w:cstheme="minorHAnsi"/>
        </w:rPr>
        <w:t xml:space="preserve"> (NH)</w:t>
      </w:r>
      <w:r w:rsidR="0068307F" w:rsidRPr="00094157">
        <w:rPr>
          <w:rFonts w:cstheme="minorHAnsi"/>
        </w:rPr>
        <w:t xml:space="preserve">; </w:t>
      </w:r>
      <w:r w:rsidR="002E1569" w:rsidRPr="00094157">
        <w:rPr>
          <w:rFonts w:cstheme="minorHAnsi"/>
        </w:rPr>
        <w:t>Bob Kasinow</w:t>
      </w:r>
      <w:r w:rsidR="00C47F34" w:rsidRPr="00094157">
        <w:rPr>
          <w:rFonts w:cstheme="minorHAnsi"/>
        </w:rPr>
        <w:t xml:space="preserve"> </w:t>
      </w:r>
      <w:r w:rsidR="0003321C" w:rsidRPr="00094157">
        <w:rPr>
          <w:rFonts w:cstheme="minorHAnsi"/>
        </w:rPr>
        <w:t>(</w:t>
      </w:r>
      <w:r w:rsidR="002A1A55" w:rsidRPr="00094157">
        <w:rPr>
          <w:rFonts w:cstheme="minorHAnsi"/>
        </w:rPr>
        <w:t xml:space="preserve">NY); </w:t>
      </w:r>
      <w:r w:rsidR="008779B0" w:rsidRPr="00094157">
        <w:rPr>
          <w:rFonts w:cstheme="minorHAnsi"/>
        </w:rPr>
        <w:t xml:space="preserve">Diana Sherman </w:t>
      </w:r>
      <w:r w:rsidR="002340C6" w:rsidRPr="00094157">
        <w:rPr>
          <w:rFonts w:cstheme="minorHAnsi"/>
        </w:rPr>
        <w:t>(PA);</w:t>
      </w:r>
      <w:r w:rsidR="00205D0F" w:rsidRPr="00094157">
        <w:rPr>
          <w:rFonts w:cstheme="minorHAnsi"/>
        </w:rPr>
        <w:t xml:space="preserve"> </w:t>
      </w:r>
      <w:r w:rsidR="008B4C06" w:rsidRPr="00094157">
        <w:rPr>
          <w:rFonts w:cstheme="minorHAnsi"/>
        </w:rPr>
        <w:t>Jamie Walker</w:t>
      </w:r>
      <w:r w:rsidR="00123268" w:rsidRPr="00094157">
        <w:rPr>
          <w:rFonts w:cstheme="minorHAnsi"/>
        </w:rPr>
        <w:t xml:space="preserve"> </w:t>
      </w:r>
      <w:bookmarkStart w:id="0" w:name="_Hlk143171916"/>
      <w:r w:rsidR="008B4C06" w:rsidRPr="00094157">
        <w:rPr>
          <w:rFonts w:cstheme="minorHAnsi"/>
        </w:rPr>
        <w:t>(TX)</w:t>
      </w:r>
      <w:bookmarkEnd w:id="0"/>
      <w:r w:rsidR="008B4C06" w:rsidRPr="00094157">
        <w:rPr>
          <w:rFonts w:cstheme="minorHAnsi"/>
        </w:rPr>
        <w:t xml:space="preserve">; </w:t>
      </w:r>
      <w:r w:rsidR="00F91955" w:rsidRPr="00094157">
        <w:rPr>
          <w:rFonts w:cstheme="minorHAnsi"/>
        </w:rPr>
        <w:t>Doug Stolte</w:t>
      </w:r>
      <w:r w:rsidR="006C0592" w:rsidRPr="00094157">
        <w:rPr>
          <w:rFonts w:cstheme="minorHAnsi"/>
        </w:rPr>
        <w:t xml:space="preserve"> </w:t>
      </w:r>
      <w:r w:rsidR="00A150DF" w:rsidRPr="00094157">
        <w:rPr>
          <w:rFonts w:cstheme="minorHAnsi"/>
          <w:color w:val="000000" w:themeColor="text1"/>
        </w:rPr>
        <w:t xml:space="preserve">(VA); </w:t>
      </w:r>
      <w:r w:rsidR="00F42216" w:rsidRPr="00094157">
        <w:rPr>
          <w:rFonts w:cstheme="minorHAnsi"/>
          <w:color w:val="000000" w:themeColor="text1"/>
        </w:rPr>
        <w:t xml:space="preserve">and </w:t>
      </w:r>
      <w:r w:rsidR="00A150DF" w:rsidRPr="00094157">
        <w:rPr>
          <w:rFonts w:cstheme="minorHAnsi"/>
        </w:rPr>
        <w:t>Amy Malm (WI)</w:t>
      </w:r>
      <w:r w:rsidR="000619F0" w:rsidRPr="00094157">
        <w:rPr>
          <w:rFonts w:cstheme="minorHAnsi"/>
        </w:rPr>
        <w:t>.</w:t>
      </w:r>
      <w:r w:rsidR="00B74F4B">
        <w:rPr>
          <w:rFonts w:cstheme="minorHAnsi"/>
        </w:rPr>
        <w:t xml:space="preserve"> Also participating were </w:t>
      </w:r>
      <w:r w:rsidR="00B74F4B" w:rsidRPr="00094157">
        <w:rPr>
          <w:rFonts w:cstheme="minorHAnsi"/>
        </w:rPr>
        <w:t xml:space="preserve">Rachel Hemphill </w:t>
      </w:r>
      <w:r w:rsidR="00B74F4B">
        <w:rPr>
          <w:rFonts w:cstheme="minorHAnsi"/>
        </w:rPr>
        <w:t xml:space="preserve">(TX) </w:t>
      </w:r>
      <w:r w:rsidR="00B74F4B" w:rsidRPr="00094157">
        <w:rPr>
          <w:rFonts w:cstheme="minorHAnsi"/>
        </w:rPr>
        <w:t xml:space="preserve">and </w:t>
      </w:r>
      <w:r w:rsidR="00B74F4B" w:rsidRPr="00094157">
        <w:rPr>
          <w:rFonts w:cstheme="minorHAnsi"/>
          <w:color w:val="000000" w:themeColor="text1"/>
        </w:rPr>
        <w:t>William B. Carmello</w:t>
      </w:r>
      <w:r w:rsidR="00B74F4B">
        <w:rPr>
          <w:rFonts w:cstheme="minorHAnsi"/>
          <w:color w:val="000000" w:themeColor="text1"/>
        </w:rPr>
        <w:t xml:space="preserve"> (NY).</w:t>
      </w:r>
    </w:p>
    <w:p w14:paraId="550C7D7E" w14:textId="0C0E012D" w:rsidR="00104EF4" w:rsidRPr="00094157" w:rsidRDefault="00104EF4" w:rsidP="008F435C">
      <w:pPr>
        <w:tabs>
          <w:tab w:val="left" w:pos="6792"/>
        </w:tabs>
        <w:spacing w:after="0" w:line="240" w:lineRule="auto"/>
        <w:ind w:firstLine="720"/>
        <w:contextualSpacing/>
        <w:jc w:val="both"/>
        <w:rPr>
          <w:rFonts w:eastAsia="Times New Roman" w:cstheme="minorHAnsi"/>
        </w:rPr>
      </w:pPr>
      <w:bookmarkStart w:id="1" w:name="_Hlk40449663"/>
    </w:p>
    <w:p w14:paraId="63DB2E9C" w14:textId="38E9C1E9" w:rsidR="00ED4F67" w:rsidRPr="00094157" w:rsidRDefault="00ED4F67" w:rsidP="008F435C">
      <w:pPr>
        <w:numPr>
          <w:ilvl w:val="0"/>
          <w:numId w:val="1"/>
        </w:numPr>
        <w:spacing w:after="0" w:line="240" w:lineRule="auto"/>
        <w:contextualSpacing/>
        <w:jc w:val="both"/>
        <w:rPr>
          <w:rFonts w:eastAsia="Times New Roman" w:cstheme="minorHAnsi"/>
        </w:rPr>
      </w:pPr>
      <w:r w:rsidRPr="00094157">
        <w:rPr>
          <w:rFonts w:eastAsia="Times New Roman" w:cstheme="minorHAnsi"/>
          <w:u w:val="single"/>
        </w:rPr>
        <w:t>Adopted</w:t>
      </w:r>
      <w:r w:rsidR="00490A19" w:rsidRPr="00094157">
        <w:rPr>
          <w:rFonts w:eastAsia="Times New Roman" w:cstheme="minorHAnsi"/>
          <w:u w:val="single"/>
        </w:rPr>
        <w:t xml:space="preserve"> </w:t>
      </w:r>
      <w:r w:rsidR="00C47F34" w:rsidRPr="00094157">
        <w:rPr>
          <w:rFonts w:eastAsia="Times New Roman" w:cstheme="minorHAnsi"/>
          <w:u w:val="single"/>
        </w:rPr>
        <w:t xml:space="preserve">its </w:t>
      </w:r>
      <w:r w:rsidR="00146EFE" w:rsidRPr="00094157">
        <w:rPr>
          <w:rFonts w:eastAsia="Times New Roman" w:cstheme="minorHAnsi"/>
          <w:u w:val="single"/>
        </w:rPr>
        <w:t>June</w:t>
      </w:r>
      <w:r w:rsidR="00B64F83" w:rsidRPr="00094157">
        <w:rPr>
          <w:rFonts w:eastAsia="Times New Roman" w:cstheme="minorHAnsi"/>
          <w:u w:val="single"/>
        </w:rPr>
        <w:t xml:space="preserve"> 5, </w:t>
      </w:r>
      <w:r w:rsidR="0079033B" w:rsidRPr="00094157">
        <w:rPr>
          <w:rFonts w:eastAsia="Times New Roman" w:cstheme="minorHAnsi"/>
          <w:u w:val="single"/>
        </w:rPr>
        <w:t xml:space="preserve">June 2, </w:t>
      </w:r>
      <w:r w:rsidR="00DC3FB1" w:rsidRPr="00094157">
        <w:rPr>
          <w:rFonts w:eastAsia="Times New Roman" w:cstheme="minorHAnsi"/>
          <w:u w:val="single"/>
        </w:rPr>
        <w:t>May 22</w:t>
      </w:r>
      <w:r w:rsidR="00B35BB4" w:rsidRPr="00094157">
        <w:rPr>
          <w:rFonts w:eastAsia="Times New Roman" w:cstheme="minorHAnsi"/>
          <w:u w:val="single"/>
        </w:rPr>
        <w:t xml:space="preserve">, </w:t>
      </w:r>
      <w:r w:rsidR="00DC3FB1" w:rsidRPr="00094157">
        <w:rPr>
          <w:rFonts w:eastAsia="Times New Roman" w:cstheme="minorHAnsi"/>
          <w:u w:val="single"/>
        </w:rPr>
        <w:t>April 10</w:t>
      </w:r>
      <w:r w:rsidR="00B35BB4" w:rsidRPr="00094157">
        <w:rPr>
          <w:rFonts w:eastAsia="Times New Roman" w:cstheme="minorHAnsi"/>
          <w:u w:val="single"/>
        </w:rPr>
        <w:t xml:space="preserve">, </w:t>
      </w:r>
      <w:r w:rsidR="00B4177C" w:rsidRPr="00094157">
        <w:rPr>
          <w:rFonts w:eastAsia="Times New Roman" w:cstheme="minorHAnsi"/>
          <w:u w:val="single"/>
        </w:rPr>
        <w:t xml:space="preserve">and </w:t>
      </w:r>
      <w:r w:rsidR="00DC3FB1" w:rsidRPr="00094157">
        <w:rPr>
          <w:rFonts w:eastAsia="Times New Roman" w:cstheme="minorHAnsi"/>
          <w:u w:val="single"/>
        </w:rPr>
        <w:t xml:space="preserve">Spring </w:t>
      </w:r>
      <w:r w:rsidR="00AB15A1" w:rsidRPr="00094157">
        <w:rPr>
          <w:rFonts w:eastAsia="Times New Roman" w:cstheme="minorHAnsi"/>
          <w:u w:val="single"/>
        </w:rPr>
        <w:t>National</w:t>
      </w:r>
      <w:r w:rsidRPr="00094157">
        <w:rPr>
          <w:rFonts w:eastAsia="Times New Roman" w:cstheme="minorHAnsi"/>
          <w:u w:val="single"/>
        </w:rPr>
        <w:t xml:space="preserve"> </w:t>
      </w:r>
      <w:r w:rsidR="009660D3" w:rsidRPr="00094157">
        <w:rPr>
          <w:rFonts w:eastAsia="Times New Roman" w:cstheme="minorHAnsi"/>
          <w:u w:val="single"/>
        </w:rPr>
        <w:t>Meeting</w:t>
      </w:r>
      <w:r w:rsidR="00601638" w:rsidRPr="00094157">
        <w:rPr>
          <w:rFonts w:eastAsia="Times New Roman" w:cstheme="minorHAnsi"/>
          <w:u w:val="single"/>
        </w:rPr>
        <w:t xml:space="preserve"> </w:t>
      </w:r>
      <w:r w:rsidRPr="00094157">
        <w:rPr>
          <w:rFonts w:eastAsia="Times New Roman" w:cstheme="minorHAnsi"/>
          <w:u w:val="single"/>
        </w:rPr>
        <w:t>Minutes</w:t>
      </w:r>
      <w:bookmarkStart w:id="2" w:name="_Hlk36016071"/>
    </w:p>
    <w:bookmarkEnd w:id="2"/>
    <w:p w14:paraId="09DE9443" w14:textId="77777777" w:rsidR="009947BB" w:rsidRPr="00094157" w:rsidRDefault="009947BB" w:rsidP="008F435C">
      <w:pPr>
        <w:spacing w:after="0" w:line="240" w:lineRule="auto"/>
        <w:contextualSpacing/>
        <w:jc w:val="both"/>
        <w:rPr>
          <w:rFonts w:eastAsia="Times New Roman" w:cstheme="minorHAnsi"/>
        </w:rPr>
      </w:pPr>
    </w:p>
    <w:p w14:paraId="21CBC617" w14:textId="6266BB13" w:rsidR="00432633" w:rsidRPr="00094157" w:rsidRDefault="00432633" w:rsidP="008F435C">
      <w:pPr>
        <w:spacing w:after="0" w:line="240" w:lineRule="auto"/>
        <w:contextualSpacing/>
        <w:jc w:val="both"/>
      </w:pPr>
      <w:r w:rsidRPr="00094157">
        <w:t xml:space="preserve">The Working Group </w:t>
      </w:r>
      <w:r w:rsidR="00552ADA" w:rsidRPr="00094157">
        <w:t>met on</w:t>
      </w:r>
      <w:r w:rsidRPr="00094157">
        <w:t xml:space="preserve"> </w:t>
      </w:r>
      <w:r w:rsidR="00C47F34" w:rsidRPr="00094157">
        <w:t xml:space="preserve">Aug. </w:t>
      </w:r>
      <w:r w:rsidRPr="00094157">
        <w:t>5</w:t>
      </w:r>
      <w:r w:rsidR="00C47F34" w:rsidRPr="00094157">
        <w:t xml:space="preserve"> </w:t>
      </w:r>
      <w:r w:rsidRPr="00094157">
        <w:t xml:space="preserve">in regulator-to-regulator session, pursuant to paragraph 3 (specific companies, entities, or individuals) and paragraph 6 (consultations with NAIC staff related to NAIC technical guidance) of the NAIC Policy Statement on Open Meetings, to discuss the </w:t>
      </w:r>
      <w:r w:rsidR="003B38CC" w:rsidRPr="00094157">
        <w:t xml:space="preserve">Summer </w:t>
      </w:r>
      <w:r w:rsidRPr="00094157">
        <w:t>National Meeting agendas. No action was taken at the meeting.</w:t>
      </w:r>
    </w:p>
    <w:p w14:paraId="6DDCBCB0" w14:textId="77777777" w:rsidR="00432633" w:rsidRPr="00094157" w:rsidRDefault="00432633" w:rsidP="008F435C">
      <w:pPr>
        <w:spacing w:after="0" w:line="240" w:lineRule="auto"/>
        <w:contextualSpacing/>
        <w:jc w:val="both"/>
      </w:pPr>
    </w:p>
    <w:p w14:paraId="13D02278" w14:textId="7D96FA7D" w:rsidR="00B64F83" w:rsidRPr="00094157" w:rsidRDefault="00B64F83" w:rsidP="008F435C">
      <w:pPr>
        <w:spacing w:after="0" w:line="240" w:lineRule="auto"/>
        <w:contextualSpacing/>
        <w:jc w:val="both"/>
        <w:rPr>
          <w:rFonts w:eastAsia="Times New Roman" w:cstheme="minorHAnsi"/>
        </w:rPr>
      </w:pPr>
      <w:r w:rsidRPr="00094157">
        <w:rPr>
          <w:rFonts w:eastAsia="Times New Roman" w:cstheme="minorHAnsi"/>
        </w:rPr>
        <w:t xml:space="preserve">The Working Group conducted an e-vote that concluded </w:t>
      </w:r>
      <w:r w:rsidR="0079033B" w:rsidRPr="00094157">
        <w:rPr>
          <w:rFonts w:eastAsia="Times New Roman" w:cstheme="minorHAnsi"/>
          <w:color w:val="000000" w:themeColor="text1"/>
        </w:rPr>
        <w:t>June 5</w:t>
      </w:r>
      <w:r w:rsidRPr="00094157">
        <w:rPr>
          <w:rFonts w:eastAsia="Times New Roman" w:cstheme="minorHAnsi"/>
          <w:color w:val="000000" w:themeColor="text1"/>
        </w:rPr>
        <w:t xml:space="preserve">, to expose </w:t>
      </w:r>
      <w:r w:rsidR="00EC6F75" w:rsidRPr="00094157">
        <w:rPr>
          <w:rFonts w:eastAsia="Times New Roman" w:cstheme="minorHAnsi"/>
          <w:color w:val="000000" w:themeColor="text1"/>
        </w:rPr>
        <w:t xml:space="preserve">edits to Interpretation (INT) 23-01: Net Negative (Disallowed) Interest Maintenance Reserve to extend the effective date until Dec. 31, 2026, as well as incorporate clarifications and </w:t>
      </w:r>
      <w:r w:rsidR="00CF5D1E" w:rsidRPr="00094157">
        <w:rPr>
          <w:rFonts w:eastAsia="Times New Roman" w:cstheme="minorHAnsi"/>
          <w:color w:val="000000" w:themeColor="text1"/>
        </w:rPr>
        <w:t xml:space="preserve">additional </w:t>
      </w:r>
      <w:r w:rsidR="00EC6F75" w:rsidRPr="00094157">
        <w:rPr>
          <w:rFonts w:eastAsia="Times New Roman" w:cstheme="minorHAnsi"/>
          <w:color w:val="000000" w:themeColor="text1"/>
        </w:rPr>
        <w:t>requirements</w:t>
      </w:r>
      <w:r w:rsidR="000D769A" w:rsidRPr="00094157">
        <w:rPr>
          <w:rFonts w:eastAsia="Times New Roman" w:cstheme="minorHAnsi"/>
          <w:color w:val="000000" w:themeColor="text1"/>
        </w:rPr>
        <w:t xml:space="preserve">. </w:t>
      </w:r>
    </w:p>
    <w:p w14:paraId="662B49F0" w14:textId="77777777" w:rsidR="00B64F83" w:rsidRPr="00094157" w:rsidRDefault="00B64F83" w:rsidP="008F435C">
      <w:pPr>
        <w:spacing w:after="0" w:line="240" w:lineRule="auto"/>
        <w:contextualSpacing/>
        <w:jc w:val="both"/>
        <w:rPr>
          <w:rFonts w:eastAsia="Times New Roman" w:cstheme="minorHAnsi"/>
        </w:rPr>
      </w:pPr>
    </w:p>
    <w:p w14:paraId="6A9F557A" w14:textId="6D210432" w:rsidR="00B64F83" w:rsidRPr="00094157" w:rsidRDefault="00B64F83" w:rsidP="008F435C">
      <w:pPr>
        <w:spacing w:after="0" w:line="240" w:lineRule="auto"/>
        <w:contextualSpacing/>
        <w:jc w:val="both"/>
        <w:rPr>
          <w:rFonts w:eastAsia="Times New Roman" w:cstheme="minorHAnsi"/>
          <w:color w:val="000000" w:themeColor="text1"/>
        </w:rPr>
      </w:pPr>
      <w:r w:rsidRPr="00094157">
        <w:rPr>
          <w:rFonts w:eastAsia="Times New Roman" w:cstheme="minorHAnsi"/>
          <w:color w:val="000000" w:themeColor="text1"/>
        </w:rPr>
        <w:t xml:space="preserve">The Working Group conducted an e-vote that concluded </w:t>
      </w:r>
      <w:r w:rsidR="006E181E" w:rsidRPr="00094157">
        <w:rPr>
          <w:rFonts w:eastAsia="Times New Roman" w:cstheme="minorHAnsi"/>
          <w:color w:val="000000" w:themeColor="text1"/>
        </w:rPr>
        <w:t>June 2</w:t>
      </w:r>
      <w:r w:rsidRPr="00094157">
        <w:rPr>
          <w:rFonts w:eastAsia="Times New Roman" w:cstheme="minorHAnsi"/>
          <w:color w:val="000000" w:themeColor="text1"/>
        </w:rPr>
        <w:t xml:space="preserve">, to expose </w:t>
      </w:r>
      <w:r w:rsidR="00B157D6" w:rsidRPr="00094157">
        <w:rPr>
          <w:rFonts w:eastAsia="Times New Roman" w:cstheme="minorHAnsi"/>
          <w:color w:val="000000" w:themeColor="text1"/>
        </w:rPr>
        <w:t xml:space="preserve">agenda item </w:t>
      </w:r>
      <w:r w:rsidR="008F76AB" w:rsidRPr="00094157">
        <w:rPr>
          <w:rFonts w:eastAsia="Times New Roman" w:cstheme="minorHAnsi"/>
          <w:color w:val="000000" w:themeColor="text1"/>
        </w:rPr>
        <w:t>2025-05:</w:t>
      </w:r>
      <w:r w:rsidR="006F5E06" w:rsidRPr="00094157">
        <w:rPr>
          <w:rFonts w:eastAsia="Times New Roman" w:cstheme="minorHAnsi"/>
          <w:color w:val="000000" w:themeColor="text1"/>
        </w:rPr>
        <w:t xml:space="preserve"> </w:t>
      </w:r>
      <w:r w:rsidR="008F76AB" w:rsidRPr="00094157">
        <w:rPr>
          <w:rFonts w:eastAsia="Times New Roman" w:cstheme="minorHAnsi"/>
          <w:color w:val="000000" w:themeColor="text1"/>
        </w:rPr>
        <w:t xml:space="preserve">A-791, Paragraph 2.c. to </w:t>
      </w:r>
      <w:r w:rsidR="006F5E06" w:rsidRPr="00094157">
        <w:rPr>
          <w:rFonts w:eastAsia="Times New Roman" w:cstheme="minorHAnsi"/>
          <w:color w:val="000000" w:themeColor="text1"/>
        </w:rPr>
        <w:t xml:space="preserve">address a Valuation Analysis (E) Working Group referral to re-expose the prior revision to delete a sentence in </w:t>
      </w:r>
      <w:r w:rsidR="006F5E06" w:rsidRPr="00094157">
        <w:rPr>
          <w:rFonts w:eastAsia="Times New Roman" w:cstheme="minorHAnsi"/>
          <w:i/>
          <w:iCs/>
          <w:color w:val="000000" w:themeColor="text1"/>
        </w:rPr>
        <w:t>Appendix A-791—Life and Health Reinsurance Agreement</w:t>
      </w:r>
      <w:r w:rsidR="006F5E06" w:rsidRPr="00094157">
        <w:rPr>
          <w:rFonts w:eastAsia="Times New Roman" w:cstheme="minorHAnsi"/>
          <w:color w:val="000000" w:themeColor="text1"/>
        </w:rPr>
        <w:t>s, paragraph 2.c., Question and Answer (Q&amp;A)</w:t>
      </w:r>
      <w:r w:rsidR="00E2299C" w:rsidRPr="00094157">
        <w:rPr>
          <w:rFonts w:eastAsia="Times New Roman" w:cstheme="minorHAnsi"/>
          <w:color w:val="000000" w:themeColor="text1"/>
        </w:rPr>
        <w:t xml:space="preserve"> and </w:t>
      </w:r>
      <w:r w:rsidR="00ED355E" w:rsidRPr="00094157">
        <w:rPr>
          <w:rFonts w:eastAsia="Times New Roman" w:cstheme="minorHAnsi"/>
          <w:color w:val="000000" w:themeColor="text1"/>
        </w:rPr>
        <w:t>agenda item 2024-06: Risk Transfer Analysis on Combination Reinsurance Contracts to address</w:t>
      </w:r>
      <w:r w:rsidR="00AB3784" w:rsidRPr="00094157">
        <w:rPr>
          <w:color w:val="000000" w:themeColor="text1"/>
        </w:rPr>
        <w:t xml:space="preserve"> </w:t>
      </w:r>
      <w:r w:rsidR="00AB3784" w:rsidRPr="00094157">
        <w:rPr>
          <w:rFonts w:eastAsia="Times New Roman" w:cstheme="minorHAnsi"/>
          <w:color w:val="000000" w:themeColor="text1"/>
        </w:rPr>
        <w:t xml:space="preserve">a Valuation Analysis (E) Working Group referral. The exposed revisions are to </w:t>
      </w:r>
      <w:r w:rsidR="00AB3784" w:rsidRPr="00094157">
        <w:rPr>
          <w:rFonts w:eastAsia="Times New Roman" w:cstheme="minorHAnsi"/>
          <w:i/>
          <w:iCs/>
          <w:color w:val="000000" w:themeColor="text1"/>
        </w:rPr>
        <w:t>Statement of Statutory Accounting Principles (SSAP) No. 61—Life, Deposit-Type and Accident in Health Reinsurance</w:t>
      </w:r>
      <w:r w:rsidR="00AB3784" w:rsidRPr="00094157">
        <w:rPr>
          <w:rFonts w:eastAsia="Times New Roman" w:cstheme="minorHAnsi"/>
          <w:color w:val="000000" w:themeColor="text1"/>
        </w:rPr>
        <w:t xml:space="preserve"> and the Appendix A-791 Q&amp;A. The revisions address risk transfer on combination reinsurance contracts with interdependent contract features.</w:t>
      </w:r>
    </w:p>
    <w:p w14:paraId="6C3C45DF" w14:textId="77777777" w:rsidR="005054C7" w:rsidRPr="00094157" w:rsidRDefault="005054C7" w:rsidP="008F435C">
      <w:pPr>
        <w:spacing w:after="0" w:line="240" w:lineRule="auto"/>
        <w:contextualSpacing/>
        <w:jc w:val="both"/>
        <w:rPr>
          <w:rFonts w:eastAsia="Times New Roman" w:cstheme="minorHAnsi"/>
        </w:rPr>
      </w:pPr>
    </w:p>
    <w:p w14:paraId="303DA430" w14:textId="7B649141" w:rsidR="00BD7FD7" w:rsidRPr="00094157" w:rsidRDefault="005054C7" w:rsidP="008F435C">
      <w:pPr>
        <w:spacing w:after="0" w:line="240" w:lineRule="auto"/>
        <w:contextualSpacing/>
        <w:jc w:val="both"/>
        <w:rPr>
          <w:rFonts w:eastAsia="Times New Roman" w:cstheme="minorHAnsi"/>
        </w:rPr>
      </w:pPr>
      <w:r w:rsidRPr="00094157">
        <w:rPr>
          <w:rFonts w:eastAsia="Times New Roman" w:cstheme="minorHAnsi"/>
        </w:rPr>
        <w:t xml:space="preserve">The Working Group </w:t>
      </w:r>
      <w:proofErr w:type="gramStart"/>
      <w:r w:rsidR="001B6ACC" w:rsidRPr="00094157">
        <w:rPr>
          <w:rFonts w:eastAsia="Times New Roman" w:cstheme="minorHAnsi"/>
        </w:rPr>
        <w:t>met</w:t>
      </w:r>
      <w:proofErr w:type="gramEnd"/>
      <w:r w:rsidR="001B6ACC" w:rsidRPr="00094157">
        <w:rPr>
          <w:rFonts w:eastAsia="Times New Roman" w:cstheme="minorHAnsi"/>
        </w:rPr>
        <w:t xml:space="preserve"> </w:t>
      </w:r>
      <w:r w:rsidRPr="00094157">
        <w:rPr>
          <w:rFonts w:eastAsia="Times New Roman" w:cstheme="minorHAnsi"/>
        </w:rPr>
        <w:t>May 22</w:t>
      </w:r>
      <w:r w:rsidR="00F70FC2" w:rsidRPr="00094157">
        <w:rPr>
          <w:rFonts w:eastAsia="Times New Roman" w:cstheme="minorHAnsi"/>
        </w:rPr>
        <w:t xml:space="preserve">. During this </w:t>
      </w:r>
      <w:r w:rsidR="00C34392" w:rsidRPr="00094157">
        <w:rPr>
          <w:rFonts w:eastAsia="Times New Roman" w:cstheme="minorHAnsi"/>
        </w:rPr>
        <w:t>meeting,</w:t>
      </w:r>
      <w:r w:rsidR="00F70FC2" w:rsidRPr="00094157">
        <w:rPr>
          <w:rFonts w:eastAsia="Times New Roman" w:cstheme="minorHAnsi"/>
        </w:rPr>
        <w:t xml:space="preserve"> the Working </w:t>
      </w:r>
      <w:r w:rsidR="00F77227" w:rsidRPr="00094157">
        <w:rPr>
          <w:rFonts w:eastAsia="Times New Roman" w:cstheme="minorHAnsi"/>
        </w:rPr>
        <w:t>Group</w:t>
      </w:r>
      <w:r w:rsidR="00F70FC2" w:rsidRPr="00094157">
        <w:rPr>
          <w:rFonts w:eastAsia="Times New Roman" w:cstheme="minorHAnsi"/>
        </w:rPr>
        <w:t xml:space="preserve"> adopted the following items:</w:t>
      </w:r>
    </w:p>
    <w:p w14:paraId="60456DD6" w14:textId="77777777" w:rsidR="006637ED" w:rsidRPr="00094157" w:rsidRDefault="006637ED" w:rsidP="008F435C">
      <w:pPr>
        <w:spacing w:after="0" w:line="240" w:lineRule="auto"/>
        <w:contextualSpacing/>
        <w:jc w:val="both"/>
        <w:rPr>
          <w:rFonts w:eastAsia="Times New Roman" w:cstheme="minorHAnsi"/>
        </w:rPr>
      </w:pPr>
    </w:p>
    <w:p w14:paraId="0C54CC65" w14:textId="39A16B23" w:rsidR="00BD7FD7" w:rsidRPr="00094157" w:rsidRDefault="008E015D"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i/>
          <w:iCs/>
        </w:rPr>
        <w:t>Issue Paper No. 171</w:t>
      </w:r>
      <w:r w:rsidRPr="00094157">
        <w:rPr>
          <w:i/>
          <w:iCs/>
        </w:rPr>
        <w:t>—</w:t>
      </w:r>
      <w:r w:rsidRPr="00094157">
        <w:rPr>
          <w:rFonts w:eastAsia="Times New Roman" w:cstheme="minorHAnsi"/>
          <w:i/>
          <w:iCs/>
        </w:rPr>
        <w:t>Current Expected Credit Losses</w:t>
      </w:r>
      <w:r w:rsidRPr="00094157">
        <w:rPr>
          <w:rFonts w:eastAsia="Times New Roman" w:cstheme="minorHAnsi"/>
        </w:rPr>
        <w:t xml:space="preserve"> (CECL), with minor edits to clarify that the issue paper is intended for historical reference and should not be construed as statutory guidance</w:t>
      </w:r>
      <w:r w:rsidR="00C24DC8" w:rsidRPr="00094157">
        <w:rPr>
          <w:rFonts w:eastAsia="Times New Roman" w:cstheme="minorHAnsi"/>
        </w:rPr>
        <w:t>.</w:t>
      </w:r>
      <w:r w:rsidR="00E73D07" w:rsidRPr="00094157">
        <w:rPr>
          <w:rFonts w:eastAsia="Times New Roman" w:cstheme="minorHAnsi"/>
        </w:rPr>
        <w:t xml:space="preserve"> (Ref #2023-2</w:t>
      </w:r>
      <w:r w:rsidRPr="00094157">
        <w:rPr>
          <w:rFonts w:eastAsia="Times New Roman" w:cstheme="minorHAnsi"/>
        </w:rPr>
        <w:t>4</w:t>
      </w:r>
      <w:r w:rsidR="00E73D07" w:rsidRPr="00094157">
        <w:rPr>
          <w:rFonts w:eastAsia="Times New Roman" w:cstheme="minorHAnsi"/>
        </w:rPr>
        <w:t>)</w:t>
      </w:r>
    </w:p>
    <w:p w14:paraId="336AB8F8" w14:textId="756C342F" w:rsidR="00BD7FD7" w:rsidRPr="00094157" w:rsidRDefault="00F77227"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rPr>
        <w:t>A</w:t>
      </w:r>
      <w:r w:rsidR="003D3C6C" w:rsidRPr="00094157">
        <w:rPr>
          <w:rFonts w:eastAsia="Times New Roman" w:cstheme="minorHAnsi"/>
        </w:rPr>
        <w:t xml:space="preserve">genda item </w:t>
      </w:r>
      <w:r w:rsidR="005C4A0F" w:rsidRPr="00094157">
        <w:rPr>
          <w:rFonts w:eastAsia="Times New Roman" w:cstheme="minorHAnsi"/>
        </w:rPr>
        <w:t>in</w:t>
      </w:r>
      <w:r w:rsidR="003D3C6C" w:rsidRPr="00094157">
        <w:rPr>
          <w:rFonts w:eastAsia="Times New Roman" w:cstheme="minorHAnsi"/>
        </w:rPr>
        <w:t xml:space="preserve"> support of the Blanks (E) Working Group proposal 2025-11BWG for the deletion of the “capital structure code” reporting column from Schedule D</w:t>
      </w:r>
      <w:r w:rsidR="00681708" w:rsidRPr="00094157">
        <w:rPr>
          <w:rFonts w:eastAsia="Times New Roman" w:cstheme="minorHAnsi"/>
        </w:rPr>
        <w:t xml:space="preserve"> part </w:t>
      </w:r>
      <w:r w:rsidR="003D3C6C" w:rsidRPr="00094157">
        <w:rPr>
          <w:rFonts w:eastAsia="Times New Roman" w:cstheme="minorHAnsi"/>
        </w:rPr>
        <w:t>1</w:t>
      </w:r>
      <w:r w:rsidR="00436B2B" w:rsidRPr="00094157">
        <w:rPr>
          <w:rFonts w:eastAsia="Times New Roman" w:cstheme="minorHAnsi"/>
        </w:rPr>
        <w:t>,</w:t>
      </w:r>
      <w:r w:rsidR="00681708" w:rsidRPr="00094157">
        <w:rPr>
          <w:rFonts w:eastAsia="Times New Roman" w:cstheme="minorHAnsi"/>
        </w:rPr>
        <w:t xml:space="preserve"> section</w:t>
      </w:r>
      <w:r w:rsidR="002E6EEE" w:rsidRPr="00094157">
        <w:rPr>
          <w:rFonts w:eastAsia="Times New Roman" w:cstheme="minorHAnsi"/>
        </w:rPr>
        <w:t xml:space="preserve"> </w:t>
      </w:r>
      <w:r w:rsidR="003D3C6C" w:rsidRPr="00094157">
        <w:rPr>
          <w:rFonts w:eastAsia="Times New Roman" w:cstheme="minorHAnsi"/>
        </w:rPr>
        <w:t>1</w:t>
      </w:r>
      <w:r w:rsidR="00B1301F" w:rsidRPr="00094157">
        <w:rPr>
          <w:rFonts w:eastAsia="Times New Roman" w:cstheme="minorHAnsi"/>
        </w:rPr>
        <w:t>—</w:t>
      </w:r>
      <w:r w:rsidR="003D3C6C" w:rsidRPr="00094157">
        <w:rPr>
          <w:rFonts w:eastAsia="Times New Roman" w:cstheme="minorHAnsi"/>
        </w:rPr>
        <w:t>Long-Term Bonds</w:t>
      </w:r>
      <w:r w:rsidR="002E6EEE" w:rsidRPr="00094157">
        <w:rPr>
          <w:rFonts w:eastAsia="Times New Roman" w:cstheme="minorHAnsi"/>
        </w:rPr>
        <w:t xml:space="preserve">, </w:t>
      </w:r>
      <w:r w:rsidR="003D3C6C" w:rsidRPr="00094157">
        <w:rPr>
          <w:rFonts w:eastAsia="Times New Roman" w:cstheme="minorHAnsi"/>
        </w:rPr>
        <w:t>Issuer Credit Obligations (D-1-1) and Schedule D</w:t>
      </w:r>
      <w:r w:rsidR="00580452" w:rsidRPr="00094157">
        <w:rPr>
          <w:rFonts w:eastAsia="Times New Roman" w:cstheme="minorHAnsi"/>
        </w:rPr>
        <w:t xml:space="preserve"> part 1</w:t>
      </w:r>
      <w:r w:rsidR="00436B2B" w:rsidRPr="00094157">
        <w:rPr>
          <w:rFonts w:eastAsia="Times New Roman" w:cstheme="minorHAnsi"/>
        </w:rPr>
        <w:t>,</w:t>
      </w:r>
      <w:r w:rsidR="00580452" w:rsidRPr="00094157">
        <w:rPr>
          <w:rFonts w:eastAsia="Times New Roman" w:cstheme="minorHAnsi"/>
        </w:rPr>
        <w:t xml:space="preserve"> section </w:t>
      </w:r>
      <w:r w:rsidR="003D3C6C" w:rsidRPr="00094157">
        <w:rPr>
          <w:rFonts w:eastAsia="Times New Roman" w:cstheme="minorHAnsi"/>
        </w:rPr>
        <w:t>2: Asset-Backed Securities (D-1-2) for year-end 2025</w:t>
      </w:r>
      <w:r w:rsidR="00170297" w:rsidRPr="00094157">
        <w:rPr>
          <w:rFonts w:eastAsia="Times New Roman" w:cstheme="minorHAnsi"/>
        </w:rPr>
        <w:t>.</w:t>
      </w:r>
      <w:r w:rsidR="00E73D07" w:rsidRPr="00094157">
        <w:rPr>
          <w:rFonts w:eastAsia="Times New Roman" w:cstheme="minorHAnsi"/>
        </w:rPr>
        <w:t xml:space="preserve"> (Ref #202</w:t>
      </w:r>
      <w:r w:rsidR="005C4A0F" w:rsidRPr="00094157">
        <w:rPr>
          <w:rFonts w:eastAsia="Times New Roman" w:cstheme="minorHAnsi"/>
        </w:rPr>
        <w:t>5</w:t>
      </w:r>
      <w:r w:rsidR="00E73D07" w:rsidRPr="00094157">
        <w:rPr>
          <w:rFonts w:eastAsia="Times New Roman" w:cstheme="minorHAnsi"/>
        </w:rPr>
        <w:t>-</w:t>
      </w:r>
      <w:r w:rsidR="005C4A0F" w:rsidRPr="00094157">
        <w:rPr>
          <w:rFonts w:eastAsia="Times New Roman" w:cstheme="minorHAnsi"/>
        </w:rPr>
        <w:t>04</w:t>
      </w:r>
      <w:r w:rsidR="00E73D07" w:rsidRPr="00094157">
        <w:rPr>
          <w:rFonts w:eastAsia="Times New Roman" w:cstheme="minorHAnsi"/>
        </w:rPr>
        <w:t>)</w:t>
      </w:r>
    </w:p>
    <w:p w14:paraId="37EED4BC" w14:textId="04DF9FE2" w:rsidR="00BD7FD7" w:rsidRPr="00094157" w:rsidRDefault="00F77227"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rPr>
        <w:t>A</w:t>
      </w:r>
      <w:r w:rsidR="00DA13D9" w:rsidRPr="00094157">
        <w:rPr>
          <w:rFonts w:eastAsia="Times New Roman" w:cstheme="minorHAnsi"/>
        </w:rPr>
        <w:t xml:space="preserve">genda item </w:t>
      </w:r>
      <w:r w:rsidR="008E0C42" w:rsidRPr="00094157">
        <w:rPr>
          <w:rFonts w:eastAsia="Times New Roman" w:cstheme="minorHAnsi"/>
        </w:rPr>
        <w:t>in</w:t>
      </w:r>
      <w:r w:rsidR="00DA13D9" w:rsidRPr="00094157">
        <w:rPr>
          <w:rFonts w:eastAsia="Times New Roman" w:cstheme="minorHAnsi"/>
        </w:rPr>
        <w:t xml:space="preserve"> support of the Blanks (E) Working Group proposal (2025-12BWG) to remove the </w:t>
      </w:r>
      <w:r w:rsidR="00164D37" w:rsidRPr="00094157">
        <w:rPr>
          <w:rFonts w:eastAsia="Times New Roman" w:cstheme="minorHAnsi"/>
        </w:rPr>
        <w:t>asset valuation reserve (</w:t>
      </w:r>
      <w:r w:rsidR="00DA13D9" w:rsidRPr="00094157">
        <w:rPr>
          <w:rFonts w:eastAsia="Times New Roman" w:cstheme="minorHAnsi"/>
        </w:rPr>
        <w:t>AVR</w:t>
      </w:r>
      <w:r w:rsidR="00164D37" w:rsidRPr="00094157">
        <w:rPr>
          <w:rFonts w:eastAsia="Times New Roman" w:cstheme="minorHAnsi"/>
        </w:rPr>
        <w:t>)</w:t>
      </w:r>
      <w:r w:rsidR="00DA13D9" w:rsidRPr="00094157">
        <w:rPr>
          <w:rFonts w:eastAsia="Times New Roman" w:cstheme="minorHAnsi"/>
        </w:rPr>
        <w:t xml:space="preserve"> reporting line 8 “Unrated Multi-Class Securities Acquired by Conversion.” (With the proposal, the line will be renamed to “intentionally left blank” to prevent renumbering in the AVR Schedule.) (Ref #2025-06)</w:t>
      </w:r>
    </w:p>
    <w:p w14:paraId="22C60DF6" w14:textId="006A30D8" w:rsidR="00161F29" w:rsidRPr="00094157" w:rsidRDefault="00F77227"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rPr>
        <w:t>A</w:t>
      </w:r>
      <w:r w:rsidR="00262373" w:rsidRPr="00094157">
        <w:rPr>
          <w:rFonts w:eastAsia="Times New Roman" w:cstheme="minorHAnsi"/>
        </w:rPr>
        <w:t>genda item in support of the Blanks (E) Working Group proposal 2025-08BWG to update the Life/Fraternal General Interrogatories, Part 2, 14 to remove the disclosure as it is not consistently included across all annual statement blanks</w:t>
      </w:r>
      <w:r w:rsidR="00170297" w:rsidRPr="00094157">
        <w:rPr>
          <w:rFonts w:eastAsia="Times New Roman" w:cstheme="minorHAnsi"/>
        </w:rPr>
        <w:t>.</w:t>
      </w:r>
      <w:r w:rsidR="00262373" w:rsidRPr="00094157">
        <w:rPr>
          <w:rFonts w:eastAsia="Times New Roman" w:cstheme="minorHAnsi"/>
        </w:rPr>
        <w:t xml:space="preserve"> (Ref #2025-07)</w:t>
      </w:r>
    </w:p>
    <w:p w14:paraId="6153BA28" w14:textId="09EDC9A8" w:rsidR="00161F29" w:rsidRPr="00094157" w:rsidRDefault="00F77227"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rPr>
        <w:lastRenderedPageBreak/>
        <w:t>A</w:t>
      </w:r>
      <w:r w:rsidR="00DA6E0F" w:rsidRPr="00094157">
        <w:rPr>
          <w:rFonts w:eastAsia="Times New Roman" w:cstheme="minorHAnsi"/>
        </w:rPr>
        <w:t>genda item in support to the Blanks (E) Working Group for the adoption of agenda item 2025-05BWG, which creates a new reporting schedule and adds a new part to the reinsurance Schedule S</w:t>
      </w:r>
      <w:r w:rsidR="00370CDF" w:rsidRPr="00094157">
        <w:rPr>
          <w:rFonts w:eastAsia="Times New Roman" w:cstheme="minorHAnsi"/>
        </w:rPr>
        <w:t>—Ceded Reinsurance</w:t>
      </w:r>
      <w:r w:rsidR="00DA6E0F" w:rsidRPr="00094157">
        <w:rPr>
          <w:rFonts w:eastAsia="Times New Roman" w:cstheme="minorHAnsi"/>
        </w:rPr>
        <w:t xml:space="preserve"> in the Life/Fraternal Annual Statement Blank and Instructions</w:t>
      </w:r>
      <w:r w:rsidR="00337B89" w:rsidRPr="00094157">
        <w:rPr>
          <w:rFonts w:eastAsia="Times New Roman" w:cstheme="minorHAnsi"/>
        </w:rPr>
        <w:t>.</w:t>
      </w:r>
      <w:r w:rsidR="00DA6E0F" w:rsidRPr="00094157">
        <w:rPr>
          <w:rFonts w:eastAsia="Times New Roman" w:cstheme="minorHAnsi"/>
        </w:rPr>
        <w:t xml:space="preserve"> (Ref #2024-07)</w:t>
      </w:r>
    </w:p>
    <w:p w14:paraId="4080F2C3" w14:textId="67B56102" w:rsidR="006637ED" w:rsidRPr="00094157" w:rsidRDefault="006637ED"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rPr>
        <w:t>R</w:t>
      </w:r>
      <w:r w:rsidR="00783637" w:rsidRPr="00094157">
        <w:rPr>
          <w:rFonts w:eastAsia="Times New Roman" w:cstheme="minorHAnsi"/>
        </w:rPr>
        <w:t xml:space="preserve">evisions to </w:t>
      </w:r>
      <w:r w:rsidR="00A412DF" w:rsidRPr="00094157">
        <w:rPr>
          <w:i/>
          <w:iCs/>
        </w:rPr>
        <w:t>SSAP No. 1—Accounting Policies, Risks &amp; Uncertainties, and Other Disclosures</w:t>
      </w:r>
      <w:r w:rsidR="00783637" w:rsidRPr="00094157">
        <w:rPr>
          <w:rFonts w:eastAsia="Times New Roman" w:cstheme="minorHAnsi"/>
        </w:rPr>
        <w:t xml:space="preserve"> require restricted asset disclosures on a quarterly and annual basis. (Ref #2025-05)</w:t>
      </w:r>
    </w:p>
    <w:p w14:paraId="16381BB2" w14:textId="1AC6BE7E" w:rsidR="00161F29" w:rsidRPr="00094157" w:rsidRDefault="006637ED" w:rsidP="008F435C">
      <w:pPr>
        <w:pStyle w:val="ListParagraph"/>
        <w:numPr>
          <w:ilvl w:val="0"/>
          <w:numId w:val="28"/>
        </w:numPr>
        <w:spacing w:after="0" w:line="240" w:lineRule="auto"/>
        <w:jc w:val="both"/>
        <w:rPr>
          <w:rFonts w:eastAsia="Times New Roman" w:cstheme="minorHAnsi"/>
        </w:rPr>
      </w:pPr>
      <w:r w:rsidRPr="00094157">
        <w:rPr>
          <w:rFonts w:eastAsia="Times New Roman" w:cstheme="minorHAnsi"/>
        </w:rPr>
        <w:t>R</w:t>
      </w:r>
      <w:r w:rsidR="00337B89" w:rsidRPr="00094157">
        <w:rPr>
          <w:rFonts w:eastAsia="Times New Roman" w:cstheme="minorHAnsi"/>
        </w:rPr>
        <w:t xml:space="preserve">evisions to </w:t>
      </w:r>
      <w:r w:rsidR="00337B89" w:rsidRPr="00094157">
        <w:rPr>
          <w:rFonts w:eastAsia="Times New Roman" w:cstheme="minorHAnsi"/>
          <w:i/>
          <w:iCs/>
        </w:rPr>
        <w:t>SSAP No. 84—Health Care and Government Insured Plan Receivables</w:t>
      </w:r>
      <w:r w:rsidR="00337B89" w:rsidRPr="00094157">
        <w:rPr>
          <w:rFonts w:eastAsia="Times New Roman" w:cstheme="minorHAnsi"/>
        </w:rPr>
        <w:t xml:space="preserve"> add disclosures about the Medicare Part D Prescription Payment Plan receivables. (Ref # 2025-08)</w:t>
      </w:r>
    </w:p>
    <w:p w14:paraId="1B9E7AE1" w14:textId="77777777" w:rsidR="006637ED" w:rsidRPr="00094157" w:rsidRDefault="006637ED" w:rsidP="008F435C">
      <w:pPr>
        <w:pStyle w:val="ListParagraph"/>
        <w:spacing w:after="0" w:line="240" w:lineRule="auto"/>
        <w:jc w:val="both"/>
        <w:rPr>
          <w:rFonts w:eastAsia="Times New Roman" w:cstheme="minorHAnsi"/>
        </w:rPr>
      </w:pPr>
    </w:p>
    <w:p w14:paraId="64C2A656" w14:textId="5586A98F" w:rsidR="00F77227" w:rsidRPr="00094157" w:rsidRDefault="00F77227" w:rsidP="008F435C">
      <w:pPr>
        <w:spacing w:after="0" w:line="240" w:lineRule="auto"/>
        <w:contextualSpacing/>
        <w:jc w:val="both"/>
        <w:rPr>
          <w:rFonts w:eastAsia="Times New Roman" w:cstheme="minorHAnsi"/>
        </w:rPr>
      </w:pPr>
      <w:r w:rsidRPr="00094157">
        <w:rPr>
          <w:rFonts w:eastAsia="Times New Roman" w:cstheme="minorHAnsi"/>
        </w:rPr>
        <w:t xml:space="preserve">During </w:t>
      </w:r>
      <w:r w:rsidR="00C2067B" w:rsidRPr="00094157">
        <w:rPr>
          <w:rFonts w:eastAsia="Times New Roman" w:cstheme="minorHAnsi"/>
        </w:rPr>
        <w:t xml:space="preserve">its </w:t>
      </w:r>
      <w:r w:rsidRPr="00094157">
        <w:rPr>
          <w:rFonts w:eastAsia="Times New Roman" w:cstheme="minorHAnsi"/>
        </w:rPr>
        <w:t>May 22 meeting</w:t>
      </w:r>
      <w:r w:rsidR="00C2067B" w:rsidRPr="00094157">
        <w:rPr>
          <w:rFonts w:eastAsia="Times New Roman" w:cstheme="minorHAnsi"/>
        </w:rPr>
        <w:t>,</w:t>
      </w:r>
      <w:r w:rsidRPr="00094157">
        <w:rPr>
          <w:rFonts w:eastAsia="Times New Roman" w:cstheme="minorHAnsi"/>
        </w:rPr>
        <w:t xml:space="preserve"> the Working Group exposed the following revisions:</w:t>
      </w:r>
    </w:p>
    <w:p w14:paraId="1064E1F5" w14:textId="77777777" w:rsidR="006637ED" w:rsidRPr="00094157" w:rsidRDefault="006637ED" w:rsidP="008F435C">
      <w:pPr>
        <w:spacing w:after="0" w:line="240" w:lineRule="auto"/>
        <w:contextualSpacing/>
        <w:jc w:val="both"/>
        <w:rPr>
          <w:rFonts w:eastAsia="Times New Roman" w:cstheme="minorHAnsi"/>
        </w:rPr>
      </w:pPr>
    </w:p>
    <w:p w14:paraId="54FC86A8" w14:textId="64AC2E35" w:rsidR="00161F29" w:rsidRPr="00094157" w:rsidRDefault="006637ED" w:rsidP="00C2067B">
      <w:pPr>
        <w:pStyle w:val="ListParagraph"/>
        <w:numPr>
          <w:ilvl w:val="0"/>
          <w:numId w:val="32"/>
        </w:numPr>
        <w:spacing w:after="0" w:line="240" w:lineRule="auto"/>
        <w:jc w:val="both"/>
        <w:rPr>
          <w:rFonts w:eastAsia="Times New Roman" w:cstheme="minorHAnsi"/>
        </w:rPr>
      </w:pPr>
      <w:r w:rsidRPr="00094157">
        <w:rPr>
          <w:rFonts w:eastAsia="Times New Roman" w:cstheme="minorHAnsi"/>
        </w:rPr>
        <w:t>R</w:t>
      </w:r>
      <w:r w:rsidR="00F12E4F" w:rsidRPr="00094157">
        <w:rPr>
          <w:rFonts w:eastAsia="Times New Roman" w:cstheme="minorHAnsi"/>
        </w:rPr>
        <w:t xml:space="preserve">evisions to </w:t>
      </w:r>
      <w:r w:rsidR="008A00C4" w:rsidRPr="00094157">
        <w:rPr>
          <w:rFonts w:eastAsia="Times New Roman" w:cstheme="minorHAnsi"/>
        </w:rPr>
        <w:t xml:space="preserve">add qualifying investment trusts holding residential mortgage loans in scope of </w:t>
      </w:r>
      <w:r w:rsidR="008A00C4" w:rsidRPr="00094157">
        <w:rPr>
          <w:rFonts w:eastAsia="Times New Roman" w:cstheme="minorHAnsi"/>
          <w:i/>
          <w:iCs/>
        </w:rPr>
        <w:t>SSAP No. 37—Mortgage Loans</w:t>
      </w:r>
      <w:r w:rsidR="008A00C4" w:rsidRPr="00094157">
        <w:rPr>
          <w:rFonts w:eastAsia="Times New Roman" w:cstheme="minorHAnsi"/>
        </w:rPr>
        <w:t xml:space="preserve"> for reporting on Schedule B – Mortgage Loans. (Ref #2025-13)</w:t>
      </w:r>
    </w:p>
    <w:p w14:paraId="1DCCEB1E" w14:textId="2AE738E8" w:rsidR="00161F29" w:rsidRPr="00094157" w:rsidRDefault="006637ED" w:rsidP="00C2067B">
      <w:pPr>
        <w:pStyle w:val="ListParagraph"/>
        <w:numPr>
          <w:ilvl w:val="0"/>
          <w:numId w:val="32"/>
        </w:numPr>
        <w:spacing w:after="0" w:line="240" w:lineRule="auto"/>
        <w:jc w:val="both"/>
        <w:rPr>
          <w:rFonts w:eastAsia="Times New Roman" w:cstheme="minorHAnsi"/>
        </w:rPr>
      </w:pPr>
      <w:r w:rsidRPr="00094157">
        <w:rPr>
          <w:rFonts w:eastAsia="Times New Roman" w:cstheme="minorHAnsi"/>
        </w:rPr>
        <w:t>R</w:t>
      </w:r>
      <w:r w:rsidR="00BC747B" w:rsidRPr="00094157">
        <w:rPr>
          <w:rFonts w:eastAsia="Times New Roman" w:cstheme="minorHAnsi"/>
        </w:rPr>
        <w:t xml:space="preserve">evisions to </w:t>
      </w:r>
      <w:r w:rsidR="00BC747B" w:rsidRPr="00094157">
        <w:rPr>
          <w:rFonts w:eastAsia="Times New Roman" w:cstheme="minorHAnsi"/>
          <w:i/>
          <w:iCs/>
        </w:rPr>
        <w:t>Appendix D—Nonapplicable GAAP Pronouncements</w:t>
      </w:r>
      <w:r w:rsidR="00BC747B" w:rsidRPr="00094157">
        <w:rPr>
          <w:rFonts w:eastAsia="Times New Roman" w:cstheme="minorHAnsi"/>
        </w:rPr>
        <w:t xml:space="preserve"> reject </w:t>
      </w:r>
      <w:r w:rsidR="001675E9" w:rsidRPr="00094157">
        <w:rPr>
          <w:rFonts w:eastAsia="Times New Roman" w:cstheme="minorHAnsi"/>
        </w:rPr>
        <w:t>Accounting Standards Update</w:t>
      </w:r>
      <w:r w:rsidR="006D74F3" w:rsidRPr="00094157">
        <w:rPr>
          <w:rFonts w:eastAsia="Times New Roman" w:cstheme="minorHAnsi"/>
        </w:rPr>
        <w:t xml:space="preserve"> (</w:t>
      </w:r>
      <w:r w:rsidR="00BC747B" w:rsidRPr="00094157">
        <w:rPr>
          <w:rFonts w:eastAsia="Times New Roman" w:cstheme="minorHAnsi"/>
        </w:rPr>
        <w:t>ASU</w:t>
      </w:r>
      <w:r w:rsidR="006D74F3" w:rsidRPr="00094157">
        <w:rPr>
          <w:rFonts w:eastAsia="Times New Roman" w:cstheme="minorHAnsi"/>
        </w:rPr>
        <w:t>)</w:t>
      </w:r>
      <w:r w:rsidR="00BC747B" w:rsidRPr="00094157">
        <w:rPr>
          <w:rFonts w:eastAsia="Times New Roman" w:cstheme="minorHAnsi"/>
          <w:i/>
          <w:iCs/>
        </w:rPr>
        <w:t xml:space="preserve"> 2017-05, Other Income—Gains and Losses from the Derecognition of Nonfinancial Assets (Subtopic 610-20), Clarifying the Scope of Asset Derecognition Guidance and Accounting for Partial Sales of Nonfinancial Assets</w:t>
      </w:r>
      <w:r w:rsidR="00BC747B" w:rsidRPr="00094157">
        <w:rPr>
          <w:rFonts w:eastAsia="Times New Roman" w:cstheme="minorHAnsi"/>
        </w:rPr>
        <w:t xml:space="preserve"> as not applicable to statutory accounting. (Ref #2025-14)</w:t>
      </w:r>
    </w:p>
    <w:p w14:paraId="08C52D73" w14:textId="037EDADA" w:rsidR="00831C2E" w:rsidRPr="00094157" w:rsidRDefault="006637ED" w:rsidP="00C2067B">
      <w:pPr>
        <w:pStyle w:val="ListParagraph"/>
        <w:numPr>
          <w:ilvl w:val="0"/>
          <w:numId w:val="32"/>
        </w:numPr>
        <w:spacing w:after="0" w:line="240" w:lineRule="auto"/>
        <w:jc w:val="both"/>
        <w:rPr>
          <w:rFonts w:eastAsia="Times New Roman" w:cstheme="minorHAnsi"/>
        </w:rPr>
      </w:pPr>
      <w:r w:rsidRPr="00094157">
        <w:rPr>
          <w:rFonts w:eastAsia="Times New Roman" w:cstheme="minorHAnsi"/>
        </w:rPr>
        <w:t>R</w:t>
      </w:r>
      <w:r w:rsidR="00443644" w:rsidRPr="00094157">
        <w:rPr>
          <w:rFonts w:eastAsia="Times New Roman" w:cstheme="minorHAnsi"/>
        </w:rPr>
        <w:t xml:space="preserve">evisions to </w:t>
      </w:r>
      <w:r w:rsidR="00443644" w:rsidRPr="00094157">
        <w:rPr>
          <w:rFonts w:eastAsia="Times New Roman" w:cstheme="minorHAnsi"/>
          <w:i/>
          <w:iCs/>
        </w:rPr>
        <w:t>Appendix D—Nonapplicable GAAP Pronouncements</w:t>
      </w:r>
      <w:r w:rsidR="00443644" w:rsidRPr="00094157">
        <w:rPr>
          <w:rFonts w:eastAsia="Times New Roman" w:cstheme="minorHAnsi"/>
        </w:rPr>
        <w:t xml:space="preserve"> reject </w:t>
      </w:r>
      <w:r w:rsidR="00443644" w:rsidRPr="00094157">
        <w:rPr>
          <w:rFonts w:eastAsia="Times New Roman" w:cstheme="minorHAnsi"/>
          <w:i/>
          <w:iCs/>
        </w:rPr>
        <w:t>ASU 2025-02, Liabilities (Topic 405), Amendments to SEC Paragraphs Pursuant to SEC Staff Accounting Bulletin No. 122</w:t>
      </w:r>
      <w:r w:rsidR="00443644" w:rsidRPr="00094157">
        <w:rPr>
          <w:rFonts w:eastAsia="Times New Roman" w:cstheme="minorHAnsi"/>
        </w:rPr>
        <w:t xml:space="preserve"> as not applicable to statutory accounting. (Ref #2025-15)</w:t>
      </w:r>
    </w:p>
    <w:p w14:paraId="4386B43A" w14:textId="3B68F924" w:rsidR="00831C2E" w:rsidRPr="00094157" w:rsidRDefault="00831C2E" w:rsidP="00C2067B">
      <w:pPr>
        <w:pStyle w:val="ListParagraph"/>
        <w:numPr>
          <w:ilvl w:val="0"/>
          <w:numId w:val="32"/>
        </w:numPr>
        <w:spacing w:after="0" w:line="240" w:lineRule="auto"/>
        <w:jc w:val="both"/>
        <w:rPr>
          <w:rFonts w:eastAsia="Times New Roman" w:cstheme="minorHAnsi"/>
        </w:rPr>
      </w:pPr>
      <w:r w:rsidRPr="00094157">
        <w:rPr>
          <w:rFonts w:eastAsia="Times New Roman" w:cstheme="minorHAnsi"/>
        </w:rPr>
        <w:t xml:space="preserve">Editorial revisions to </w:t>
      </w:r>
      <w:r w:rsidRPr="00094157">
        <w:t xml:space="preserve">three SSAPs and one interpretation, which include updates to disclosures, removing a remaining </w:t>
      </w:r>
      <w:r w:rsidR="006218D9" w:rsidRPr="00094157">
        <w:t>credit rating provider (</w:t>
      </w:r>
      <w:r w:rsidRPr="00094157">
        <w:t>CRP</w:t>
      </w:r>
      <w:r w:rsidR="006218D9" w:rsidRPr="00094157">
        <w:t>)</w:t>
      </w:r>
      <w:r w:rsidRPr="00094157">
        <w:t xml:space="preserve"> designation, and removing superseded terminology. (Ref #2025-17EP)</w:t>
      </w:r>
    </w:p>
    <w:p w14:paraId="621C4ED4" w14:textId="788CA655" w:rsidR="00B64F83" w:rsidRPr="00094157" w:rsidRDefault="006637ED" w:rsidP="00C2067B">
      <w:pPr>
        <w:pStyle w:val="ListParagraph"/>
        <w:numPr>
          <w:ilvl w:val="0"/>
          <w:numId w:val="32"/>
        </w:numPr>
        <w:spacing w:after="0" w:line="240" w:lineRule="auto"/>
        <w:jc w:val="both"/>
        <w:rPr>
          <w:rFonts w:eastAsia="Times New Roman" w:cstheme="minorHAnsi"/>
        </w:rPr>
      </w:pPr>
      <w:r w:rsidRPr="00094157">
        <w:rPr>
          <w:rFonts w:eastAsia="Times New Roman" w:cstheme="minorHAnsi"/>
        </w:rPr>
        <w:t>R</w:t>
      </w:r>
      <w:r w:rsidR="00176EED" w:rsidRPr="00094157">
        <w:rPr>
          <w:rFonts w:eastAsia="Times New Roman" w:cstheme="minorHAnsi"/>
        </w:rPr>
        <w:t xml:space="preserve">evisions to </w:t>
      </w:r>
      <w:r w:rsidR="00A5776F" w:rsidRPr="00094157">
        <w:rPr>
          <w:rFonts w:eastAsia="Times New Roman" w:cstheme="minorHAnsi"/>
        </w:rPr>
        <w:t xml:space="preserve">the status section of </w:t>
      </w:r>
      <w:r w:rsidR="00176EED" w:rsidRPr="00094157">
        <w:rPr>
          <w:rFonts w:eastAsia="Times New Roman" w:cstheme="minorHAnsi"/>
        </w:rPr>
        <w:t>various SSAPs</w:t>
      </w:r>
      <w:r w:rsidR="00842769" w:rsidRPr="00094157">
        <w:rPr>
          <w:rFonts w:eastAsia="Times New Roman" w:cstheme="minorHAnsi"/>
        </w:rPr>
        <w:t>,</w:t>
      </w:r>
      <w:r w:rsidR="00176EED" w:rsidRPr="00094157">
        <w:rPr>
          <w:rFonts w:eastAsia="Times New Roman" w:cstheme="minorHAnsi"/>
        </w:rPr>
        <w:t xml:space="preserve"> remove issue paper references</w:t>
      </w:r>
      <w:r w:rsidR="00842769" w:rsidRPr="00094157">
        <w:rPr>
          <w:rFonts w:eastAsia="Times New Roman" w:cstheme="minorHAnsi"/>
        </w:rPr>
        <w:t>,</w:t>
      </w:r>
      <w:r w:rsidR="00176EED" w:rsidRPr="00094157">
        <w:rPr>
          <w:rFonts w:eastAsia="Times New Roman" w:cstheme="minorHAnsi"/>
        </w:rPr>
        <w:t xml:space="preserve"> and change “Substantively” to “Conceptually” in SSAP </w:t>
      </w:r>
      <w:r w:rsidR="00842769" w:rsidRPr="00094157">
        <w:rPr>
          <w:rFonts w:eastAsia="Times New Roman" w:cstheme="minorHAnsi"/>
        </w:rPr>
        <w:t>s</w:t>
      </w:r>
      <w:r w:rsidR="00176EED" w:rsidRPr="00094157">
        <w:rPr>
          <w:rFonts w:eastAsia="Times New Roman" w:cstheme="minorHAnsi"/>
        </w:rPr>
        <w:t>tatus sections. (Ref #2025-16)</w:t>
      </w:r>
    </w:p>
    <w:p w14:paraId="7213DCC4" w14:textId="77777777" w:rsidR="00B84A63" w:rsidRPr="00094157" w:rsidRDefault="00B84A63" w:rsidP="008F435C">
      <w:pPr>
        <w:spacing w:after="0" w:line="240" w:lineRule="auto"/>
        <w:contextualSpacing/>
        <w:jc w:val="both"/>
        <w:rPr>
          <w:rFonts w:eastAsia="Times New Roman" w:cstheme="minorHAnsi"/>
        </w:rPr>
      </w:pPr>
    </w:p>
    <w:p w14:paraId="04CDD320" w14:textId="62DB9E8F" w:rsidR="00B328BD" w:rsidRPr="00094157" w:rsidRDefault="00C2067B" w:rsidP="008F435C">
      <w:pPr>
        <w:spacing w:after="0" w:line="240" w:lineRule="auto"/>
        <w:contextualSpacing/>
        <w:jc w:val="both"/>
      </w:pPr>
      <w:r w:rsidRPr="00094157">
        <w:t>T</w:t>
      </w:r>
      <w:r w:rsidR="00077E90" w:rsidRPr="00094157">
        <w:t xml:space="preserve">he Working Group </w:t>
      </w:r>
      <w:r w:rsidRPr="00094157">
        <w:t xml:space="preserve">met April 10 in </w:t>
      </w:r>
      <w:r w:rsidR="00077E90" w:rsidRPr="00094157">
        <w:t xml:space="preserve">joint </w:t>
      </w:r>
      <w:r w:rsidRPr="00094157">
        <w:t xml:space="preserve">session </w:t>
      </w:r>
      <w:r w:rsidR="00077E90" w:rsidRPr="00094157">
        <w:t>with the Life Actuarial (A) Task Force</w:t>
      </w:r>
      <w:r w:rsidR="000D769A" w:rsidRPr="00094157">
        <w:t xml:space="preserve">. </w:t>
      </w:r>
      <w:r w:rsidRPr="00094157">
        <w:t>During this meeting, the</w:t>
      </w:r>
      <w:r w:rsidR="00480B7B" w:rsidRPr="00094157">
        <w:t xml:space="preserve"> Working Group </w:t>
      </w:r>
      <w:r w:rsidRPr="00094157">
        <w:t>discussed</w:t>
      </w:r>
      <w:r w:rsidR="00480B7B" w:rsidRPr="00094157">
        <w:t xml:space="preserve"> agenda </w:t>
      </w:r>
      <w:r w:rsidR="005B4B5A" w:rsidRPr="00094157">
        <w:t>i</w:t>
      </w:r>
      <w:r w:rsidR="00480B7B" w:rsidRPr="00094157">
        <w:t>tems 2024-05 and 2024-06</w:t>
      </w:r>
      <w:r w:rsidR="007A01A4" w:rsidRPr="00094157">
        <w:t>. This</w:t>
      </w:r>
      <w:r w:rsidR="00480B7B" w:rsidRPr="00094157">
        <w:t xml:space="preserve"> included a presentation from the </w:t>
      </w:r>
      <w:r w:rsidR="001E4C6D" w:rsidRPr="00094157">
        <w:t>American Council of Life Insurers (</w:t>
      </w:r>
      <w:r w:rsidR="00480B7B" w:rsidRPr="00094157">
        <w:t>ACLI</w:t>
      </w:r>
      <w:r w:rsidR="001E4C6D" w:rsidRPr="00094157">
        <w:t>)</w:t>
      </w:r>
      <w:r w:rsidR="00480B7B" w:rsidRPr="00094157">
        <w:t xml:space="preserve"> on statutory risk transfer considerations and a presentation </w:t>
      </w:r>
      <w:r w:rsidR="007A01A4" w:rsidRPr="00094157">
        <w:t xml:space="preserve">from </w:t>
      </w:r>
      <w:r w:rsidR="00480B7B" w:rsidRPr="00094157">
        <w:t xml:space="preserve">a </w:t>
      </w:r>
      <w:r w:rsidR="00887E6D" w:rsidRPr="00094157">
        <w:t xml:space="preserve">state insurance </w:t>
      </w:r>
      <w:r w:rsidR="00480B7B" w:rsidRPr="00094157">
        <w:t>regulator representing the Life Actuarial (A) Task Force on combined coinsurance funds withheld yearly renewable term (YRT) agreements.</w:t>
      </w:r>
    </w:p>
    <w:p w14:paraId="6554FC2D" w14:textId="77777777" w:rsidR="00077E90" w:rsidRPr="00094157" w:rsidRDefault="00077E90" w:rsidP="008F435C">
      <w:pPr>
        <w:spacing w:after="0" w:line="240" w:lineRule="auto"/>
        <w:contextualSpacing/>
        <w:jc w:val="both"/>
        <w:rPr>
          <w:i/>
          <w:iCs/>
        </w:rPr>
      </w:pPr>
    </w:p>
    <w:p w14:paraId="02F6877D" w14:textId="45F794FC" w:rsidR="00593C21" w:rsidRPr="00094157" w:rsidRDefault="00A8502D" w:rsidP="008F435C">
      <w:pPr>
        <w:spacing w:after="0" w:line="240" w:lineRule="auto"/>
        <w:contextualSpacing/>
        <w:jc w:val="both"/>
        <w:rPr>
          <w:rFonts w:eastAsia="Times New Roman" w:cstheme="minorHAnsi"/>
        </w:rPr>
      </w:pPr>
      <w:r w:rsidRPr="00094157">
        <w:rPr>
          <w:rFonts w:eastAsia="Times New Roman" w:cstheme="minorHAnsi"/>
        </w:rPr>
        <w:t xml:space="preserve">Walker </w:t>
      </w:r>
      <w:r w:rsidR="00593C21" w:rsidRPr="00094157">
        <w:rPr>
          <w:rFonts w:eastAsia="Times New Roman" w:cstheme="minorHAnsi"/>
        </w:rPr>
        <w:t xml:space="preserve">made a motion, seconded by </w:t>
      </w:r>
      <w:r w:rsidRPr="00094157">
        <w:rPr>
          <w:rFonts w:eastAsia="Times New Roman" w:cstheme="minorHAnsi"/>
        </w:rPr>
        <w:t>Malm</w:t>
      </w:r>
      <w:r w:rsidR="00593C21" w:rsidRPr="00094157">
        <w:rPr>
          <w:rFonts w:eastAsia="Times New Roman" w:cstheme="minorHAnsi"/>
        </w:rPr>
        <w:t>, to adopt the</w:t>
      </w:r>
      <w:r w:rsidR="00155572" w:rsidRPr="00094157">
        <w:rPr>
          <w:rFonts w:eastAsia="Times New Roman" w:cstheme="minorHAnsi"/>
        </w:rPr>
        <w:t xml:space="preserve"> Working Group’s</w:t>
      </w:r>
      <w:r w:rsidR="00593C21" w:rsidRPr="00094157">
        <w:rPr>
          <w:rFonts w:eastAsia="Times New Roman" w:cstheme="minorHAnsi"/>
        </w:rPr>
        <w:t xml:space="preserve"> </w:t>
      </w:r>
      <w:r w:rsidR="00A556D0" w:rsidRPr="00094157">
        <w:rPr>
          <w:rFonts w:eastAsia="Times New Roman" w:cstheme="minorHAnsi"/>
        </w:rPr>
        <w:t xml:space="preserve">June </w:t>
      </w:r>
      <w:r w:rsidR="00E248E8" w:rsidRPr="00094157">
        <w:rPr>
          <w:rFonts w:eastAsia="Times New Roman" w:cstheme="minorHAnsi"/>
        </w:rPr>
        <w:t>5</w:t>
      </w:r>
      <w:r w:rsidR="007B2ABA" w:rsidRPr="00094157">
        <w:rPr>
          <w:rFonts w:eastAsia="Times New Roman" w:cstheme="minorHAnsi"/>
        </w:rPr>
        <w:t xml:space="preserve"> (Attachment</w:t>
      </w:r>
      <w:r w:rsidR="00697BCE" w:rsidRPr="00094157">
        <w:rPr>
          <w:rFonts w:eastAsia="Times New Roman" w:cstheme="minorHAnsi"/>
        </w:rPr>
        <w:t xml:space="preserve"> </w:t>
      </w:r>
      <w:r w:rsidR="00E4001A" w:rsidRPr="00094157">
        <w:rPr>
          <w:rFonts w:eastAsia="Times New Roman" w:cstheme="minorHAnsi"/>
        </w:rPr>
        <w:t>One-</w:t>
      </w:r>
      <w:r w:rsidR="00BA35F0" w:rsidRPr="00094157">
        <w:rPr>
          <w:rFonts w:eastAsia="Times New Roman" w:cstheme="minorHAnsi"/>
        </w:rPr>
        <w:t>A</w:t>
      </w:r>
      <w:r w:rsidR="007B2ABA" w:rsidRPr="00094157">
        <w:rPr>
          <w:rFonts w:eastAsia="Times New Roman" w:cstheme="minorHAnsi"/>
        </w:rPr>
        <w:t>)</w:t>
      </w:r>
      <w:r w:rsidR="005B4B5A" w:rsidRPr="00094157">
        <w:rPr>
          <w:rFonts w:eastAsia="Times New Roman" w:cstheme="minorHAnsi"/>
        </w:rPr>
        <w:t>,</w:t>
      </w:r>
      <w:r w:rsidR="00EF1DF2" w:rsidRPr="00094157">
        <w:rPr>
          <w:rFonts w:eastAsia="Times New Roman" w:cstheme="minorHAnsi"/>
        </w:rPr>
        <w:t xml:space="preserve"> </w:t>
      </w:r>
      <w:r w:rsidR="00E248E8" w:rsidRPr="00094157">
        <w:rPr>
          <w:rFonts w:eastAsia="Times New Roman" w:cstheme="minorHAnsi"/>
        </w:rPr>
        <w:t>June 2</w:t>
      </w:r>
      <w:r w:rsidR="005F685D" w:rsidRPr="00094157">
        <w:rPr>
          <w:rFonts w:eastAsia="Times New Roman" w:cstheme="minorHAnsi"/>
        </w:rPr>
        <w:t xml:space="preserve"> </w:t>
      </w:r>
      <w:r w:rsidR="00EF1DF2" w:rsidRPr="00094157">
        <w:rPr>
          <w:rFonts w:eastAsia="Times New Roman" w:cstheme="minorHAnsi"/>
        </w:rPr>
        <w:t xml:space="preserve">(Attachment </w:t>
      </w:r>
      <w:r w:rsidR="00E4001A" w:rsidRPr="00094157">
        <w:rPr>
          <w:rFonts w:eastAsia="Times New Roman" w:cstheme="minorHAnsi"/>
        </w:rPr>
        <w:t>One-</w:t>
      </w:r>
      <w:r w:rsidR="00BA35F0" w:rsidRPr="00094157">
        <w:rPr>
          <w:rFonts w:eastAsia="Times New Roman" w:cstheme="minorHAnsi"/>
        </w:rPr>
        <w:t>B</w:t>
      </w:r>
      <w:r w:rsidR="00EF1DF2" w:rsidRPr="00094157">
        <w:rPr>
          <w:rFonts w:eastAsia="Times New Roman" w:cstheme="minorHAnsi"/>
        </w:rPr>
        <w:t>)</w:t>
      </w:r>
      <w:r w:rsidR="005B4B5A" w:rsidRPr="00094157">
        <w:rPr>
          <w:rFonts w:eastAsia="Times New Roman" w:cstheme="minorHAnsi"/>
        </w:rPr>
        <w:t xml:space="preserve">, </w:t>
      </w:r>
      <w:r w:rsidR="006811BC" w:rsidRPr="00094157">
        <w:rPr>
          <w:rFonts w:eastAsia="Times New Roman" w:cstheme="minorHAnsi"/>
        </w:rPr>
        <w:t>May 22 (Attachment One-</w:t>
      </w:r>
      <w:r w:rsidR="00BA35F0" w:rsidRPr="00094157">
        <w:rPr>
          <w:rFonts w:eastAsia="Times New Roman" w:cstheme="minorHAnsi"/>
        </w:rPr>
        <w:t>C</w:t>
      </w:r>
      <w:r w:rsidR="006811BC" w:rsidRPr="00094157">
        <w:rPr>
          <w:rFonts w:eastAsia="Times New Roman" w:cstheme="minorHAnsi"/>
        </w:rPr>
        <w:t>)</w:t>
      </w:r>
      <w:r w:rsidR="005B4B5A" w:rsidRPr="00094157">
        <w:rPr>
          <w:rFonts w:eastAsia="Times New Roman" w:cstheme="minorHAnsi"/>
        </w:rPr>
        <w:t>,</w:t>
      </w:r>
      <w:r w:rsidR="006811BC" w:rsidRPr="00094157">
        <w:rPr>
          <w:rFonts w:eastAsia="Times New Roman" w:cstheme="minorHAnsi"/>
        </w:rPr>
        <w:t xml:space="preserve"> </w:t>
      </w:r>
      <w:r w:rsidR="00FC2130" w:rsidRPr="00094157">
        <w:rPr>
          <w:rFonts w:eastAsia="Times New Roman" w:cstheme="minorHAnsi"/>
        </w:rPr>
        <w:t>April 10 (Attachment One-</w:t>
      </w:r>
      <w:r w:rsidR="00BA35F0" w:rsidRPr="00094157">
        <w:rPr>
          <w:rFonts w:eastAsia="Times New Roman" w:cstheme="minorHAnsi"/>
        </w:rPr>
        <w:t>D</w:t>
      </w:r>
      <w:r w:rsidR="00FC2130" w:rsidRPr="00094157">
        <w:rPr>
          <w:rFonts w:eastAsia="Times New Roman" w:cstheme="minorHAnsi"/>
        </w:rPr>
        <w:t>)</w:t>
      </w:r>
      <w:r w:rsidR="005B4B5A" w:rsidRPr="00094157">
        <w:rPr>
          <w:rFonts w:eastAsia="Times New Roman" w:cstheme="minorHAnsi"/>
        </w:rPr>
        <w:t>,</w:t>
      </w:r>
      <w:r w:rsidR="00FC2130" w:rsidRPr="00094157">
        <w:rPr>
          <w:rFonts w:eastAsia="Times New Roman" w:cstheme="minorHAnsi"/>
        </w:rPr>
        <w:t xml:space="preserve"> </w:t>
      </w:r>
      <w:r w:rsidR="00EF1DF2" w:rsidRPr="00094157">
        <w:rPr>
          <w:rFonts w:eastAsia="Times New Roman" w:cstheme="minorHAnsi"/>
        </w:rPr>
        <w:t xml:space="preserve">and </w:t>
      </w:r>
      <w:r w:rsidR="001834AB" w:rsidRPr="00094157">
        <w:rPr>
          <w:rFonts w:eastAsia="Times New Roman" w:cstheme="minorHAnsi"/>
        </w:rPr>
        <w:t>March 24</w:t>
      </w:r>
      <w:r w:rsidR="00EF420B" w:rsidRPr="00094157">
        <w:rPr>
          <w:rFonts w:eastAsia="Times New Roman" w:cstheme="minorHAnsi"/>
        </w:rPr>
        <w:t xml:space="preserve"> (</w:t>
      </w:r>
      <w:r w:rsidR="00EF420B" w:rsidRPr="00094157">
        <w:rPr>
          <w:rFonts w:eastAsia="Times New Roman" w:cstheme="minorHAnsi"/>
          <w:i/>
          <w:iCs/>
        </w:rPr>
        <w:t xml:space="preserve">see NAIC Proceedings – </w:t>
      </w:r>
      <w:r w:rsidR="001834AB" w:rsidRPr="00094157">
        <w:rPr>
          <w:rFonts w:eastAsia="Times New Roman" w:cstheme="minorHAnsi"/>
          <w:i/>
          <w:iCs/>
        </w:rPr>
        <w:t>Spring</w:t>
      </w:r>
      <w:r w:rsidR="00531E0B" w:rsidRPr="00094157">
        <w:rPr>
          <w:rFonts w:eastAsia="Times New Roman" w:cstheme="minorHAnsi"/>
          <w:i/>
          <w:iCs/>
        </w:rPr>
        <w:t xml:space="preserve"> 202</w:t>
      </w:r>
      <w:r w:rsidR="001834AB" w:rsidRPr="00094157">
        <w:rPr>
          <w:rFonts w:eastAsia="Times New Roman" w:cstheme="minorHAnsi"/>
          <w:i/>
          <w:iCs/>
        </w:rPr>
        <w:t>5</w:t>
      </w:r>
      <w:r w:rsidR="00EF420B" w:rsidRPr="00094157">
        <w:rPr>
          <w:rFonts w:eastAsia="Times New Roman" w:cstheme="minorHAnsi"/>
          <w:i/>
          <w:iCs/>
        </w:rPr>
        <w:t>, Accounting Practices and Procedures (E) Task Force</w:t>
      </w:r>
      <w:r w:rsidR="009155CE" w:rsidRPr="00094157">
        <w:rPr>
          <w:rFonts w:eastAsia="Times New Roman" w:cstheme="minorHAnsi"/>
          <w:i/>
          <w:iCs/>
        </w:rPr>
        <w:t xml:space="preserve">, </w:t>
      </w:r>
      <w:r w:rsidR="006E18AF" w:rsidRPr="00094157">
        <w:rPr>
          <w:rFonts w:eastAsia="Times New Roman" w:cstheme="minorHAnsi"/>
          <w:i/>
          <w:iCs/>
        </w:rPr>
        <w:t xml:space="preserve">Attachment </w:t>
      </w:r>
      <w:r w:rsidR="009155CE" w:rsidRPr="00094157">
        <w:rPr>
          <w:rFonts w:eastAsia="Times New Roman" w:cstheme="minorHAnsi"/>
          <w:i/>
          <w:iCs/>
        </w:rPr>
        <w:t>One</w:t>
      </w:r>
      <w:r w:rsidR="00EF420B" w:rsidRPr="00094157">
        <w:rPr>
          <w:rFonts w:eastAsia="Times New Roman" w:cstheme="minorHAnsi"/>
        </w:rPr>
        <w:t>)</w:t>
      </w:r>
      <w:r w:rsidR="006B00ED" w:rsidRPr="00094157">
        <w:rPr>
          <w:rFonts w:eastAsia="Times New Roman" w:cstheme="minorHAnsi"/>
        </w:rPr>
        <w:t xml:space="preserve"> minutes</w:t>
      </w:r>
      <w:r w:rsidR="00297755" w:rsidRPr="00094157">
        <w:rPr>
          <w:rFonts w:eastAsia="Times New Roman" w:cstheme="minorHAnsi"/>
        </w:rPr>
        <w:t>.</w:t>
      </w:r>
      <w:r w:rsidR="00593C21" w:rsidRPr="00094157">
        <w:rPr>
          <w:rFonts w:eastAsia="Times New Roman" w:cstheme="minorHAnsi"/>
        </w:rPr>
        <w:t xml:space="preserve"> The motion passed unanimously.</w:t>
      </w:r>
    </w:p>
    <w:p w14:paraId="7E169998" w14:textId="77777777" w:rsidR="00686C87" w:rsidRPr="00094157" w:rsidRDefault="00686C87" w:rsidP="008F435C">
      <w:pPr>
        <w:spacing w:after="0" w:line="240" w:lineRule="auto"/>
        <w:contextualSpacing/>
        <w:jc w:val="both"/>
        <w:rPr>
          <w:rFonts w:cstheme="minorHAnsi"/>
        </w:rPr>
      </w:pPr>
    </w:p>
    <w:p w14:paraId="5A7B1DA3" w14:textId="34A2B044" w:rsidR="00E96667" w:rsidRPr="00094157" w:rsidRDefault="00E96667" w:rsidP="008F435C">
      <w:pPr>
        <w:numPr>
          <w:ilvl w:val="0"/>
          <w:numId w:val="1"/>
        </w:numPr>
        <w:spacing w:after="0" w:line="240" w:lineRule="auto"/>
        <w:contextualSpacing/>
        <w:jc w:val="both"/>
        <w:rPr>
          <w:rFonts w:eastAsia="Times New Roman" w:cstheme="minorHAnsi"/>
          <w:u w:val="single"/>
        </w:rPr>
      </w:pPr>
      <w:r w:rsidRPr="00094157">
        <w:rPr>
          <w:rFonts w:eastAsia="Times New Roman" w:cstheme="minorHAnsi"/>
          <w:u w:val="single"/>
        </w:rPr>
        <w:t xml:space="preserve">Reviewed </w:t>
      </w:r>
      <w:r w:rsidR="00D221FB" w:rsidRPr="00094157">
        <w:rPr>
          <w:rFonts w:eastAsia="Times New Roman" w:cstheme="minorHAnsi"/>
          <w:u w:val="single"/>
        </w:rPr>
        <w:t xml:space="preserve">Comments on </w:t>
      </w:r>
      <w:r w:rsidR="005E737C" w:rsidRPr="00094157">
        <w:rPr>
          <w:rFonts w:eastAsia="Times New Roman" w:cstheme="minorHAnsi"/>
          <w:u w:val="single"/>
        </w:rPr>
        <w:t>Non-Contested Positions</w:t>
      </w:r>
    </w:p>
    <w:p w14:paraId="7D9F4AFF" w14:textId="77777777" w:rsidR="00467CF4" w:rsidRPr="00094157" w:rsidRDefault="00467CF4" w:rsidP="008F435C">
      <w:pPr>
        <w:spacing w:after="0" w:line="240" w:lineRule="auto"/>
        <w:contextualSpacing/>
        <w:jc w:val="both"/>
        <w:rPr>
          <w:rFonts w:cstheme="minorHAnsi"/>
        </w:rPr>
      </w:pPr>
    </w:p>
    <w:p w14:paraId="7E49A632" w14:textId="29FBFB8C" w:rsidR="00353DDC" w:rsidRPr="00094157" w:rsidRDefault="001C2C51" w:rsidP="008F435C">
      <w:pPr>
        <w:spacing w:after="0" w:line="240" w:lineRule="auto"/>
        <w:contextualSpacing/>
        <w:jc w:val="both"/>
        <w:rPr>
          <w:rFonts w:eastAsia="Times New Roman" w:cstheme="minorHAnsi"/>
        </w:rPr>
      </w:pPr>
      <w:r w:rsidRPr="00094157">
        <w:rPr>
          <w:rFonts w:eastAsia="Times New Roman" w:cstheme="minorHAnsi"/>
        </w:rPr>
        <w:t xml:space="preserve">The Working Group reviewed comments received on previously exposed items (Attachment </w:t>
      </w:r>
      <w:r w:rsidR="00E4001A" w:rsidRPr="00094157">
        <w:rPr>
          <w:rFonts w:eastAsia="Times New Roman" w:cstheme="minorHAnsi"/>
        </w:rPr>
        <w:t>One-</w:t>
      </w:r>
      <w:r w:rsidR="00BA35F0" w:rsidRPr="00094157">
        <w:rPr>
          <w:rFonts w:eastAsia="Times New Roman" w:cstheme="minorHAnsi"/>
        </w:rPr>
        <w:t>E</w:t>
      </w:r>
      <w:r w:rsidRPr="00094157">
        <w:rPr>
          <w:rFonts w:eastAsia="Times New Roman" w:cstheme="minorHAnsi"/>
        </w:rPr>
        <w:t>).</w:t>
      </w:r>
    </w:p>
    <w:p w14:paraId="06745760" w14:textId="77777777" w:rsidR="001C2C51" w:rsidRPr="00094157" w:rsidRDefault="001C2C51" w:rsidP="008F435C">
      <w:pPr>
        <w:spacing w:after="0" w:line="240" w:lineRule="auto"/>
        <w:contextualSpacing/>
        <w:jc w:val="both"/>
        <w:rPr>
          <w:rFonts w:eastAsia="Times New Roman" w:cstheme="minorHAnsi"/>
          <w:u w:val="single"/>
        </w:rPr>
      </w:pPr>
    </w:p>
    <w:p w14:paraId="513DA398" w14:textId="4B9EC4C6" w:rsidR="009F7D77" w:rsidRPr="00094157" w:rsidRDefault="00346A69" w:rsidP="008F435C">
      <w:pPr>
        <w:pStyle w:val="ListParagraph"/>
        <w:numPr>
          <w:ilvl w:val="0"/>
          <w:numId w:val="3"/>
        </w:numPr>
        <w:spacing w:after="0" w:line="240" w:lineRule="auto"/>
        <w:jc w:val="both"/>
        <w:rPr>
          <w:rFonts w:cstheme="minorHAnsi"/>
        </w:rPr>
      </w:pPr>
      <w:r w:rsidRPr="00094157">
        <w:rPr>
          <w:rFonts w:cstheme="minorHAnsi"/>
          <w:u w:val="single"/>
        </w:rPr>
        <w:t>Ref #</w:t>
      </w:r>
      <w:r w:rsidR="007A55FD" w:rsidRPr="00094157">
        <w:rPr>
          <w:rFonts w:cstheme="minorHAnsi"/>
          <w:u w:val="single"/>
        </w:rPr>
        <w:t>2022-19</w:t>
      </w:r>
    </w:p>
    <w:p w14:paraId="6D459BE9" w14:textId="77777777" w:rsidR="002F2F50" w:rsidRPr="00094157" w:rsidRDefault="002F2F50" w:rsidP="008F435C">
      <w:pPr>
        <w:spacing w:after="0" w:line="240" w:lineRule="auto"/>
        <w:contextualSpacing/>
        <w:jc w:val="both"/>
        <w:rPr>
          <w:rFonts w:cstheme="minorHAnsi"/>
        </w:rPr>
      </w:pPr>
    </w:p>
    <w:p w14:paraId="18B885B6" w14:textId="170C7C1E" w:rsidR="00A450D9" w:rsidRPr="00094157" w:rsidRDefault="003D5359"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00F06216" w:rsidRPr="00094157">
        <w:rPr>
          <w:rFonts w:eastAsia="Times New Roman" w:cstheme="minorHAnsi"/>
          <w:i/>
          <w:iCs/>
        </w:rPr>
        <w:t>2022-19</w:t>
      </w:r>
      <w:r w:rsidR="00D6266D" w:rsidRPr="00094157">
        <w:rPr>
          <w:rFonts w:eastAsia="Times New Roman" w:cstheme="minorHAnsi"/>
          <w:i/>
          <w:iCs/>
        </w:rPr>
        <w:t xml:space="preserve">: </w:t>
      </w:r>
      <w:r w:rsidR="009664C9" w:rsidRPr="00094157">
        <w:rPr>
          <w:rFonts w:eastAsia="Times New Roman" w:cstheme="minorHAnsi"/>
          <w:i/>
          <w:iCs/>
        </w:rPr>
        <w:t>INT 23-01: Net Negative (Disallowed) IMR</w:t>
      </w:r>
      <w:r w:rsidRPr="00094157">
        <w:rPr>
          <w:rFonts w:eastAsia="Times New Roman" w:cstheme="minorHAnsi"/>
        </w:rPr>
        <w:t xml:space="preserve">. </w:t>
      </w:r>
      <w:r w:rsidR="0084698F" w:rsidRPr="00094157">
        <w:rPr>
          <w:rFonts w:eastAsia="Times New Roman" w:cstheme="minorHAnsi"/>
        </w:rPr>
        <w:t>Jul</w:t>
      </w:r>
      <w:r w:rsidR="00FD706B" w:rsidRPr="00094157">
        <w:rPr>
          <w:rFonts w:eastAsia="Times New Roman" w:cstheme="minorHAnsi"/>
        </w:rPr>
        <w:t>i</w:t>
      </w:r>
      <w:r w:rsidR="0084698F" w:rsidRPr="00094157">
        <w:rPr>
          <w:rFonts w:eastAsia="Times New Roman" w:cstheme="minorHAnsi"/>
        </w:rPr>
        <w:t>e Gann</w:t>
      </w:r>
      <w:r w:rsidRPr="00094157">
        <w:rPr>
          <w:rFonts w:eastAsia="Times New Roman" w:cstheme="minorHAnsi"/>
        </w:rPr>
        <w:t xml:space="preserve"> </w:t>
      </w:r>
      <w:r w:rsidR="00407F04" w:rsidRPr="00094157">
        <w:rPr>
          <w:rFonts w:eastAsia="Times New Roman" w:cstheme="minorHAnsi"/>
        </w:rPr>
        <w:t xml:space="preserve">(NAIC) </w:t>
      </w:r>
      <w:r w:rsidR="00890232" w:rsidRPr="00094157">
        <w:rPr>
          <w:rFonts w:eastAsia="Times New Roman" w:cstheme="minorHAnsi"/>
        </w:rPr>
        <w:t xml:space="preserve">stated </w:t>
      </w:r>
      <w:r w:rsidR="0022149A" w:rsidRPr="00094157">
        <w:rPr>
          <w:rFonts w:eastAsia="Times New Roman" w:cstheme="minorHAnsi"/>
        </w:rPr>
        <w:t>that</w:t>
      </w:r>
      <w:r w:rsidR="00265051" w:rsidRPr="00094157">
        <w:rPr>
          <w:rFonts w:eastAsia="Times New Roman" w:cstheme="minorHAnsi"/>
        </w:rPr>
        <w:t xml:space="preserve"> this interpretation was originally adopted in 2023 and allowed the admittance of net negative </w:t>
      </w:r>
      <w:r w:rsidR="00A450D9" w:rsidRPr="00094157">
        <w:rPr>
          <w:rFonts w:eastAsia="Times New Roman" w:cstheme="minorHAnsi"/>
        </w:rPr>
        <w:t xml:space="preserve">interest maintenance reserve </w:t>
      </w:r>
      <w:r w:rsidR="00265051" w:rsidRPr="00094157">
        <w:rPr>
          <w:rFonts w:eastAsia="Times New Roman" w:cstheme="minorHAnsi"/>
        </w:rPr>
        <w:t>(IMR) up to 10% of adjusted capital and surplus. She stated that this interpretation was set to expire at the end of 2025, with an automatic nullification effective Jan</w:t>
      </w:r>
      <w:r w:rsidR="00A450D9" w:rsidRPr="00094157">
        <w:rPr>
          <w:rFonts w:eastAsia="Times New Roman" w:cstheme="minorHAnsi"/>
        </w:rPr>
        <w:t>.</w:t>
      </w:r>
      <w:r w:rsidR="00265051" w:rsidRPr="00094157">
        <w:rPr>
          <w:rFonts w:eastAsia="Times New Roman" w:cstheme="minorHAnsi"/>
        </w:rPr>
        <w:t xml:space="preserve"> 1, 2026. Gann </w:t>
      </w:r>
      <w:r w:rsidR="00265051" w:rsidRPr="00094157">
        <w:rPr>
          <w:rFonts w:eastAsia="Times New Roman" w:cstheme="minorHAnsi"/>
        </w:rPr>
        <w:lastRenderedPageBreak/>
        <w:t>stated that the revised INT proposes a one-year extension, moving the nullification date to Jan</w:t>
      </w:r>
      <w:r w:rsidR="00A450D9" w:rsidRPr="00094157">
        <w:rPr>
          <w:rFonts w:eastAsia="Times New Roman" w:cstheme="minorHAnsi"/>
        </w:rPr>
        <w:t>.</w:t>
      </w:r>
      <w:r w:rsidR="00265051" w:rsidRPr="00094157">
        <w:rPr>
          <w:rFonts w:eastAsia="Times New Roman" w:cstheme="minorHAnsi"/>
        </w:rPr>
        <w:t xml:space="preserve"> 1, 2027, thereby allowing the admittance of net negative IMR through Dec</w:t>
      </w:r>
      <w:r w:rsidR="00A450D9" w:rsidRPr="00094157">
        <w:rPr>
          <w:rFonts w:eastAsia="Times New Roman" w:cstheme="minorHAnsi"/>
        </w:rPr>
        <w:t>.</w:t>
      </w:r>
      <w:r w:rsidR="00265051" w:rsidRPr="00094157">
        <w:rPr>
          <w:rFonts w:eastAsia="Times New Roman" w:cstheme="minorHAnsi"/>
        </w:rPr>
        <w:t xml:space="preserve"> 31, 2026. </w:t>
      </w:r>
    </w:p>
    <w:p w14:paraId="67D3487E" w14:textId="7B9553FF" w:rsidR="007D6825" w:rsidRPr="00094157" w:rsidRDefault="00265051" w:rsidP="008F435C">
      <w:pPr>
        <w:spacing w:after="0" w:line="240" w:lineRule="auto"/>
        <w:contextualSpacing/>
        <w:jc w:val="both"/>
        <w:rPr>
          <w:rFonts w:eastAsia="Times New Roman" w:cstheme="minorHAnsi"/>
        </w:rPr>
      </w:pPr>
      <w:r w:rsidRPr="00094157">
        <w:rPr>
          <w:rFonts w:eastAsia="Times New Roman" w:cstheme="minorHAnsi"/>
        </w:rPr>
        <w:t>She stated that several modifications have been made to the interpretation. First, it clarifies that the calculation of adjusted capital and surplus is based on prior</w:t>
      </w:r>
      <w:r w:rsidR="00AB275C" w:rsidRPr="00094157">
        <w:rPr>
          <w:rFonts w:eastAsia="Times New Roman" w:cstheme="minorHAnsi"/>
        </w:rPr>
        <w:t xml:space="preserve"> period</w:t>
      </w:r>
      <w:r w:rsidRPr="00094157">
        <w:rPr>
          <w:rFonts w:eastAsia="Times New Roman" w:cstheme="minorHAnsi"/>
        </w:rPr>
        <w:t xml:space="preserve"> financials. Additionally, a new cap has been introduced, limiting admittance to 10% of current (non-adjusted) capital and surplus. The revised INT also mandates that companies complete the required data capture templates for disclosures, addressing previous instances where disclosures were either incomplete or not submitted in the proper format. Furthermore, it requires that negative IMR be incorporated into </w:t>
      </w:r>
      <w:r w:rsidR="00A450D9" w:rsidRPr="00094157">
        <w:rPr>
          <w:rFonts w:eastAsia="Times New Roman" w:cstheme="minorHAnsi"/>
        </w:rPr>
        <w:t xml:space="preserve">principle-based reserving </w:t>
      </w:r>
      <w:r w:rsidRPr="00094157">
        <w:rPr>
          <w:rFonts w:eastAsia="Times New Roman" w:cstheme="minorHAnsi"/>
        </w:rPr>
        <w:t xml:space="preserve">(PBR) calculations, asset adequacy testing, or cash flow testing under </w:t>
      </w:r>
      <w:r w:rsidR="006645A8" w:rsidRPr="00094157">
        <w:rPr>
          <w:rFonts w:eastAsia="Times New Roman" w:cstheme="minorHAnsi"/>
          <w:i/>
          <w:iCs/>
        </w:rPr>
        <w:t>Valuation Manual</w:t>
      </w:r>
      <w:r w:rsidR="006645A8" w:rsidRPr="00094157">
        <w:rPr>
          <w:rFonts w:eastAsia="Times New Roman" w:cstheme="minorHAnsi"/>
        </w:rPr>
        <w:t xml:space="preserve"> (</w:t>
      </w:r>
      <w:r w:rsidRPr="00094157">
        <w:rPr>
          <w:rFonts w:eastAsia="Times New Roman" w:cstheme="minorHAnsi"/>
        </w:rPr>
        <w:t>VM</w:t>
      </w:r>
      <w:r w:rsidR="006645A8" w:rsidRPr="00094157">
        <w:rPr>
          <w:rFonts w:eastAsia="Times New Roman" w:cstheme="minorHAnsi"/>
        </w:rPr>
        <w:t>)</w:t>
      </w:r>
      <w:r w:rsidRPr="00094157">
        <w:rPr>
          <w:rFonts w:eastAsia="Times New Roman" w:cstheme="minorHAnsi"/>
        </w:rPr>
        <w:t>-20,</w:t>
      </w:r>
      <w:r w:rsidR="00701373" w:rsidRPr="00094157">
        <w:rPr>
          <w:rFonts w:eastAsia="Times New Roman" w:cstheme="minorHAnsi"/>
        </w:rPr>
        <w:t xml:space="preserve"> Requirements for Principle-Based Reserves for Life Products</w:t>
      </w:r>
      <w:r w:rsidR="00472D20" w:rsidRPr="00094157">
        <w:rPr>
          <w:rFonts w:eastAsia="Times New Roman" w:cstheme="minorHAnsi"/>
        </w:rPr>
        <w:t>,</w:t>
      </w:r>
      <w:r w:rsidRPr="00094157">
        <w:rPr>
          <w:rFonts w:eastAsia="Times New Roman" w:cstheme="minorHAnsi"/>
        </w:rPr>
        <w:t xml:space="preserve"> along with a reconciliation to ensure reserves are not overstated. Gann stated that clarification has also been added regarding the derivative roll-forward, ensuring that the disclosed amount for net negative disallowed IMR reflects the total amount. She stated that the Working Group received comments from the American Council of Life Insurers (ACLI) in support of both the extension and the revisions and that NAIC staff recommend adoption of the revised interpretation. </w:t>
      </w:r>
      <w:r w:rsidR="00C22459" w:rsidRPr="00094157">
        <w:rPr>
          <w:rFonts w:eastAsia="Times New Roman" w:cstheme="minorHAnsi"/>
        </w:rPr>
        <w:t xml:space="preserve">Bruggeman </w:t>
      </w:r>
      <w:r w:rsidRPr="00094157">
        <w:rPr>
          <w:rFonts w:eastAsia="Times New Roman" w:cstheme="minorHAnsi"/>
        </w:rPr>
        <w:t xml:space="preserve">stated </w:t>
      </w:r>
      <w:r w:rsidR="00C22459" w:rsidRPr="00094157">
        <w:rPr>
          <w:rFonts w:eastAsia="Times New Roman" w:cstheme="minorHAnsi"/>
        </w:rPr>
        <w:t>that the Working Group would have</w:t>
      </w:r>
      <w:r w:rsidRPr="00094157">
        <w:rPr>
          <w:rFonts w:eastAsia="Times New Roman" w:cstheme="minorHAnsi"/>
        </w:rPr>
        <w:t xml:space="preserve"> a separate vote to confirm that regulators are comfortable with the one-year extension and the continued admittance of net negative IMR up to 10% of adjusted capital and surplus.</w:t>
      </w:r>
    </w:p>
    <w:p w14:paraId="181FF04C" w14:textId="77777777" w:rsidR="007E4658" w:rsidRPr="00094157" w:rsidRDefault="007E4658" w:rsidP="008F435C">
      <w:pPr>
        <w:spacing w:after="0" w:line="240" w:lineRule="auto"/>
        <w:contextualSpacing/>
        <w:jc w:val="both"/>
        <w:rPr>
          <w:rFonts w:eastAsia="Times New Roman" w:cstheme="minorHAnsi"/>
        </w:rPr>
      </w:pPr>
    </w:p>
    <w:p w14:paraId="7C6BFAC7" w14:textId="7479339E" w:rsidR="0013476A" w:rsidRPr="00094157" w:rsidRDefault="000B6A9B" w:rsidP="008F435C">
      <w:pPr>
        <w:spacing w:after="0" w:line="240" w:lineRule="auto"/>
        <w:contextualSpacing/>
        <w:jc w:val="both"/>
      </w:pPr>
      <w:r w:rsidRPr="00094157">
        <w:rPr>
          <w:rFonts w:eastAsia="Times New Roman" w:cstheme="minorHAnsi"/>
        </w:rPr>
        <w:t>Malm</w:t>
      </w:r>
      <w:r w:rsidR="0013476A" w:rsidRPr="00094157">
        <w:rPr>
          <w:rFonts w:cstheme="minorHAnsi"/>
        </w:rPr>
        <w:t xml:space="preserve"> made a motion, seconded by </w:t>
      </w:r>
      <w:r w:rsidRPr="00094157">
        <w:rPr>
          <w:rFonts w:cstheme="minorHAnsi"/>
        </w:rPr>
        <w:t>Clark</w:t>
      </w:r>
      <w:r w:rsidR="0013476A" w:rsidRPr="00094157">
        <w:rPr>
          <w:rFonts w:cstheme="minorHAnsi"/>
        </w:rPr>
        <w:t xml:space="preserve">, </w:t>
      </w:r>
      <w:r w:rsidR="000A0072" w:rsidRPr="00094157">
        <w:rPr>
          <w:rFonts w:cstheme="minorHAnsi"/>
        </w:rPr>
        <w:t xml:space="preserve">to </w:t>
      </w:r>
      <w:r w:rsidR="004B040C" w:rsidRPr="00094157">
        <w:rPr>
          <w:rFonts w:cstheme="minorHAnsi"/>
        </w:rPr>
        <w:t xml:space="preserve">adopt the revised INT extending the effective date to </w:t>
      </w:r>
      <w:r w:rsidR="00472D20" w:rsidRPr="00094157">
        <w:rPr>
          <w:rFonts w:cstheme="minorHAnsi"/>
        </w:rPr>
        <w:t xml:space="preserve">Dec. </w:t>
      </w:r>
      <w:r w:rsidR="004B040C" w:rsidRPr="00094157">
        <w:rPr>
          <w:rFonts w:cstheme="minorHAnsi"/>
        </w:rPr>
        <w:t>31, 2026, with the additional requirements and clarifications as exposed. Although captured as a non-contested position, this item</w:t>
      </w:r>
      <w:r w:rsidR="00FC0DFB" w:rsidRPr="00094157">
        <w:rPr>
          <w:rFonts w:cstheme="minorHAnsi"/>
        </w:rPr>
        <w:t xml:space="preserve"> was</w:t>
      </w:r>
      <w:r w:rsidR="004B040C" w:rsidRPr="00094157">
        <w:rPr>
          <w:rFonts w:cstheme="minorHAnsi"/>
        </w:rPr>
        <w:t xml:space="preserve"> proposed for a separate vote to ensure Working Group members support the extension</w:t>
      </w:r>
      <w:r w:rsidR="00887E6D" w:rsidRPr="00094157">
        <w:rPr>
          <w:rFonts w:cstheme="minorHAnsi"/>
        </w:rPr>
        <w:t xml:space="preserve">. </w:t>
      </w:r>
      <w:r w:rsidR="0013476A" w:rsidRPr="00094157">
        <w:rPr>
          <w:rFonts w:cstheme="minorHAnsi"/>
        </w:rPr>
        <w:t>The motion passed unanimously.</w:t>
      </w:r>
    </w:p>
    <w:p w14:paraId="25BD42FF" w14:textId="77777777" w:rsidR="003D5359" w:rsidRPr="00094157" w:rsidRDefault="003D5359" w:rsidP="008F435C">
      <w:pPr>
        <w:spacing w:after="0" w:line="240" w:lineRule="auto"/>
        <w:contextualSpacing/>
        <w:jc w:val="both"/>
        <w:rPr>
          <w:rFonts w:cstheme="minorHAnsi"/>
        </w:rPr>
      </w:pPr>
    </w:p>
    <w:p w14:paraId="523C39B7" w14:textId="6D098CB4" w:rsidR="00A14B27" w:rsidRPr="00094157" w:rsidRDefault="00346A69" w:rsidP="008F435C">
      <w:pPr>
        <w:pStyle w:val="ListParagraph"/>
        <w:numPr>
          <w:ilvl w:val="0"/>
          <w:numId w:val="3"/>
        </w:numPr>
        <w:spacing w:after="0" w:line="240" w:lineRule="auto"/>
        <w:jc w:val="both"/>
        <w:rPr>
          <w:rFonts w:cstheme="minorHAnsi"/>
        </w:rPr>
      </w:pPr>
      <w:r w:rsidRPr="00094157">
        <w:rPr>
          <w:rFonts w:cstheme="minorHAnsi"/>
          <w:u w:val="single"/>
        </w:rPr>
        <w:t>Ref #</w:t>
      </w:r>
      <w:r w:rsidR="00CB5824" w:rsidRPr="00094157">
        <w:rPr>
          <w:rFonts w:cstheme="minorHAnsi"/>
          <w:u w:val="single"/>
        </w:rPr>
        <w:t>2023-14</w:t>
      </w:r>
    </w:p>
    <w:p w14:paraId="4E9B865C" w14:textId="77777777" w:rsidR="004E54DB" w:rsidRPr="00094157" w:rsidRDefault="004E54DB" w:rsidP="008F435C">
      <w:pPr>
        <w:spacing w:after="0" w:line="240" w:lineRule="auto"/>
        <w:contextualSpacing/>
        <w:jc w:val="both"/>
        <w:rPr>
          <w:rFonts w:cstheme="minorHAnsi"/>
        </w:rPr>
      </w:pPr>
    </w:p>
    <w:p w14:paraId="16582DC1" w14:textId="1460776D" w:rsidR="004E54DB" w:rsidRPr="00094157" w:rsidRDefault="000F2559" w:rsidP="008F435C">
      <w:pPr>
        <w:spacing w:after="0" w:line="240" w:lineRule="auto"/>
        <w:contextualSpacing/>
        <w:jc w:val="both"/>
      </w:pPr>
      <w:r w:rsidRPr="00094157">
        <w:rPr>
          <w:rFonts w:eastAsia="Times New Roman" w:cstheme="minorHAnsi"/>
        </w:rPr>
        <w:t xml:space="preserve">Bruggeman directed the Working Group to agenda item </w:t>
      </w:r>
      <w:r w:rsidR="00CB5824" w:rsidRPr="00094157">
        <w:rPr>
          <w:rFonts w:eastAsia="Times New Roman" w:cstheme="minorHAnsi"/>
          <w:i/>
          <w:iCs/>
        </w:rPr>
        <w:t>2023-1</w:t>
      </w:r>
      <w:r w:rsidR="00856912" w:rsidRPr="00094157">
        <w:rPr>
          <w:rFonts w:eastAsia="Times New Roman" w:cstheme="minorHAnsi"/>
          <w:i/>
          <w:iCs/>
        </w:rPr>
        <w:t>4</w:t>
      </w:r>
      <w:r w:rsidR="00ED397A" w:rsidRPr="00094157">
        <w:rPr>
          <w:rFonts w:eastAsia="Times New Roman" w:cstheme="minorHAnsi"/>
          <w:i/>
          <w:iCs/>
        </w:rPr>
        <w:t xml:space="preserve">: </w:t>
      </w:r>
      <w:r w:rsidR="00224E85" w:rsidRPr="00094157">
        <w:rPr>
          <w:rFonts w:cstheme="minorHAnsi"/>
          <w:i/>
          <w:iCs/>
        </w:rPr>
        <w:t>Hypothetical IMR</w:t>
      </w:r>
      <w:r w:rsidR="00C103F4" w:rsidRPr="00094157">
        <w:rPr>
          <w:rFonts w:eastAsia="Times New Roman" w:cstheme="minorHAnsi"/>
          <w:i/>
          <w:iCs/>
        </w:rPr>
        <w:t>.</w:t>
      </w:r>
      <w:r w:rsidR="0013331D" w:rsidRPr="00094157">
        <w:rPr>
          <w:rFonts w:eastAsia="Times New Roman" w:cstheme="minorHAnsi"/>
          <w:i/>
          <w:iCs/>
        </w:rPr>
        <w:t xml:space="preserve"> </w:t>
      </w:r>
      <w:r w:rsidR="00224E85" w:rsidRPr="00094157">
        <w:rPr>
          <w:rFonts w:eastAsia="Times New Roman" w:cstheme="minorHAnsi"/>
        </w:rPr>
        <w:t xml:space="preserve">Gann </w:t>
      </w:r>
      <w:r w:rsidRPr="00094157">
        <w:rPr>
          <w:rFonts w:eastAsia="Times New Roman" w:cstheme="minorHAnsi"/>
        </w:rPr>
        <w:t>stated that</w:t>
      </w:r>
      <w:r w:rsidR="003C6DEE" w:rsidRPr="00094157">
        <w:rPr>
          <w:rFonts w:eastAsia="Times New Roman" w:cstheme="minorHAnsi"/>
        </w:rPr>
        <w:t xml:space="preserve"> </w:t>
      </w:r>
      <w:r w:rsidR="007073A8" w:rsidRPr="00094157">
        <w:rPr>
          <w:rFonts w:eastAsia="Times New Roman" w:cstheme="minorHAnsi"/>
        </w:rPr>
        <w:t xml:space="preserve">the concept of </w:t>
      </w:r>
      <w:r w:rsidR="003C6DEE" w:rsidRPr="00094157">
        <w:rPr>
          <w:rFonts w:eastAsia="Times New Roman" w:cstheme="minorHAnsi"/>
        </w:rPr>
        <w:t xml:space="preserve">hypothetical IMR </w:t>
      </w:r>
      <w:r w:rsidR="005C713D" w:rsidRPr="00094157">
        <w:t xml:space="preserve">is an existing element within the </w:t>
      </w:r>
      <w:r w:rsidR="008C2FF2" w:rsidRPr="008C2FF2">
        <w:t>a</w:t>
      </w:r>
      <w:r w:rsidR="00DE77DE" w:rsidRPr="008C2FF2">
        <w:t xml:space="preserve">nnual </w:t>
      </w:r>
      <w:r w:rsidR="008C2FF2" w:rsidRPr="008C2FF2">
        <w:t>s</w:t>
      </w:r>
      <w:r w:rsidR="00DE77DE" w:rsidRPr="008C2FF2">
        <w:t xml:space="preserve">tatement </w:t>
      </w:r>
      <w:r w:rsidR="008C2FF2" w:rsidRPr="008C2FF2">
        <w:t>i</w:t>
      </w:r>
      <w:r w:rsidR="00DE77DE" w:rsidRPr="008C2FF2">
        <w:t>nstructions</w:t>
      </w:r>
      <w:r w:rsidR="005C713D" w:rsidRPr="008C2FF2">
        <w:t>,</w:t>
      </w:r>
      <w:r w:rsidR="005C713D" w:rsidRPr="00094157">
        <w:t xml:space="preserve"> which applies when a reinsurance transaction results in the elimination of IMR. </w:t>
      </w:r>
      <w:r w:rsidR="001B0B0B" w:rsidRPr="00094157">
        <w:t>She</w:t>
      </w:r>
      <w:r w:rsidR="008129CC" w:rsidRPr="00094157">
        <w:t xml:space="preserve"> stated that t</w:t>
      </w:r>
      <w:r w:rsidR="005C713D" w:rsidRPr="00094157">
        <w:t>he IMR ad hoc group examined this issue in significant detail and released a memorandum outlining the historical context and potential rationale for supporting hypothetical IMR. However, after thorough analysis, the group ultimately concluded that the concept should be eliminated</w:t>
      </w:r>
      <w:r w:rsidR="000D769A" w:rsidRPr="00094157">
        <w:t xml:space="preserve">. </w:t>
      </w:r>
      <w:r w:rsidR="008129CC" w:rsidRPr="00094157">
        <w:t>Gann stated that i</w:t>
      </w:r>
      <w:r w:rsidR="005C713D" w:rsidRPr="00094157">
        <w:t>nterested parties reviewed and agreed with the conclusions presented in the memorandum</w:t>
      </w:r>
      <w:r w:rsidR="008129CC" w:rsidRPr="00094157">
        <w:t xml:space="preserve"> and that NAIC staff recommend</w:t>
      </w:r>
      <w:r w:rsidR="005C713D" w:rsidRPr="00094157">
        <w:t xml:space="preserve"> the </w:t>
      </w:r>
      <w:r w:rsidR="008129CC" w:rsidRPr="00094157">
        <w:t>W</w:t>
      </w:r>
      <w:r w:rsidR="005C713D" w:rsidRPr="00094157">
        <w:t xml:space="preserve">orking </w:t>
      </w:r>
      <w:r w:rsidR="008129CC" w:rsidRPr="00094157">
        <w:t>G</w:t>
      </w:r>
      <w:r w:rsidR="005C713D" w:rsidRPr="00094157">
        <w:t xml:space="preserve">roup formally direct </w:t>
      </w:r>
      <w:r w:rsidR="008129CC" w:rsidRPr="00094157">
        <w:t>staff</w:t>
      </w:r>
      <w:r w:rsidR="005C713D" w:rsidRPr="00094157">
        <w:t xml:space="preserve"> to proceed with eliminating this concept as </w:t>
      </w:r>
      <w:r w:rsidR="002948E9" w:rsidRPr="00094157">
        <w:t xml:space="preserve">part of the </w:t>
      </w:r>
      <w:r w:rsidR="005C713D" w:rsidRPr="00094157">
        <w:t>continue</w:t>
      </w:r>
      <w:r w:rsidR="002948E9" w:rsidRPr="00094157">
        <w:t>d</w:t>
      </w:r>
      <w:r w:rsidR="005C713D" w:rsidRPr="00094157">
        <w:t xml:space="preserve"> revisi</w:t>
      </w:r>
      <w:r w:rsidR="002948E9" w:rsidRPr="00094157">
        <w:t>ons to the</w:t>
      </w:r>
      <w:r w:rsidR="005C713D" w:rsidRPr="00094157">
        <w:t xml:space="preserve"> IMR guidance—first through the issue paper and subsequently in updates to </w:t>
      </w:r>
      <w:r w:rsidR="005C713D" w:rsidRPr="00094157">
        <w:rPr>
          <w:i/>
          <w:iCs/>
        </w:rPr>
        <w:t>SSAP No. 7</w:t>
      </w:r>
      <w:r w:rsidR="008D0CFE" w:rsidRPr="00094157">
        <w:t>—</w:t>
      </w:r>
      <w:r w:rsidR="00C24813" w:rsidRPr="00094157">
        <w:rPr>
          <w:i/>
          <w:iCs/>
        </w:rPr>
        <w:t xml:space="preserve">Asset </w:t>
      </w:r>
      <w:r w:rsidR="00390FC2" w:rsidRPr="00094157">
        <w:rPr>
          <w:i/>
          <w:iCs/>
        </w:rPr>
        <w:t>Va</w:t>
      </w:r>
      <w:r w:rsidR="00C24813" w:rsidRPr="00094157">
        <w:rPr>
          <w:i/>
          <w:iCs/>
        </w:rPr>
        <w:t>luation Reserve and Interest Maintenance Reserve</w:t>
      </w:r>
      <w:r w:rsidR="005C713D" w:rsidRPr="00094157">
        <w:rPr>
          <w:i/>
          <w:iCs/>
        </w:rPr>
        <w:t>.</w:t>
      </w:r>
    </w:p>
    <w:p w14:paraId="783AA726" w14:textId="77777777" w:rsidR="0027100C" w:rsidRPr="00094157" w:rsidRDefault="0027100C" w:rsidP="008F435C">
      <w:pPr>
        <w:spacing w:after="0" w:line="240" w:lineRule="auto"/>
        <w:contextualSpacing/>
        <w:jc w:val="both"/>
        <w:rPr>
          <w:rFonts w:cstheme="minorHAnsi"/>
        </w:rPr>
      </w:pPr>
    </w:p>
    <w:p w14:paraId="4346E6C1" w14:textId="526F533D" w:rsidR="00A14B27" w:rsidRPr="00094157" w:rsidRDefault="00181EF8" w:rsidP="008F435C">
      <w:pPr>
        <w:pStyle w:val="ListParagraph"/>
        <w:numPr>
          <w:ilvl w:val="0"/>
          <w:numId w:val="3"/>
        </w:numPr>
        <w:spacing w:after="0" w:line="240" w:lineRule="auto"/>
        <w:jc w:val="both"/>
        <w:rPr>
          <w:rFonts w:cstheme="minorHAnsi"/>
          <w:u w:val="single"/>
        </w:rPr>
      </w:pPr>
      <w:r w:rsidRPr="00094157">
        <w:rPr>
          <w:rFonts w:cstheme="minorHAnsi"/>
          <w:u w:val="single"/>
        </w:rPr>
        <w:t>Ref #</w:t>
      </w:r>
      <w:r w:rsidR="00A14B27" w:rsidRPr="00094157">
        <w:rPr>
          <w:rFonts w:cstheme="minorHAnsi"/>
          <w:u w:val="single"/>
        </w:rPr>
        <w:t>202</w:t>
      </w:r>
      <w:r w:rsidR="0024270F" w:rsidRPr="00094157">
        <w:rPr>
          <w:rFonts w:cstheme="minorHAnsi"/>
          <w:u w:val="single"/>
        </w:rPr>
        <w:t>5-03</w:t>
      </w:r>
    </w:p>
    <w:p w14:paraId="6577BE16" w14:textId="77777777" w:rsidR="00584D96" w:rsidRPr="00094157" w:rsidRDefault="00584D96" w:rsidP="008F435C">
      <w:pPr>
        <w:spacing w:after="0" w:line="240" w:lineRule="auto"/>
        <w:contextualSpacing/>
        <w:jc w:val="both"/>
        <w:rPr>
          <w:rFonts w:cstheme="minorHAnsi"/>
          <w:u w:val="single"/>
        </w:rPr>
      </w:pPr>
    </w:p>
    <w:p w14:paraId="68E05D32" w14:textId="0A4F3F54" w:rsidR="00584D96" w:rsidRPr="00094157" w:rsidRDefault="00700C3A"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w:t>
      </w:r>
      <w:r w:rsidR="0024270F" w:rsidRPr="00094157">
        <w:rPr>
          <w:rFonts w:eastAsia="Times New Roman" w:cstheme="minorHAnsi"/>
          <w:i/>
          <w:iCs/>
        </w:rPr>
        <w:t>5-03</w:t>
      </w:r>
      <w:r w:rsidRPr="00094157">
        <w:rPr>
          <w:rFonts w:eastAsia="Times New Roman" w:cstheme="minorHAnsi"/>
          <w:i/>
          <w:iCs/>
        </w:rPr>
        <w:t>:</w:t>
      </w:r>
      <w:r w:rsidR="00BE4E07" w:rsidRPr="00094157">
        <w:rPr>
          <w:rFonts w:eastAsia="Times New Roman" w:cstheme="minorHAnsi"/>
        </w:rPr>
        <w:t xml:space="preserve"> </w:t>
      </w:r>
      <w:r w:rsidR="007C2BC0" w:rsidRPr="00094157">
        <w:rPr>
          <w:rFonts w:eastAsia="Times New Roman" w:cstheme="minorHAnsi"/>
          <w:i/>
          <w:iCs/>
        </w:rPr>
        <w:t>IMR</w:t>
      </w:r>
      <w:r w:rsidR="00BE4E07" w:rsidRPr="00094157">
        <w:rPr>
          <w:rFonts w:eastAsia="Times New Roman" w:cstheme="minorHAnsi"/>
          <w:i/>
          <w:iCs/>
        </w:rPr>
        <w:t xml:space="preserve"> Definition</w:t>
      </w:r>
      <w:r w:rsidRPr="00094157">
        <w:rPr>
          <w:rFonts w:eastAsia="Times New Roman" w:cstheme="minorHAnsi"/>
          <w:i/>
          <w:iCs/>
        </w:rPr>
        <w:t xml:space="preserve">. </w:t>
      </w:r>
      <w:r w:rsidR="00AC1DFD" w:rsidRPr="00094157">
        <w:rPr>
          <w:rFonts w:eastAsia="Times New Roman" w:cstheme="minorHAnsi"/>
        </w:rPr>
        <w:t>Gann</w:t>
      </w:r>
      <w:r w:rsidR="00407F04" w:rsidRPr="00094157">
        <w:rPr>
          <w:rFonts w:eastAsia="Times New Roman" w:cstheme="minorHAnsi"/>
        </w:rPr>
        <w:t xml:space="preserve"> </w:t>
      </w:r>
      <w:r w:rsidRPr="00094157">
        <w:rPr>
          <w:rFonts w:eastAsia="Times New Roman" w:cstheme="minorHAnsi"/>
        </w:rPr>
        <w:t>stated</w:t>
      </w:r>
      <w:r w:rsidR="00F35971" w:rsidRPr="00094157">
        <w:rPr>
          <w:rFonts w:eastAsia="Times New Roman" w:cstheme="minorHAnsi"/>
        </w:rPr>
        <w:t xml:space="preserve"> </w:t>
      </w:r>
      <w:r w:rsidR="000C5D73" w:rsidRPr="00094157">
        <w:rPr>
          <w:rFonts w:eastAsia="Times New Roman" w:cstheme="minorHAnsi"/>
        </w:rPr>
        <w:t xml:space="preserve">that </w:t>
      </w:r>
      <w:r w:rsidR="006553D4" w:rsidRPr="00094157">
        <w:rPr>
          <w:rFonts w:eastAsia="Times New Roman" w:cstheme="minorHAnsi"/>
        </w:rPr>
        <w:t xml:space="preserve">the Working Group previously exposed a proposed definition of IMR from the ACLI, which was subsequently modified by NAIC staff. </w:t>
      </w:r>
      <w:r w:rsidR="00522965" w:rsidRPr="00094157">
        <w:rPr>
          <w:rFonts w:eastAsia="Times New Roman" w:cstheme="minorHAnsi"/>
        </w:rPr>
        <w:t>She stated that interested parties provided</w:t>
      </w:r>
      <w:r w:rsidR="006553D4" w:rsidRPr="00094157">
        <w:rPr>
          <w:rFonts w:eastAsia="Times New Roman" w:cstheme="minorHAnsi"/>
        </w:rPr>
        <w:t xml:space="preserve"> comments on the proposal, and while the comment letter was </w:t>
      </w:r>
      <w:r w:rsidR="00BA7E20" w:rsidRPr="00094157">
        <w:rPr>
          <w:rFonts w:eastAsia="Times New Roman" w:cstheme="minorHAnsi"/>
        </w:rPr>
        <w:t>extensive</w:t>
      </w:r>
      <w:r w:rsidR="006553D4" w:rsidRPr="00094157">
        <w:rPr>
          <w:rFonts w:eastAsia="Times New Roman" w:cstheme="minorHAnsi"/>
        </w:rPr>
        <w:t xml:space="preserve">, only the conclusion was included in the hearing agenda. That conclusion expressed no objection to the proposed definition and recommended moving forward with it. </w:t>
      </w:r>
      <w:r w:rsidR="00522965" w:rsidRPr="00094157">
        <w:rPr>
          <w:rFonts w:eastAsia="Times New Roman" w:cstheme="minorHAnsi"/>
        </w:rPr>
        <w:t>She stated that, a</w:t>
      </w:r>
      <w:r w:rsidR="006553D4" w:rsidRPr="00094157">
        <w:rPr>
          <w:rFonts w:eastAsia="Times New Roman" w:cstheme="minorHAnsi"/>
        </w:rPr>
        <w:t>s part of the definition, one very minor change was made</w:t>
      </w:r>
      <w:r w:rsidR="00203421" w:rsidRPr="00094157">
        <w:rPr>
          <w:rFonts w:eastAsia="Times New Roman" w:cstheme="minorHAnsi"/>
        </w:rPr>
        <w:t xml:space="preserve">, </w:t>
      </w:r>
      <w:r w:rsidR="006553D4" w:rsidRPr="00094157">
        <w:rPr>
          <w:rFonts w:eastAsia="Times New Roman" w:cstheme="minorHAnsi"/>
        </w:rPr>
        <w:t xml:space="preserve">adding the phrase “intends to” to clarify the purpose of IMR. </w:t>
      </w:r>
      <w:r w:rsidR="00B401DC" w:rsidRPr="00094157">
        <w:rPr>
          <w:rFonts w:eastAsia="Times New Roman" w:cstheme="minorHAnsi"/>
        </w:rPr>
        <w:t>Gann stated that a</w:t>
      </w:r>
      <w:r w:rsidR="006553D4" w:rsidRPr="00094157">
        <w:rPr>
          <w:rFonts w:eastAsia="Times New Roman" w:cstheme="minorHAnsi"/>
        </w:rPr>
        <w:t xml:space="preserve">s </w:t>
      </w:r>
      <w:r w:rsidR="00B401DC" w:rsidRPr="00094157">
        <w:rPr>
          <w:rFonts w:eastAsia="Times New Roman" w:cstheme="minorHAnsi"/>
        </w:rPr>
        <w:t xml:space="preserve">NAIC staff </w:t>
      </w:r>
      <w:r w:rsidR="006553D4" w:rsidRPr="00094157">
        <w:rPr>
          <w:rFonts w:eastAsia="Times New Roman" w:cstheme="minorHAnsi"/>
        </w:rPr>
        <w:t>proceed with drafting the issue paper and revising SSAP</w:t>
      </w:r>
      <w:r w:rsidR="00912C99" w:rsidRPr="00094157">
        <w:rPr>
          <w:rFonts w:eastAsia="Times New Roman" w:cstheme="minorHAnsi"/>
        </w:rPr>
        <w:t xml:space="preserve"> No. 7</w:t>
      </w:r>
      <w:r w:rsidR="006553D4" w:rsidRPr="00094157">
        <w:rPr>
          <w:rFonts w:eastAsia="Times New Roman" w:cstheme="minorHAnsi"/>
        </w:rPr>
        <w:t>, potential tweaks and refinements</w:t>
      </w:r>
      <w:r w:rsidR="00D84194" w:rsidRPr="00094157">
        <w:rPr>
          <w:rFonts w:eastAsia="Times New Roman" w:cstheme="minorHAnsi"/>
        </w:rPr>
        <w:t xml:space="preserve"> are anticipated</w:t>
      </w:r>
      <w:r w:rsidR="006553D4" w:rsidRPr="00094157">
        <w:rPr>
          <w:rFonts w:eastAsia="Times New Roman" w:cstheme="minorHAnsi"/>
        </w:rPr>
        <w:t xml:space="preserve">. </w:t>
      </w:r>
      <w:r w:rsidR="00D84194" w:rsidRPr="00094157">
        <w:rPr>
          <w:rFonts w:eastAsia="Times New Roman" w:cstheme="minorHAnsi"/>
        </w:rPr>
        <w:t>She stated that t</w:t>
      </w:r>
      <w:r w:rsidR="006553D4" w:rsidRPr="00094157">
        <w:rPr>
          <w:rFonts w:eastAsia="Times New Roman" w:cstheme="minorHAnsi"/>
        </w:rPr>
        <w:t>he current definition</w:t>
      </w:r>
      <w:r w:rsidR="00492569" w:rsidRPr="00094157">
        <w:rPr>
          <w:rFonts w:eastAsia="Times New Roman" w:cstheme="minorHAnsi"/>
        </w:rPr>
        <w:t>, as shown below,</w:t>
      </w:r>
      <w:r w:rsidR="006553D4" w:rsidRPr="00094157">
        <w:rPr>
          <w:rFonts w:eastAsia="Times New Roman" w:cstheme="minorHAnsi"/>
        </w:rPr>
        <w:t xml:space="preserve"> is intended to reflect the broad purpose of IMR, and </w:t>
      </w:r>
      <w:r w:rsidR="00D84194" w:rsidRPr="00094157">
        <w:rPr>
          <w:rFonts w:eastAsia="Times New Roman" w:cstheme="minorHAnsi"/>
        </w:rPr>
        <w:t>NAIC staff</w:t>
      </w:r>
      <w:r w:rsidR="006553D4" w:rsidRPr="00094157">
        <w:rPr>
          <w:rFonts w:eastAsia="Times New Roman" w:cstheme="minorHAnsi"/>
        </w:rPr>
        <w:t xml:space="preserve"> recommend </w:t>
      </w:r>
      <w:r w:rsidR="0006146D" w:rsidRPr="00094157">
        <w:rPr>
          <w:rFonts w:eastAsia="Times New Roman" w:cstheme="minorHAnsi"/>
        </w:rPr>
        <w:t xml:space="preserve">that </w:t>
      </w:r>
      <w:r w:rsidR="006553D4" w:rsidRPr="00094157">
        <w:rPr>
          <w:rFonts w:eastAsia="Times New Roman" w:cstheme="minorHAnsi"/>
        </w:rPr>
        <w:t xml:space="preserve">the Working Group move forward with incorporating </w:t>
      </w:r>
      <w:r w:rsidR="00B74F4B">
        <w:rPr>
          <w:rFonts w:eastAsia="Times New Roman" w:cstheme="minorHAnsi"/>
        </w:rPr>
        <w:t xml:space="preserve">the </w:t>
      </w:r>
      <w:proofErr w:type="gramStart"/>
      <w:r w:rsidR="00B74F4B">
        <w:rPr>
          <w:rFonts w:eastAsia="Times New Roman" w:cstheme="minorHAnsi"/>
        </w:rPr>
        <w:t>below definition</w:t>
      </w:r>
      <w:proofErr w:type="gramEnd"/>
      <w:r w:rsidR="006553D4" w:rsidRPr="00094157">
        <w:rPr>
          <w:rFonts w:eastAsia="Times New Roman" w:cstheme="minorHAnsi"/>
        </w:rPr>
        <w:t xml:space="preserve"> into both the issue paper and </w:t>
      </w:r>
      <w:r w:rsidR="00D84194" w:rsidRPr="00094157">
        <w:rPr>
          <w:rFonts w:eastAsia="Times New Roman" w:cstheme="minorHAnsi"/>
        </w:rPr>
        <w:t>S</w:t>
      </w:r>
      <w:r w:rsidR="006553D4" w:rsidRPr="00094157">
        <w:rPr>
          <w:rFonts w:eastAsia="Times New Roman" w:cstheme="minorHAnsi"/>
        </w:rPr>
        <w:t>SAP</w:t>
      </w:r>
      <w:r w:rsidR="00912C99" w:rsidRPr="00094157">
        <w:rPr>
          <w:rFonts w:eastAsia="Times New Roman" w:cstheme="minorHAnsi"/>
        </w:rPr>
        <w:t xml:space="preserve"> No. 7</w:t>
      </w:r>
      <w:r w:rsidR="006553D4" w:rsidRPr="00094157">
        <w:rPr>
          <w:rFonts w:eastAsia="Times New Roman" w:cstheme="minorHAnsi"/>
        </w:rPr>
        <w:t>.</w:t>
      </w:r>
    </w:p>
    <w:p w14:paraId="6BCD07AB" w14:textId="77777777" w:rsidR="00413C87" w:rsidRPr="00094157" w:rsidRDefault="00413C87" w:rsidP="008F435C">
      <w:pPr>
        <w:spacing w:after="0" w:line="240" w:lineRule="auto"/>
        <w:contextualSpacing/>
        <w:jc w:val="both"/>
        <w:rPr>
          <w:rFonts w:eastAsia="Times New Roman" w:cstheme="minorHAnsi"/>
        </w:rPr>
      </w:pPr>
    </w:p>
    <w:p w14:paraId="40000E0B" w14:textId="7D153698" w:rsidR="00413C87" w:rsidRPr="00094157" w:rsidRDefault="00413C87" w:rsidP="008F435C">
      <w:pPr>
        <w:spacing w:after="0" w:line="240" w:lineRule="auto"/>
        <w:contextualSpacing/>
        <w:jc w:val="both"/>
      </w:pPr>
      <w:r w:rsidRPr="00094157">
        <w:lastRenderedPageBreak/>
        <w:t xml:space="preserve">IMR is a valuation adjustment to maintain consistency between insurance liabilities (the assumptions for which are often unchanged from origin) and the assets needed to support them (where the assumptions can essentially be revisited any time there are fixed income realizations). </w:t>
      </w:r>
    </w:p>
    <w:p w14:paraId="59E50BE9" w14:textId="3DE3A7BD" w:rsidR="00584D96" w:rsidRPr="00094157" w:rsidRDefault="00413C87" w:rsidP="008F435C">
      <w:pPr>
        <w:spacing w:after="0" w:line="240" w:lineRule="auto"/>
        <w:contextualSpacing/>
        <w:jc w:val="both"/>
      </w:pPr>
      <w:r w:rsidRPr="00094157">
        <w:t>IMR intends to defer and amortize the recognition of realized gains or losses where investment activity essentially unlock unrealized gains/losses for either assets or liabilities. IMR is not intended to defer realized gains and losses compelled by liquidity pressures that fund cash outflows (e.g., excess withdrawals and collateral calls).</w:t>
      </w:r>
    </w:p>
    <w:p w14:paraId="01EA3738" w14:textId="77777777" w:rsidR="00D57F5A" w:rsidRPr="00094157" w:rsidRDefault="00D57F5A" w:rsidP="008F435C">
      <w:pPr>
        <w:spacing w:after="0" w:line="240" w:lineRule="auto"/>
        <w:ind w:left="720"/>
        <w:contextualSpacing/>
        <w:jc w:val="both"/>
      </w:pPr>
    </w:p>
    <w:p w14:paraId="6298AF64" w14:textId="19FA783F" w:rsidR="00A14B27" w:rsidRPr="00094157" w:rsidRDefault="00181EF8" w:rsidP="008F435C">
      <w:pPr>
        <w:pStyle w:val="ListParagraph"/>
        <w:numPr>
          <w:ilvl w:val="0"/>
          <w:numId w:val="3"/>
        </w:numPr>
        <w:spacing w:after="0" w:line="240" w:lineRule="auto"/>
        <w:jc w:val="both"/>
        <w:rPr>
          <w:rFonts w:cstheme="minorHAnsi"/>
          <w:u w:val="single"/>
        </w:rPr>
      </w:pPr>
      <w:r w:rsidRPr="00094157">
        <w:rPr>
          <w:rFonts w:cstheme="minorHAnsi"/>
          <w:u w:val="single"/>
        </w:rPr>
        <w:t>Ref #</w:t>
      </w:r>
      <w:r w:rsidR="00346A69" w:rsidRPr="00094157">
        <w:rPr>
          <w:rFonts w:cstheme="minorHAnsi"/>
          <w:u w:val="single"/>
        </w:rPr>
        <w:t>202</w:t>
      </w:r>
      <w:r w:rsidR="007C2BC0" w:rsidRPr="00094157">
        <w:rPr>
          <w:rFonts w:cstheme="minorHAnsi"/>
          <w:u w:val="single"/>
        </w:rPr>
        <w:t>5-0</w:t>
      </w:r>
      <w:r w:rsidR="007403BF" w:rsidRPr="00094157">
        <w:rPr>
          <w:rFonts w:cstheme="minorHAnsi"/>
          <w:u w:val="single"/>
        </w:rPr>
        <w:t>2</w:t>
      </w:r>
    </w:p>
    <w:p w14:paraId="2259C5EB" w14:textId="77777777" w:rsidR="000C5D73" w:rsidRPr="00094157" w:rsidRDefault="000C5D73" w:rsidP="008F435C">
      <w:pPr>
        <w:spacing w:after="0" w:line="240" w:lineRule="auto"/>
        <w:contextualSpacing/>
        <w:jc w:val="both"/>
        <w:rPr>
          <w:rFonts w:cstheme="minorHAnsi"/>
          <w:u w:val="single"/>
        </w:rPr>
      </w:pPr>
    </w:p>
    <w:p w14:paraId="6F35926D" w14:textId="75FFF645" w:rsidR="000C5D73" w:rsidRPr="00094157" w:rsidRDefault="000C5D73" w:rsidP="008F435C">
      <w:pPr>
        <w:spacing w:after="0" w:line="240" w:lineRule="auto"/>
        <w:contextualSpacing/>
        <w:jc w:val="both"/>
        <w:rPr>
          <w:rFonts w:eastAsia="Times New Roman" w:cstheme="minorHAnsi"/>
        </w:rPr>
      </w:pPr>
      <w:bookmarkStart w:id="3" w:name="_Hlk174105918"/>
      <w:r w:rsidRPr="00094157">
        <w:rPr>
          <w:rFonts w:eastAsia="Times New Roman" w:cstheme="minorHAnsi"/>
        </w:rPr>
        <w:t xml:space="preserve">Bruggeman directed the Working Group to agenda item </w:t>
      </w:r>
      <w:r w:rsidRPr="00094157">
        <w:rPr>
          <w:rFonts w:eastAsia="Times New Roman" w:cstheme="minorHAnsi"/>
          <w:i/>
          <w:iCs/>
        </w:rPr>
        <w:t>202</w:t>
      </w:r>
      <w:r w:rsidR="007C2BC0" w:rsidRPr="00094157">
        <w:rPr>
          <w:rFonts w:eastAsia="Times New Roman" w:cstheme="minorHAnsi"/>
          <w:i/>
          <w:iCs/>
        </w:rPr>
        <w:t>5-0</w:t>
      </w:r>
      <w:r w:rsidR="007403BF" w:rsidRPr="00094157">
        <w:rPr>
          <w:rFonts w:eastAsia="Times New Roman" w:cstheme="minorHAnsi"/>
          <w:i/>
          <w:iCs/>
        </w:rPr>
        <w:t>2</w:t>
      </w:r>
      <w:r w:rsidRPr="00094157">
        <w:rPr>
          <w:rFonts w:eastAsia="Times New Roman" w:cstheme="minorHAnsi"/>
          <w:i/>
          <w:iCs/>
        </w:rPr>
        <w:t>:</w:t>
      </w:r>
      <w:r w:rsidRPr="00094157">
        <w:rPr>
          <w:rFonts w:eastAsia="Times New Roman" w:cstheme="minorHAnsi"/>
        </w:rPr>
        <w:t xml:space="preserve"> </w:t>
      </w:r>
      <w:r w:rsidR="007E0204" w:rsidRPr="00094157">
        <w:rPr>
          <w:rFonts w:eastAsia="Times New Roman" w:cstheme="minorHAnsi"/>
          <w:i/>
          <w:iCs/>
        </w:rPr>
        <w:t>ASU 2024-04, Induced Conversions of Convertible Debt Instruments</w:t>
      </w:r>
      <w:r w:rsidRPr="00094157">
        <w:rPr>
          <w:rFonts w:eastAsia="Times New Roman" w:cstheme="minorHAnsi"/>
          <w:i/>
          <w:iCs/>
        </w:rPr>
        <w:t>.</w:t>
      </w:r>
      <w:bookmarkEnd w:id="3"/>
      <w:r w:rsidR="00C51DF5" w:rsidRPr="00094157">
        <w:rPr>
          <w:rFonts w:eastAsia="Times New Roman" w:cstheme="minorHAnsi"/>
        </w:rPr>
        <w:t xml:space="preserve"> </w:t>
      </w:r>
      <w:r w:rsidR="008920C9" w:rsidRPr="00094157">
        <w:rPr>
          <w:rFonts w:eastAsia="Times New Roman" w:cstheme="minorHAnsi"/>
        </w:rPr>
        <w:t>Wil Oden (NAIC)</w:t>
      </w:r>
      <w:r w:rsidR="00C51DF5" w:rsidRPr="00094157">
        <w:rPr>
          <w:rFonts w:eastAsia="Times New Roman" w:cstheme="minorHAnsi"/>
        </w:rPr>
        <w:t xml:space="preserve"> stated that </w:t>
      </w:r>
      <w:r w:rsidR="00101BAD" w:rsidRPr="00094157">
        <w:rPr>
          <w:rFonts w:eastAsia="Times New Roman" w:cstheme="minorHAnsi"/>
        </w:rPr>
        <w:t xml:space="preserve">this agenda item was exposed on March 24 and proposes revisions to adopt, with modification, certain portions of ASU 2024-04 into </w:t>
      </w:r>
      <w:r w:rsidR="00101BAD" w:rsidRPr="00094157">
        <w:rPr>
          <w:rFonts w:eastAsia="Times New Roman" w:cstheme="minorHAnsi"/>
          <w:i/>
          <w:iCs/>
        </w:rPr>
        <w:t>SSAP No. 15</w:t>
      </w:r>
      <w:r w:rsidR="000741E8" w:rsidRPr="00094157">
        <w:rPr>
          <w:rFonts w:eastAsia="Times New Roman" w:cstheme="minorHAnsi"/>
          <w:i/>
          <w:iCs/>
        </w:rPr>
        <w:t>—Debt and Holding Company Obligations</w:t>
      </w:r>
      <w:r w:rsidR="00101BAD" w:rsidRPr="00094157">
        <w:rPr>
          <w:rFonts w:eastAsia="Times New Roman" w:cstheme="minorHAnsi"/>
        </w:rPr>
        <w:t xml:space="preserve">. </w:t>
      </w:r>
      <w:r w:rsidR="00902E75" w:rsidRPr="00094157">
        <w:rPr>
          <w:rFonts w:eastAsia="Times New Roman" w:cstheme="minorHAnsi"/>
        </w:rPr>
        <w:t>He stated that t</w:t>
      </w:r>
      <w:r w:rsidR="00101BAD" w:rsidRPr="00094157">
        <w:rPr>
          <w:rFonts w:eastAsia="Times New Roman" w:cstheme="minorHAnsi"/>
        </w:rPr>
        <w:t xml:space="preserve">he revisions aim to incorporate clarifications from the ASU related to the recognition of accepted inducement offers on convertible debt instruments, as well as the types of property that may be received from such instruments. Additionally, NAIC staff have proposed minor statutory guidance to clarify that any additional consideration provided through an inducement offer should be recognized when </w:t>
      </w:r>
      <w:r w:rsidR="00BA7E20" w:rsidRPr="00094157">
        <w:rPr>
          <w:rFonts w:eastAsia="Times New Roman" w:cstheme="minorHAnsi"/>
        </w:rPr>
        <w:t>the debt holder accepts the offer</w:t>
      </w:r>
      <w:r w:rsidR="00101BAD" w:rsidRPr="00094157">
        <w:rPr>
          <w:rFonts w:eastAsia="Times New Roman" w:cstheme="minorHAnsi"/>
        </w:rPr>
        <w:t xml:space="preserve">. </w:t>
      </w:r>
      <w:r w:rsidR="0006146D" w:rsidRPr="00094157">
        <w:rPr>
          <w:rFonts w:eastAsia="Times New Roman" w:cstheme="minorHAnsi"/>
        </w:rPr>
        <w:t>Oden stated that t</w:t>
      </w:r>
      <w:r w:rsidR="00101BAD" w:rsidRPr="00094157">
        <w:rPr>
          <w:rFonts w:eastAsia="Times New Roman" w:cstheme="minorHAnsi"/>
        </w:rPr>
        <w:t xml:space="preserve">his update aligns statutory accounting with current U.S. </w:t>
      </w:r>
      <w:r w:rsidR="00BD7477" w:rsidRPr="00094157">
        <w:rPr>
          <w:rFonts w:eastAsia="Times New Roman" w:cstheme="minorHAnsi"/>
        </w:rPr>
        <w:t>generally accepted accounting principles (</w:t>
      </w:r>
      <w:r w:rsidR="00101BAD" w:rsidRPr="00094157">
        <w:rPr>
          <w:rFonts w:eastAsia="Times New Roman" w:cstheme="minorHAnsi"/>
        </w:rPr>
        <w:t>GAAP</w:t>
      </w:r>
      <w:r w:rsidR="00BD7477" w:rsidRPr="00094157">
        <w:rPr>
          <w:rFonts w:eastAsia="Times New Roman" w:cstheme="minorHAnsi"/>
        </w:rPr>
        <w:t>)</w:t>
      </w:r>
      <w:r w:rsidR="00101BAD" w:rsidRPr="00094157">
        <w:rPr>
          <w:rFonts w:eastAsia="Times New Roman" w:cstheme="minorHAnsi"/>
        </w:rPr>
        <w:t xml:space="preserve"> on the issue. </w:t>
      </w:r>
      <w:r w:rsidR="0006146D" w:rsidRPr="00094157">
        <w:rPr>
          <w:rFonts w:eastAsia="Times New Roman" w:cstheme="minorHAnsi"/>
        </w:rPr>
        <w:t>He stated that n</w:t>
      </w:r>
      <w:r w:rsidR="00101BAD" w:rsidRPr="00094157">
        <w:rPr>
          <w:rFonts w:eastAsia="Times New Roman" w:cstheme="minorHAnsi"/>
        </w:rPr>
        <w:t>o comments were received on this agenda item, and NAIC staff recommend that the Working Group adopt the proposed revisions to ASU 2024-04 with modification into SSAP No. 15.</w:t>
      </w:r>
    </w:p>
    <w:p w14:paraId="6B03330D" w14:textId="77777777" w:rsidR="008D7BC8" w:rsidRPr="00094157" w:rsidRDefault="008D7BC8" w:rsidP="008F435C">
      <w:pPr>
        <w:spacing w:after="0" w:line="240" w:lineRule="auto"/>
        <w:contextualSpacing/>
        <w:jc w:val="both"/>
        <w:rPr>
          <w:rFonts w:eastAsia="Times New Roman" w:cstheme="minorHAnsi"/>
        </w:rPr>
      </w:pPr>
    </w:p>
    <w:p w14:paraId="76951532" w14:textId="41E21382" w:rsidR="003A25F0" w:rsidRPr="00094157" w:rsidRDefault="003A25F0" w:rsidP="008F435C">
      <w:pPr>
        <w:pStyle w:val="ListParagraph"/>
        <w:numPr>
          <w:ilvl w:val="0"/>
          <w:numId w:val="3"/>
        </w:numPr>
        <w:spacing w:after="0" w:line="240" w:lineRule="auto"/>
        <w:jc w:val="both"/>
        <w:rPr>
          <w:rFonts w:cstheme="minorHAnsi"/>
          <w:u w:val="single"/>
        </w:rPr>
      </w:pPr>
      <w:r w:rsidRPr="00094157">
        <w:rPr>
          <w:rFonts w:cstheme="minorHAnsi"/>
          <w:u w:val="single"/>
        </w:rPr>
        <w:t>Ref #202</w:t>
      </w:r>
      <w:r w:rsidR="00EA3848" w:rsidRPr="00094157">
        <w:rPr>
          <w:rFonts w:cstheme="minorHAnsi"/>
          <w:u w:val="single"/>
        </w:rPr>
        <w:t>5-09</w:t>
      </w:r>
    </w:p>
    <w:p w14:paraId="505B1207" w14:textId="77777777" w:rsidR="003A25F0" w:rsidRPr="00094157" w:rsidRDefault="003A25F0" w:rsidP="008F435C">
      <w:pPr>
        <w:spacing w:after="0" w:line="240" w:lineRule="auto"/>
        <w:contextualSpacing/>
        <w:jc w:val="both"/>
        <w:rPr>
          <w:rFonts w:cstheme="minorHAnsi"/>
          <w:u w:val="single"/>
        </w:rPr>
      </w:pPr>
    </w:p>
    <w:p w14:paraId="42346897" w14:textId="438ACF58" w:rsidR="009B5C92" w:rsidRPr="00094157" w:rsidRDefault="003A25F0"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w:t>
      </w:r>
      <w:r w:rsidR="00EA3848" w:rsidRPr="00094157">
        <w:rPr>
          <w:rFonts w:eastAsia="Times New Roman" w:cstheme="minorHAnsi"/>
          <w:i/>
          <w:iCs/>
        </w:rPr>
        <w:t>5-09</w:t>
      </w:r>
      <w:r w:rsidRPr="00094157">
        <w:rPr>
          <w:rFonts w:eastAsia="Times New Roman" w:cstheme="minorHAnsi"/>
          <w:i/>
          <w:iCs/>
        </w:rPr>
        <w:t>:</w:t>
      </w:r>
      <w:r w:rsidRPr="00094157">
        <w:rPr>
          <w:rFonts w:eastAsia="Times New Roman" w:cstheme="minorHAnsi"/>
        </w:rPr>
        <w:t xml:space="preserve"> </w:t>
      </w:r>
      <w:r w:rsidR="00452543" w:rsidRPr="00094157">
        <w:rPr>
          <w:rFonts w:eastAsia="Times New Roman" w:cstheme="minorHAnsi"/>
          <w:i/>
          <w:iCs/>
        </w:rPr>
        <w:t xml:space="preserve">VM-22 Update Coordination. </w:t>
      </w:r>
      <w:r w:rsidR="00807F2F" w:rsidRPr="00094157">
        <w:rPr>
          <w:rFonts w:eastAsia="Times New Roman" w:cstheme="minorHAnsi"/>
        </w:rPr>
        <w:t xml:space="preserve">Robin </w:t>
      </w:r>
      <w:r w:rsidR="007932CB" w:rsidRPr="00094157">
        <w:rPr>
          <w:rFonts w:eastAsia="Times New Roman" w:cstheme="minorHAnsi"/>
        </w:rPr>
        <w:t>Marcotte</w:t>
      </w:r>
      <w:r w:rsidR="00807F2F" w:rsidRPr="00094157">
        <w:rPr>
          <w:rFonts w:eastAsia="Times New Roman" w:cstheme="minorHAnsi"/>
        </w:rPr>
        <w:t xml:space="preserve"> (NAIC)</w:t>
      </w:r>
      <w:r w:rsidRPr="00094157">
        <w:rPr>
          <w:rFonts w:eastAsia="Times New Roman" w:cstheme="minorHAnsi"/>
        </w:rPr>
        <w:t xml:space="preserve"> stated that </w:t>
      </w:r>
      <w:r w:rsidR="00136641" w:rsidRPr="00094157">
        <w:rPr>
          <w:rFonts w:eastAsia="Times New Roman" w:cstheme="minorHAnsi"/>
        </w:rPr>
        <w:t>t</w:t>
      </w:r>
      <w:r w:rsidR="007A5ACC" w:rsidRPr="00094157">
        <w:rPr>
          <w:rFonts w:eastAsia="Times New Roman" w:cstheme="minorHAnsi"/>
        </w:rPr>
        <w:t xml:space="preserve">his </w:t>
      </w:r>
      <w:r w:rsidR="00EF0B89" w:rsidRPr="00094157">
        <w:rPr>
          <w:rFonts w:eastAsia="Times New Roman" w:cstheme="minorHAnsi"/>
        </w:rPr>
        <w:t xml:space="preserve">agenda </w:t>
      </w:r>
      <w:r w:rsidR="007A5ACC" w:rsidRPr="00094157">
        <w:rPr>
          <w:rFonts w:eastAsia="Times New Roman" w:cstheme="minorHAnsi"/>
        </w:rPr>
        <w:t xml:space="preserve">item is part of the ongoing coordination process between the </w:t>
      </w:r>
      <w:r w:rsidR="007A5ACC" w:rsidRPr="00094157">
        <w:rPr>
          <w:rFonts w:eastAsia="Times New Roman" w:cstheme="minorHAnsi"/>
          <w:i/>
          <w:iCs/>
        </w:rPr>
        <w:t xml:space="preserve">Accounting Practices and Procedures Manual </w:t>
      </w:r>
      <w:r w:rsidR="00592138" w:rsidRPr="00094157">
        <w:rPr>
          <w:rFonts w:eastAsia="Times New Roman" w:cstheme="minorHAnsi"/>
        </w:rPr>
        <w:t xml:space="preserve">(AP&amp;P Manual) </w:t>
      </w:r>
      <w:r w:rsidR="007A5ACC" w:rsidRPr="00094157">
        <w:rPr>
          <w:rFonts w:eastAsia="Times New Roman" w:cstheme="minorHAnsi"/>
        </w:rPr>
        <w:t xml:space="preserve">and the </w:t>
      </w:r>
      <w:r w:rsidR="007A5ACC" w:rsidRPr="00094157">
        <w:rPr>
          <w:rFonts w:eastAsia="Times New Roman" w:cstheme="minorHAnsi"/>
          <w:i/>
          <w:iCs/>
        </w:rPr>
        <w:t>Valuation Manual</w:t>
      </w:r>
      <w:r w:rsidR="007A5ACC" w:rsidRPr="00094157">
        <w:rPr>
          <w:rFonts w:eastAsia="Times New Roman" w:cstheme="minorHAnsi"/>
        </w:rPr>
        <w:t xml:space="preserve">. </w:t>
      </w:r>
      <w:r w:rsidR="00EF0B89" w:rsidRPr="00094157">
        <w:rPr>
          <w:rFonts w:eastAsia="Times New Roman" w:cstheme="minorHAnsi"/>
        </w:rPr>
        <w:t>She stated that t</w:t>
      </w:r>
      <w:r w:rsidR="007A5ACC" w:rsidRPr="00094157">
        <w:rPr>
          <w:rFonts w:eastAsia="Times New Roman" w:cstheme="minorHAnsi"/>
        </w:rPr>
        <w:t xml:space="preserve">he exposure recommends minor revisions to </w:t>
      </w:r>
      <w:r w:rsidR="007A5ACC" w:rsidRPr="00094157">
        <w:rPr>
          <w:rFonts w:eastAsia="Times New Roman" w:cstheme="minorHAnsi"/>
          <w:i/>
          <w:iCs/>
        </w:rPr>
        <w:t>SSAP No. 51</w:t>
      </w:r>
      <w:r w:rsidR="00B173E7" w:rsidRPr="00094157">
        <w:rPr>
          <w:rFonts w:eastAsia="Times New Roman" w:cstheme="minorHAnsi"/>
          <w:i/>
          <w:iCs/>
        </w:rPr>
        <w:t>—Life Contracts</w:t>
      </w:r>
      <w:r w:rsidR="007A5ACC" w:rsidRPr="00094157">
        <w:rPr>
          <w:rFonts w:eastAsia="Times New Roman" w:cstheme="minorHAnsi"/>
        </w:rPr>
        <w:t xml:space="preserve">, to reflect updates made by the Life Actuarial </w:t>
      </w:r>
      <w:r w:rsidR="00F72FDB" w:rsidRPr="00094157">
        <w:rPr>
          <w:rFonts w:eastAsia="Times New Roman" w:cstheme="minorHAnsi"/>
        </w:rPr>
        <w:t xml:space="preserve">(A) </w:t>
      </w:r>
      <w:r w:rsidR="007A5ACC" w:rsidRPr="00094157">
        <w:rPr>
          <w:rFonts w:eastAsia="Times New Roman" w:cstheme="minorHAnsi"/>
        </w:rPr>
        <w:t xml:space="preserve">Task Force to the </w:t>
      </w:r>
      <w:r w:rsidR="007A5ACC" w:rsidRPr="00094157">
        <w:rPr>
          <w:rFonts w:eastAsia="Times New Roman" w:cstheme="minorHAnsi"/>
          <w:i/>
          <w:iCs/>
        </w:rPr>
        <w:t>Valuation Manual</w:t>
      </w:r>
      <w:r w:rsidR="00887E6D" w:rsidRPr="00094157">
        <w:rPr>
          <w:rFonts w:eastAsia="Times New Roman" w:cstheme="minorHAnsi"/>
          <w:i/>
          <w:iCs/>
        </w:rPr>
        <w:t>,</w:t>
      </w:r>
      <w:r w:rsidR="00C6195D" w:rsidRPr="00094157">
        <w:rPr>
          <w:rFonts w:eastAsia="Times New Roman" w:cstheme="minorHAnsi"/>
        </w:rPr>
        <w:t xml:space="preserve"> </w:t>
      </w:r>
      <w:r w:rsidR="007A5ACC" w:rsidRPr="00094157">
        <w:rPr>
          <w:rFonts w:eastAsia="Times New Roman" w:cstheme="minorHAnsi"/>
        </w:rPr>
        <w:t>specifically within VM-22</w:t>
      </w:r>
      <w:r w:rsidR="00535245" w:rsidRPr="00094157">
        <w:rPr>
          <w:rFonts w:eastAsia="Times New Roman" w:cstheme="minorHAnsi"/>
        </w:rPr>
        <w:t>, Statutory Maximum Valuation Interest Rates for Income Annuities,</w:t>
      </w:r>
      <w:r w:rsidR="007A5ACC" w:rsidRPr="00094157">
        <w:rPr>
          <w:rFonts w:eastAsia="Times New Roman" w:cstheme="minorHAnsi"/>
        </w:rPr>
        <w:t xml:space="preserve"> under the </w:t>
      </w:r>
      <w:r w:rsidR="00887E6D" w:rsidRPr="00094157">
        <w:rPr>
          <w:rFonts w:eastAsia="Times New Roman" w:cstheme="minorHAnsi"/>
        </w:rPr>
        <w:t>p</w:t>
      </w:r>
      <w:r w:rsidR="007A5ACC" w:rsidRPr="00094157">
        <w:rPr>
          <w:rFonts w:eastAsia="Times New Roman" w:cstheme="minorHAnsi"/>
        </w:rPr>
        <w:t>rinciple</w:t>
      </w:r>
      <w:r w:rsidR="008910EB" w:rsidRPr="00094157">
        <w:rPr>
          <w:rFonts w:eastAsia="Times New Roman" w:cstheme="minorHAnsi"/>
        </w:rPr>
        <w:t>s</w:t>
      </w:r>
      <w:r w:rsidR="007A5ACC" w:rsidRPr="00094157">
        <w:rPr>
          <w:rFonts w:eastAsia="Times New Roman" w:cstheme="minorHAnsi"/>
        </w:rPr>
        <w:t>-</w:t>
      </w:r>
      <w:r w:rsidR="00887E6D" w:rsidRPr="00094157">
        <w:rPr>
          <w:rFonts w:eastAsia="Times New Roman" w:cstheme="minorHAnsi"/>
        </w:rPr>
        <w:t>b</w:t>
      </w:r>
      <w:r w:rsidR="007A5ACC" w:rsidRPr="00094157">
        <w:rPr>
          <w:rFonts w:eastAsia="Times New Roman" w:cstheme="minorHAnsi"/>
        </w:rPr>
        <w:t xml:space="preserve">ased </w:t>
      </w:r>
      <w:r w:rsidR="00887E6D" w:rsidRPr="00094157">
        <w:rPr>
          <w:rFonts w:eastAsia="Times New Roman" w:cstheme="minorHAnsi"/>
        </w:rPr>
        <w:t>r</w:t>
      </w:r>
      <w:r w:rsidR="007A5ACC" w:rsidRPr="00094157">
        <w:rPr>
          <w:rFonts w:eastAsia="Times New Roman" w:cstheme="minorHAnsi"/>
        </w:rPr>
        <w:t xml:space="preserve">eserving (PBR) requirements for non-variable annuities. </w:t>
      </w:r>
      <w:r w:rsidR="00F72FDB" w:rsidRPr="00094157">
        <w:rPr>
          <w:rFonts w:eastAsia="Times New Roman" w:cstheme="minorHAnsi"/>
        </w:rPr>
        <w:t>She stated that i</w:t>
      </w:r>
      <w:r w:rsidR="007A5ACC" w:rsidRPr="00094157">
        <w:rPr>
          <w:rFonts w:eastAsia="Times New Roman" w:cstheme="minorHAnsi"/>
        </w:rPr>
        <w:t>nterested parties had no comments on the proposed changes</w:t>
      </w:r>
      <w:r w:rsidR="00F72FDB" w:rsidRPr="00094157">
        <w:rPr>
          <w:rFonts w:eastAsia="Times New Roman" w:cstheme="minorHAnsi"/>
        </w:rPr>
        <w:t xml:space="preserve"> and that NAIC staff</w:t>
      </w:r>
      <w:r w:rsidR="007A5ACC" w:rsidRPr="00094157">
        <w:rPr>
          <w:rFonts w:eastAsia="Times New Roman" w:cstheme="minorHAnsi"/>
        </w:rPr>
        <w:t xml:space="preserve"> recommend that the Working Group adopt the minor consistency revisions to SSAP No. 51.</w:t>
      </w:r>
    </w:p>
    <w:p w14:paraId="2AB641EB" w14:textId="77777777" w:rsidR="00463427" w:rsidRPr="00094157" w:rsidRDefault="00463427" w:rsidP="008F435C">
      <w:pPr>
        <w:spacing w:after="0" w:line="240" w:lineRule="auto"/>
        <w:contextualSpacing/>
        <w:jc w:val="both"/>
        <w:rPr>
          <w:rFonts w:eastAsia="Times New Roman" w:cstheme="minorHAnsi"/>
        </w:rPr>
      </w:pPr>
    </w:p>
    <w:p w14:paraId="734DC842" w14:textId="45A0B312" w:rsidR="003A05BF" w:rsidRPr="00094157" w:rsidRDefault="003A05BF" w:rsidP="008F435C">
      <w:pPr>
        <w:pStyle w:val="ListParagraph"/>
        <w:numPr>
          <w:ilvl w:val="0"/>
          <w:numId w:val="3"/>
        </w:numPr>
        <w:spacing w:after="0" w:line="240" w:lineRule="auto"/>
        <w:jc w:val="both"/>
        <w:rPr>
          <w:rFonts w:cstheme="minorHAnsi"/>
          <w:u w:val="single"/>
        </w:rPr>
      </w:pPr>
      <w:r w:rsidRPr="00094157">
        <w:rPr>
          <w:rFonts w:cstheme="minorHAnsi"/>
          <w:u w:val="single"/>
        </w:rPr>
        <w:t>Ref #202</w:t>
      </w:r>
      <w:r w:rsidR="00DE12FF" w:rsidRPr="00094157">
        <w:rPr>
          <w:rFonts w:cstheme="minorHAnsi"/>
          <w:u w:val="single"/>
        </w:rPr>
        <w:t>5-10</w:t>
      </w:r>
    </w:p>
    <w:p w14:paraId="0A08916D" w14:textId="77777777" w:rsidR="003A05BF" w:rsidRPr="00094157" w:rsidRDefault="003A05BF" w:rsidP="008F435C">
      <w:pPr>
        <w:spacing w:after="0" w:line="240" w:lineRule="auto"/>
        <w:contextualSpacing/>
        <w:jc w:val="both"/>
        <w:rPr>
          <w:rFonts w:cstheme="minorHAnsi"/>
          <w:u w:val="single"/>
        </w:rPr>
      </w:pPr>
    </w:p>
    <w:p w14:paraId="24F8DFE6" w14:textId="1277DB6C" w:rsidR="00B703BE" w:rsidRPr="00094157" w:rsidRDefault="003A05BF"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w:t>
      </w:r>
      <w:r w:rsidR="00DE12FF" w:rsidRPr="00094157">
        <w:rPr>
          <w:rFonts w:eastAsia="Times New Roman" w:cstheme="minorHAnsi"/>
          <w:i/>
          <w:iCs/>
        </w:rPr>
        <w:t>5-10</w:t>
      </w:r>
      <w:r w:rsidRPr="00094157">
        <w:rPr>
          <w:rFonts w:eastAsia="Times New Roman" w:cstheme="minorHAnsi"/>
          <w:i/>
          <w:iCs/>
        </w:rPr>
        <w:t>:</w:t>
      </w:r>
      <w:r w:rsidRPr="00094157">
        <w:rPr>
          <w:rFonts w:eastAsia="Times New Roman" w:cstheme="minorHAnsi"/>
        </w:rPr>
        <w:t xml:space="preserve"> </w:t>
      </w:r>
      <w:r w:rsidR="001E0683" w:rsidRPr="00094157">
        <w:rPr>
          <w:rFonts w:eastAsia="Times New Roman" w:cstheme="minorHAnsi"/>
          <w:i/>
          <w:iCs/>
        </w:rPr>
        <w:t>ASU 2023-07, Improvements to Reportable Segment Disclosures</w:t>
      </w:r>
      <w:r w:rsidRPr="00094157">
        <w:rPr>
          <w:rFonts w:eastAsia="Times New Roman" w:cstheme="minorHAnsi"/>
          <w:i/>
          <w:iCs/>
        </w:rPr>
        <w:t>.</w:t>
      </w:r>
      <w:r w:rsidRPr="00094157">
        <w:rPr>
          <w:rFonts w:eastAsia="Times New Roman" w:cstheme="minorHAnsi"/>
        </w:rPr>
        <w:t xml:space="preserve"> </w:t>
      </w:r>
      <w:r w:rsidR="00E96265" w:rsidRPr="00094157">
        <w:rPr>
          <w:rFonts w:eastAsia="Times New Roman" w:cstheme="minorHAnsi"/>
        </w:rPr>
        <w:t>Oden</w:t>
      </w:r>
      <w:r w:rsidRPr="00094157">
        <w:rPr>
          <w:rFonts w:eastAsia="Times New Roman" w:cstheme="minorHAnsi"/>
        </w:rPr>
        <w:t xml:space="preserve"> stated that </w:t>
      </w:r>
      <w:r w:rsidR="00E52B53" w:rsidRPr="00094157">
        <w:rPr>
          <w:rFonts w:eastAsia="Times New Roman" w:cstheme="minorHAnsi"/>
        </w:rPr>
        <w:t>this agenda item addresses ASU 2023-07, which clarifies U.S. GAAP segment reporting guidance, a concept previously determined to be not applicable under statutory accounting principles. He stated that there were no comments received on this item</w:t>
      </w:r>
      <w:r w:rsidR="00BF6510" w:rsidRPr="00094157">
        <w:rPr>
          <w:rFonts w:eastAsia="Times New Roman" w:cstheme="minorHAnsi"/>
        </w:rPr>
        <w:t>,</w:t>
      </w:r>
      <w:r w:rsidR="00E52B53" w:rsidRPr="00094157">
        <w:rPr>
          <w:rFonts w:eastAsia="Times New Roman" w:cstheme="minorHAnsi"/>
        </w:rPr>
        <w:t xml:space="preserve"> and NAIC staff </w:t>
      </w:r>
      <w:r w:rsidR="009848A3" w:rsidRPr="00094157">
        <w:rPr>
          <w:rFonts w:eastAsia="Times New Roman" w:cstheme="minorHAnsi"/>
        </w:rPr>
        <w:t>recommend</w:t>
      </w:r>
      <w:r w:rsidR="00E52B53" w:rsidRPr="00094157">
        <w:rPr>
          <w:rFonts w:eastAsia="Times New Roman" w:cstheme="minorHAnsi"/>
        </w:rPr>
        <w:t xml:space="preserve"> that the Working Group adopt the exposed revisions to </w:t>
      </w:r>
      <w:bookmarkStart w:id="4" w:name="_Hlk205997875"/>
      <w:r w:rsidR="00E52B53" w:rsidRPr="00094157">
        <w:rPr>
          <w:rFonts w:eastAsia="Times New Roman" w:cstheme="minorHAnsi"/>
          <w:i/>
          <w:iCs/>
        </w:rPr>
        <w:t>Appendix D</w:t>
      </w:r>
      <w:r w:rsidR="00A306DB" w:rsidRPr="00094157">
        <w:rPr>
          <w:rFonts w:eastAsia="Times New Roman" w:cstheme="minorHAnsi"/>
          <w:i/>
          <w:iCs/>
        </w:rPr>
        <w:t>—</w:t>
      </w:r>
      <w:r w:rsidR="00F95D8D" w:rsidRPr="00094157">
        <w:rPr>
          <w:rFonts w:eastAsia="Times New Roman" w:cstheme="minorHAnsi"/>
          <w:i/>
          <w:iCs/>
        </w:rPr>
        <w:t>Nonapplicable GAAP Pronouncements</w:t>
      </w:r>
      <w:r w:rsidR="00E52B53" w:rsidRPr="00094157">
        <w:rPr>
          <w:rFonts w:eastAsia="Times New Roman" w:cstheme="minorHAnsi"/>
        </w:rPr>
        <w:t xml:space="preserve"> </w:t>
      </w:r>
      <w:bookmarkEnd w:id="4"/>
      <w:r w:rsidR="00E52B53" w:rsidRPr="00094157">
        <w:rPr>
          <w:rFonts w:eastAsia="Times New Roman" w:cstheme="minorHAnsi"/>
        </w:rPr>
        <w:t>to formally reject ASU 2023-07.</w:t>
      </w:r>
    </w:p>
    <w:p w14:paraId="3E8C990A" w14:textId="77777777" w:rsidR="00955E2C" w:rsidRPr="00094157" w:rsidRDefault="00955E2C" w:rsidP="008F435C">
      <w:pPr>
        <w:spacing w:after="0" w:line="240" w:lineRule="auto"/>
        <w:contextualSpacing/>
        <w:jc w:val="both"/>
        <w:rPr>
          <w:rFonts w:eastAsia="Times New Roman" w:cstheme="minorHAnsi"/>
        </w:rPr>
      </w:pPr>
    </w:p>
    <w:p w14:paraId="748219EA" w14:textId="35967CF2" w:rsidR="00855453" w:rsidRPr="00094157" w:rsidRDefault="00855453" w:rsidP="008F435C">
      <w:pPr>
        <w:pStyle w:val="ListParagraph"/>
        <w:numPr>
          <w:ilvl w:val="0"/>
          <w:numId w:val="3"/>
        </w:numPr>
        <w:spacing w:after="0" w:line="240" w:lineRule="auto"/>
        <w:jc w:val="both"/>
        <w:rPr>
          <w:rFonts w:cstheme="minorHAnsi"/>
          <w:u w:val="single"/>
        </w:rPr>
      </w:pPr>
      <w:r w:rsidRPr="00094157">
        <w:rPr>
          <w:rFonts w:cstheme="minorHAnsi"/>
          <w:u w:val="single"/>
        </w:rPr>
        <w:t>Ref #202</w:t>
      </w:r>
      <w:r w:rsidR="00351F54" w:rsidRPr="00094157">
        <w:rPr>
          <w:rFonts w:cstheme="minorHAnsi"/>
          <w:u w:val="single"/>
        </w:rPr>
        <w:t>5-11</w:t>
      </w:r>
    </w:p>
    <w:p w14:paraId="3E291115" w14:textId="77777777" w:rsidR="00855453" w:rsidRPr="00094157" w:rsidRDefault="00855453" w:rsidP="008F435C">
      <w:pPr>
        <w:spacing w:after="0" w:line="240" w:lineRule="auto"/>
        <w:contextualSpacing/>
        <w:jc w:val="both"/>
        <w:rPr>
          <w:rFonts w:cstheme="minorHAnsi"/>
          <w:u w:val="single"/>
        </w:rPr>
      </w:pPr>
    </w:p>
    <w:p w14:paraId="48811BD5" w14:textId="4629B953" w:rsidR="00855453" w:rsidRPr="00094157" w:rsidRDefault="00855453"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w:t>
      </w:r>
      <w:r w:rsidR="00351F54" w:rsidRPr="00094157">
        <w:rPr>
          <w:rFonts w:eastAsia="Times New Roman" w:cstheme="minorHAnsi"/>
          <w:i/>
          <w:iCs/>
        </w:rPr>
        <w:t>5</w:t>
      </w:r>
      <w:r w:rsidRPr="00094157">
        <w:rPr>
          <w:rFonts w:eastAsia="Times New Roman" w:cstheme="minorHAnsi"/>
          <w:i/>
          <w:iCs/>
        </w:rPr>
        <w:t>-</w:t>
      </w:r>
      <w:r w:rsidR="004F7D1A" w:rsidRPr="00094157">
        <w:rPr>
          <w:rFonts w:eastAsia="Times New Roman" w:cstheme="minorHAnsi"/>
          <w:i/>
          <w:iCs/>
        </w:rPr>
        <w:t>1</w:t>
      </w:r>
      <w:r w:rsidR="00351F54" w:rsidRPr="00094157">
        <w:rPr>
          <w:rFonts w:eastAsia="Times New Roman" w:cstheme="minorHAnsi"/>
          <w:i/>
          <w:iCs/>
        </w:rPr>
        <w:t>1</w:t>
      </w:r>
      <w:r w:rsidRPr="00094157">
        <w:rPr>
          <w:rFonts w:eastAsia="Times New Roman" w:cstheme="minorHAnsi"/>
          <w:i/>
          <w:iCs/>
        </w:rPr>
        <w:t>:</w:t>
      </w:r>
      <w:r w:rsidRPr="00094157">
        <w:rPr>
          <w:rFonts w:eastAsia="Times New Roman" w:cstheme="minorHAnsi"/>
        </w:rPr>
        <w:t xml:space="preserve"> </w:t>
      </w:r>
      <w:r w:rsidR="0045407F" w:rsidRPr="00094157">
        <w:rPr>
          <w:rFonts w:eastAsia="Times New Roman" w:cstheme="minorHAnsi"/>
          <w:i/>
          <w:iCs/>
        </w:rPr>
        <w:t>ASU 2024-03 and ASU 2025-01, Reporting Comprehensive Income</w:t>
      </w:r>
      <w:r w:rsidRPr="00094157">
        <w:rPr>
          <w:rFonts w:eastAsia="Times New Roman" w:cstheme="minorHAnsi"/>
          <w:i/>
          <w:iCs/>
        </w:rPr>
        <w:t>.</w:t>
      </w:r>
      <w:r w:rsidRPr="00094157">
        <w:rPr>
          <w:rFonts w:eastAsia="Times New Roman" w:cstheme="minorHAnsi"/>
        </w:rPr>
        <w:t xml:space="preserve"> </w:t>
      </w:r>
      <w:r w:rsidR="00FE760A" w:rsidRPr="00094157">
        <w:rPr>
          <w:rFonts w:eastAsia="Times New Roman" w:cstheme="minorHAnsi"/>
        </w:rPr>
        <w:t>Oden</w:t>
      </w:r>
      <w:r w:rsidRPr="00094157">
        <w:rPr>
          <w:rFonts w:eastAsia="Times New Roman" w:cstheme="minorHAnsi"/>
        </w:rPr>
        <w:t xml:space="preserve"> stated that </w:t>
      </w:r>
      <w:r w:rsidR="00C13FAC" w:rsidRPr="00094157">
        <w:rPr>
          <w:rFonts w:eastAsia="Times New Roman" w:cstheme="minorHAnsi"/>
        </w:rPr>
        <w:t xml:space="preserve">this agenda item </w:t>
      </w:r>
      <w:r w:rsidR="00BC115B" w:rsidRPr="00094157">
        <w:rPr>
          <w:rFonts w:eastAsia="Times New Roman" w:cstheme="minorHAnsi"/>
        </w:rPr>
        <w:t>addresses ASU 2024-</w:t>
      </w:r>
      <w:r w:rsidR="007756FE" w:rsidRPr="00094157">
        <w:rPr>
          <w:rFonts w:eastAsia="Times New Roman" w:cstheme="minorHAnsi"/>
        </w:rPr>
        <w:t>03</w:t>
      </w:r>
      <w:r w:rsidR="00BC115B" w:rsidRPr="00094157">
        <w:rPr>
          <w:rFonts w:eastAsia="Times New Roman" w:cstheme="minorHAnsi"/>
        </w:rPr>
        <w:t xml:space="preserve"> and ASU 2025</w:t>
      </w:r>
      <w:r w:rsidR="007756FE" w:rsidRPr="00094157">
        <w:rPr>
          <w:rFonts w:eastAsia="Times New Roman" w:cstheme="minorHAnsi"/>
        </w:rPr>
        <w:t>-01</w:t>
      </w:r>
      <w:r w:rsidR="00F4371E" w:rsidRPr="00094157">
        <w:rPr>
          <w:rFonts w:eastAsia="Times New Roman" w:cstheme="minorHAnsi"/>
        </w:rPr>
        <w:t>,</w:t>
      </w:r>
      <w:r w:rsidR="00BC115B" w:rsidRPr="00094157">
        <w:rPr>
          <w:rFonts w:eastAsia="Times New Roman" w:cstheme="minorHAnsi"/>
        </w:rPr>
        <w:t xml:space="preserve"> and these AS</w:t>
      </w:r>
      <w:r w:rsidR="00C908ED" w:rsidRPr="00094157">
        <w:rPr>
          <w:rFonts w:eastAsia="Times New Roman" w:cstheme="minorHAnsi"/>
        </w:rPr>
        <w:t>Us</w:t>
      </w:r>
      <w:r w:rsidR="00BC115B" w:rsidRPr="00094157">
        <w:rPr>
          <w:rFonts w:eastAsia="Times New Roman" w:cstheme="minorHAnsi"/>
        </w:rPr>
        <w:t xml:space="preserve"> deal with comprehensive income disclosures for public entities. </w:t>
      </w:r>
      <w:r w:rsidR="00C908ED" w:rsidRPr="00094157">
        <w:rPr>
          <w:rFonts w:eastAsia="Times New Roman" w:cstheme="minorHAnsi"/>
        </w:rPr>
        <w:t>He stated that t</w:t>
      </w:r>
      <w:r w:rsidR="00BC115B" w:rsidRPr="00094157">
        <w:rPr>
          <w:rFonts w:eastAsia="Times New Roman" w:cstheme="minorHAnsi"/>
        </w:rPr>
        <w:t>hese were determined to be non</w:t>
      </w:r>
      <w:r w:rsidR="00C908ED" w:rsidRPr="00094157">
        <w:rPr>
          <w:rFonts w:eastAsia="Times New Roman" w:cstheme="minorHAnsi"/>
        </w:rPr>
        <w:t>-</w:t>
      </w:r>
      <w:r w:rsidR="00BC115B" w:rsidRPr="00094157">
        <w:rPr>
          <w:rFonts w:eastAsia="Times New Roman" w:cstheme="minorHAnsi"/>
        </w:rPr>
        <w:t xml:space="preserve">applicable for statutory accounting purposes. </w:t>
      </w:r>
      <w:r w:rsidR="00C908ED" w:rsidRPr="00094157">
        <w:rPr>
          <w:rFonts w:eastAsia="Times New Roman" w:cstheme="minorHAnsi"/>
        </w:rPr>
        <w:t>Oden stated that th</w:t>
      </w:r>
      <w:r w:rsidR="00BC115B" w:rsidRPr="00094157">
        <w:rPr>
          <w:rFonts w:eastAsia="Times New Roman" w:cstheme="minorHAnsi"/>
        </w:rPr>
        <w:t>ere were no comments on this agenda item</w:t>
      </w:r>
      <w:r w:rsidR="00003773" w:rsidRPr="00094157">
        <w:rPr>
          <w:rFonts w:eastAsia="Times New Roman" w:cstheme="minorHAnsi"/>
        </w:rPr>
        <w:t>,</w:t>
      </w:r>
      <w:r w:rsidR="00BC115B" w:rsidRPr="00094157">
        <w:rPr>
          <w:rFonts w:eastAsia="Times New Roman" w:cstheme="minorHAnsi"/>
        </w:rPr>
        <w:t xml:space="preserve"> </w:t>
      </w:r>
      <w:r w:rsidR="00BC115B" w:rsidRPr="00094157">
        <w:rPr>
          <w:rFonts w:eastAsia="Times New Roman" w:cstheme="minorHAnsi"/>
        </w:rPr>
        <w:lastRenderedPageBreak/>
        <w:t xml:space="preserve">and </w:t>
      </w:r>
      <w:r w:rsidR="00C908ED" w:rsidRPr="00094157">
        <w:rPr>
          <w:rFonts w:eastAsia="Times New Roman" w:cstheme="minorHAnsi"/>
        </w:rPr>
        <w:t xml:space="preserve">NAIC staff </w:t>
      </w:r>
      <w:r w:rsidR="00BC115B" w:rsidRPr="00094157">
        <w:rPr>
          <w:rFonts w:eastAsia="Times New Roman" w:cstheme="minorHAnsi"/>
        </w:rPr>
        <w:t xml:space="preserve">recommend the </w:t>
      </w:r>
      <w:r w:rsidR="00C908ED" w:rsidRPr="00094157">
        <w:rPr>
          <w:rFonts w:eastAsia="Times New Roman" w:cstheme="minorHAnsi"/>
        </w:rPr>
        <w:t>W</w:t>
      </w:r>
      <w:r w:rsidR="00BC115B" w:rsidRPr="00094157">
        <w:rPr>
          <w:rFonts w:eastAsia="Times New Roman" w:cstheme="minorHAnsi"/>
        </w:rPr>
        <w:t>ork</w:t>
      </w:r>
      <w:r w:rsidR="00C908ED" w:rsidRPr="00094157">
        <w:rPr>
          <w:rFonts w:eastAsia="Times New Roman" w:cstheme="minorHAnsi"/>
        </w:rPr>
        <w:t>ing</w:t>
      </w:r>
      <w:r w:rsidR="00BC115B" w:rsidRPr="00094157">
        <w:rPr>
          <w:rFonts w:eastAsia="Times New Roman" w:cstheme="minorHAnsi"/>
        </w:rPr>
        <w:t xml:space="preserve"> </w:t>
      </w:r>
      <w:r w:rsidR="00C908ED" w:rsidRPr="00094157">
        <w:rPr>
          <w:rFonts w:eastAsia="Times New Roman" w:cstheme="minorHAnsi"/>
        </w:rPr>
        <w:t>G</w:t>
      </w:r>
      <w:r w:rsidR="00BC115B" w:rsidRPr="00094157">
        <w:rPr>
          <w:rFonts w:eastAsia="Times New Roman" w:cstheme="minorHAnsi"/>
        </w:rPr>
        <w:t xml:space="preserve">roup adopt revisions to </w:t>
      </w:r>
      <w:r w:rsidR="00F95D8D" w:rsidRPr="00094157">
        <w:rPr>
          <w:rFonts w:eastAsia="Times New Roman" w:cstheme="minorHAnsi"/>
          <w:i/>
          <w:iCs/>
        </w:rPr>
        <w:t>Appendix D—Nonapplicable GAAP Pronouncements</w:t>
      </w:r>
      <w:r w:rsidR="00F95D8D" w:rsidRPr="00094157">
        <w:rPr>
          <w:rFonts w:eastAsia="Times New Roman" w:cstheme="minorHAnsi"/>
        </w:rPr>
        <w:t xml:space="preserve"> </w:t>
      </w:r>
      <w:r w:rsidR="00BC115B" w:rsidRPr="00094157">
        <w:rPr>
          <w:rFonts w:eastAsia="Times New Roman" w:cstheme="minorHAnsi"/>
        </w:rPr>
        <w:t>to reject both AS</w:t>
      </w:r>
      <w:r w:rsidR="00C908ED" w:rsidRPr="00094157">
        <w:rPr>
          <w:rFonts w:eastAsia="Times New Roman" w:cstheme="minorHAnsi"/>
        </w:rPr>
        <w:t>Us</w:t>
      </w:r>
      <w:r w:rsidR="00BC115B" w:rsidRPr="00094157">
        <w:rPr>
          <w:rFonts w:eastAsia="Times New Roman" w:cstheme="minorHAnsi"/>
        </w:rPr>
        <w:t>.</w:t>
      </w:r>
    </w:p>
    <w:p w14:paraId="1834661A" w14:textId="77777777" w:rsidR="00453B39" w:rsidRPr="00094157" w:rsidRDefault="00453B39" w:rsidP="008F435C">
      <w:pPr>
        <w:spacing w:after="0" w:line="240" w:lineRule="auto"/>
        <w:contextualSpacing/>
        <w:jc w:val="both"/>
        <w:rPr>
          <w:rFonts w:cstheme="minorHAnsi"/>
        </w:rPr>
      </w:pPr>
    </w:p>
    <w:p w14:paraId="64CEFEA2" w14:textId="37836255" w:rsidR="001E6B35" w:rsidRPr="00094157" w:rsidRDefault="001E6B35" w:rsidP="00063D01">
      <w:pPr>
        <w:pStyle w:val="ListParagraph"/>
        <w:keepNext/>
        <w:keepLines/>
        <w:numPr>
          <w:ilvl w:val="0"/>
          <w:numId w:val="3"/>
        </w:numPr>
        <w:spacing w:after="0" w:line="240" w:lineRule="auto"/>
        <w:jc w:val="both"/>
        <w:rPr>
          <w:rFonts w:cstheme="minorHAnsi"/>
          <w:u w:val="single"/>
        </w:rPr>
      </w:pPr>
      <w:bookmarkStart w:id="5" w:name="_Hlk205804083"/>
      <w:r w:rsidRPr="00094157">
        <w:rPr>
          <w:rFonts w:cstheme="minorHAnsi"/>
          <w:u w:val="single"/>
        </w:rPr>
        <w:t>Ref #2025-1</w:t>
      </w:r>
      <w:r w:rsidR="00865676" w:rsidRPr="00094157">
        <w:rPr>
          <w:rFonts w:cstheme="minorHAnsi"/>
          <w:u w:val="single"/>
        </w:rPr>
        <w:t>4</w:t>
      </w:r>
    </w:p>
    <w:p w14:paraId="740B8AE1" w14:textId="77777777" w:rsidR="001E6B35" w:rsidRPr="00094157" w:rsidRDefault="001E6B35" w:rsidP="00063D01">
      <w:pPr>
        <w:keepNext/>
        <w:keepLines/>
        <w:spacing w:after="0" w:line="240" w:lineRule="auto"/>
        <w:contextualSpacing/>
        <w:jc w:val="both"/>
        <w:rPr>
          <w:rFonts w:cstheme="minorHAnsi"/>
          <w:u w:val="single"/>
        </w:rPr>
      </w:pPr>
    </w:p>
    <w:p w14:paraId="7F81A41C" w14:textId="1D3D3550" w:rsidR="001E6B35" w:rsidRPr="00094157" w:rsidRDefault="001E6B35" w:rsidP="00063D01">
      <w:pPr>
        <w:keepNext/>
        <w:keepLines/>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2025-1</w:t>
      </w:r>
      <w:r w:rsidR="00C3118C" w:rsidRPr="00094157">
        <w:rPr>
          <w:rFonts w:eastAsia="Times New Roman" w:cstheme="minorHAnsi"/>
          <w:i/>
          <w:iCs/>
        </w:rPr>
        <w:t>4</w:t>
      </w:r>
      <w:r w:rsidRPr="00094157">
        <w:rPr>
          <w:rFonts w:eastAsia="Times New Roman" w:cstheme="minorHAnsi"/>
          <w:i/>
          <w:iCs/>
        </w:rPr>
        <w:t>:</w:t>
      </w:r>
      <w:r w:rsidRPr="00094157">
        <w:rPr>
          <w:rFonts w:eastAsia="Times New Roman" w:cstheme="minorHAnsi"/>
        </w:rPr>
        <w:t xml:space="preserve"> </w:t>
      </w:r>
      <w:r w:rsidR="00C3118C" w:rsidRPr="00094157">
        <w:rPr>
          <w:rFonts w:eastAsia="Times New Roman" w:cstheme="minorHAnsi"/>
          <w:i/>
          <w:iCs/>
        </w:rPr>
        <w:t>ASU 2017-05, Clarifying the Scope of Asset Derecognition Guidance and Accounting for Partial Sales of Nonfinancial Assets</w:t>
      </w:r>
      <w:r w:rsidRPr="00094157">
        <w:rPr>
          <w:rFonts w:eastAsia="Times New Roman" w:cstheme="minorHAnsi"/>
          <w:i/>
          <w:iCs/>
        </w:rPr>
        <w:t>.</w:t>
      </w:r>
      <w:r w:rsidRPr="00094157">
        <w:rPr>
          <w:rFonts w:eastAsia="Times New Roman" w:cstheme="minorHAnsi"/>
        </w:rPr>
        <w:t xml:space="preserve"> </w:t>
      </w:r>
      <w:r w:rsidR="00EB40C2" w:rsidRPr="00094157">
        <w:rPr>
          <w:rFonts w:eastAsia="Times New Roman" w:cstheme="minorHAnsi"/>
        </w:rPr>
        <w:t xml:space="preserve">Oden </w:t>
      </w:r>
      <w:r w:rsidRPr="00094157">
        <w:rPr>
          <w:rFonts w:eastAsia="Times New Roman" w:cstheme="minorHAnsi"/>
        </w:rPr>
        <w:t xml:space="preserve">stated that </w:t>
      </w:r>
      <w:r w:rsidR="003E022A" w:rsidRPr="00094157">
        <w:rPr>
          <w:rFonts w:eastAsia="Times New Roman" w:cstheme="minorHAnsi"/>
        </w:rPr>
        <w:t xml:space="preserve">this agenda item addresses </w:t>
      </w:r>
      <w:r w:rsidR="00286285" w:rsidRPr="00094157">
        <w:rPr>
          <w:rFonts w:cstheme="minorHAnsi"/>
        </w:rPr>
        <w:t>ASU</w:t>
      </w:r>
      <w:r w:rsidR="00286285" w:rsidRPr="00094157">
        <w:rPr>
          <w:rFonts w:cstheme="minorHAnsi"/>
          <w:i/>
          <w:iCs/>
        </w:rPr>
        <w:t xml:space="preserve"> 2017-05</w:t>
      </w:r>
      <w:r w:rsidR="003E022A" w:rsidRPr="00094157">
        <w:rPr>
          <w:rFonts w:eastAsia="Times New Roman" w:cstheme="minorHAnsi"/>
        </w:rPr>
        <w:t xml:space="preserve">, which amends U.S. GAAP guidance on the derecognition of non-financial assets. He stated that this concept is not applicable to statutory accounting, as </w:t>
      </w:r>
      <w:r w:rsidR="00C02BAE" w:rsidRPr="00094157">
        <w:rPr>
          <w:rFonts w:eastAsia="Times New Roman" w:cstheme="minorHAnsi"/>
        </w:rPr>
        <w:t>Accounting Standards Codification Topic 606</w:t>
      </w:r>
      <w:r w:rsidR="003E022A" w:rsidRPr="00094157">
        <w:rPr>
          <w:rFonts w:eastAsia="Times New Roman" w:cstheme="minorHAnsi"/>
        </w:rPr>
        <w:t xml:space="preserve"> was previously rejected for incorporation into </w:t>
      </w:r>
      <w:r w:rsidR="00E97C0F">
        <w:rPr>
          <w:rFonts w:eastAsia="Times New Roman" w:cstheme="minorHAnsi"/>
        </w:rPr>
        <w:t>statutory accounting principles</w:t>
      </w:r>
      <w:r w:rsidR="003E022A" w:rsidRPr="00094157">
        <w:rPr>
          <w:rFonts w:eastAsia="Times New Roman" w:cstheme="minorHAnsi"/>
        </w:rPr>
        <w:t xml:space="preserve">. Accordingly, it is recommended that the Working Group adopt the proposed revisions to </w:t>
      </w:r>
      <w:r w:rsidR="00F95D8D" w:rsidRPr="00094157">
        <w:rPr>
          <w:rFonts w:eastAsia="Times New Roman" w:cstheme="minorHAnsi"/>
          <w:i/>
          <w:iCs/>
        </w:rPr>
        <w:t>Appendix D—Nonapplicable GAAP Pronouncements</w:t>
      </w:r>
      <w:r w:rsidR="00F95D8D" w:rsidRPr="00094157">
        <w:rPr>
          <w:rFonts w:eastAsia="Times New Roman" w:cstheme="minorHAnsi"/>
        </w:rPr>
        <w:t xml:space="preserve"> </w:t>
      </w:r>
      <w:r w:rsidR="003E022A" w:rsidRPr="00094157">
        <w:rPr>
          <w:rFonts w:eastAsia="Times New Roman" w:cstheme="minorHAnsi"/>
        </w:rPr>
        <w:t>to formally reject ASU 2017-05.</w:t>
      </w:r>
    </w:p>
    <w:bookmarkEnd w:id="5"/>
    <w:p w14:paraId="1F90FD8E" w14:textId="77777777" w:rsidR="001E6B35" w:rsidRPr="00094157" w:rsidRDefault="001E6B35" w:rsidP="008F435C">
      <w:pPr>
        <w:spacing w:after="0" w:line="240" w:lineRule="auto"/>
        <w:contextualSpacing/>
        <w:jc w:val="both"/>
        <w:rPr>
          <w:rFonts w:cstheme="minorHAnsi"/>
        </w:rPr>
      </w:pPr>
    </w:p>
    <w:p w14:paraId="06854862" w14:textId="6CA1A102" w:rsidR="00C3118C" w:rsidRPr="00094157" w:rsidRDefault="00C3118C" w:rsidP="008F435C">
      <w:pPr>
        <w:pStyle w:val="ListParagraph"/>
        <w:numPr>
          <w:ilvl w:val="0"/>
          <w:numId w:val="3"/>
        </w:numPr>
        <w:spacing w:after="0" w:line="240" w:lineRule="auto"/>
        <w:jc w:val="both"/>
        <w:rPr>
          <w:rFonts w:cstheme="minorHAnsi"/>
          <w:u w:val="single"/>
        </w:rPr>
      </w:pPr>
      <w:bookmarkStart w:id="6" w:name="_Hlk205804129"/>
      <w:r w:rsidRPr="00094157">
        <w:rPr>
          <w:rFonts w:cstheme="minorHAnsi"/>
          <w:u w:val="single"/>
        </w:rPr>
        <w:t>Ref #2025-15</w:t>
      </w:r>
    </w:p>
    <w:p w14:paraId="42369771" w14:textId="77777777" w:rsidR="00C3118C" w:rsidRPr="00094157" w:rsidRDefault="00C3118C" w:rsidP="008F435C">
      <w:pPr>
        <w:spacing w:after="0" w:line="240" w:lineRule="auto"/>
        <w:contextualSpacing/>
        <w:jc w:val="both"/>
        <w:rPr>
          <w:rFonts w:cstheme="minorHAnsi"/>
          <w:u w:val="single"/>
        </w:rPr>
      </w:pPr>
    </w:p>
    <w:p w14:paraId="435C9A99" w14:textId="699022DF" w:rsidR="00C3118C" w:rsidRPr="00094157" w:rsidRDefault="00C3118C"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2025-15:</w:t>
      </w:r>
      <w:r w:rsidRPr="00094157">
        <w:rPr>
          <w:rFonts w:eastAsia="Times New Roman" w:cstheme="minorHAnsi"/>
        </w:rPr>
        <w:t xml:space="preserve"> </w:t>
      </w:r>
      <w:r w:rsidR="001B4FFE" w:rsidRPr="00094157">
        <w:rPr>
          <w:rFonts w:eastAsia="Times New Roman" w:cstheme="minorHAnsi"/>
          <w:i/>
          <w:iCs/>
        </w:rPr>
        <w:t>ASU 2025-02, SEC Updates</w:t>
      </w:r>
      <w:r w:rsidRPr="00094157">
        <w:rPr>
          <w:rFonts w:eastAsia="Times New Roman" w:cstheme="minorHAnsi"/>
          <w:i/>
          <w:iCs/>
        </w:rPr>
        <w:t>.</w:t>
      </w:r>
      <w:r w:rsidRPr="00094157">
        <w:rPr>
          <w:rFonts w:eastAsia="Times New Roman" w:cstheme="minorHAnsi"/>
        </w:rPr>
        <w:t xml:space="preserve"> </w:t>
      </w:r>
      <w:r w:rsidR="001866AE" w:rsidRPr="00094157">
        <w:rPr>
          <w:rFonts w:eastAsia="Times New Roman" w:cstheme="minorHAnsi"/>
        </w:rPr>
        <w:t>Oden</w:t>
      </w:r>
      <w:r w:rsidRPr="00094157">
        <w:rPr>
          <w:rFonts w:eastAsia="Times New Roman" w:cstheme="minorHAnsi"/>
        </w:rPr>
        <w:t xml:space="preserve"> stated that this agenda item </w:t>
      </w:r>
      <w:r w:rsidR="00921E3C" w:rsidRPr="00094157">
        <w:rPr>
          <w:rFonts w:eastAsia="Times New Roman" w:cstheme="minorHAnsi"/>
        </w:rPr>
        <w:t>addressed ASU</w:t>
      </w:r>
      <w:r w:rsidR="003A155B" w:rsidRPr="00094157">
        <w:rPr>
          <w:rFonts w:eastAsia="Times New Roman" w:cstheme="minorHAnsi"/>
        </w:rPr>
        <w:t xml:space="preserve"> </w:t>
      </w:r>
      <w:r w:rsidR="00921E3C" w:rsidRPr="00094157">
        <w:rPr>
          <w:rFonts w:eastAsia="Times New Roman" w:cstheme="minorHAnsi"/>
        </w:rPr>
        <w:t>2</w:t>
      </w:r>
      <w:r w:rsidR="00EF3916" w:rsidRPr="00094157">
        <w:rPr>
          <w:rFonts w:eastAsia="Times New Roman" w:cstheme="minorHAnsi"/>
        </w:rPr>
        <w:t>02</w:t>
      </w:r>
      <w:r w:rsidR="00921E3C" w:rsidRPr="00094157">
        <w:rPr>
          <w:rFonts w:eastAsia="Times New Roman" w:cstheme="minorHAnsi"/>
        </w:rPr>
        <w:t xml:space="preserve">5-02. </w:t>
      </w:r>
      <w:r w:rsidR="008A6685" w:rsidRPr="00094157">
        <w:rPr>
          <w:rFonts w:eastAsia="Times New Roman" w:cstheme="minorHAnsi"/>
        </w:rPr>
        <w:t xml:space="preserve">He stated that </w:t>
      </w:r>
      <w:r w:rsidR="00921E3C" w:rsidRPr="00094157">
        <w:rPr>
          <w:rFonts w:eastAsia="Times New Roman" w:cstheme="minorHAnsi"/>
        </w:rPr>
        <w:t xml:space="preserve">this ASU is not applicable as it eliminates </w:t>
      </w:r>
      <w:r w:rsidR="00CC044F" w:rsidRPr="00094157">
        <w:rPr>
          <w:rFonts w:eastAsia="Times New Roman" w:cstheme="minorHAnsi"/>
        </w:rPr>
        <w:t>U.S. Securities and Exchange Commission (</w:t>
      </w:r>
      <w:r w:rsidR="00921E3C" w:rsidRPr="00094157">
        <w:rPr>
          <w:rFonts w:eastAsia="Times New Roman" w:cstheme="minorHAnsi"/>
        </w:rPr>
        <w:t>SEC</w:t>
      </w:r>
      <w:r w:rsidR="00CC044F" w:rsidRPr="00094157">
        <w:rPr>
          <w:rFonts w:eastAsia="Times New Roman" w:cstheme="minorHAnsi"/>
        </w:rPr>
        <w:t>)</w:t>
      </w:r>
      <w:r w:rsidR="00921E3C" w:rsidRPr="00094157">
        <w:rPr>
          <w:rFonts w:eastAsia="Times New Roman" w:cstheme="minorHAnsi"/>
        </w:rPr>
        <w:t xml:space="preserve"> guidance which </w:t>
      </w:r>
      <w:r w:rsidR="00D93AE4" w:rsidRPr="00094157">
        <w:rPr>
          <w:rFonts w:eastAsia="Times New Roman" w:cstheme="minorHAnsi"/>
        </w:rPr>
        <w:t xml:space="preserve">the Working Group </w:t>
      </w:r>
      <w:r w:rsidR="00921E3C" w:rsidRPr="00094157">
        <w:rPr>
          <w:rFonts w:eastAsia="Times New Roman" w:cstheme="minorHAnsi"/>
        </w:rPr>
        <w:t xml:space="preserve">had already considered and rejected for incorporation into the statutory accounting. </w:t>
      </w:r>
      <w:r w:rsidR="00E15163" w:rsidRPr="00094157">
        <w:rPr>
          <w:rFonts w:eastAsia="Times New Roman" w:cstheme="minorHAnsi"/>
        </w:rPr>
        <w:t>Oden stated that</w:t>
      </w:r>
      <w:r w:rsidR="00921E3C" w:rsidRPr="00094157">
        <w:rPr>
          <w:rFonts w:eastAsia="Times New Roman" w:cstheme="minorHAnsi"/>
        </w:rPr>
        <w:t xml:space="preserve"> there were no comments on this agenda item</w:t>
      </w:r>
      <w:r w:rsidR="00786D48" w:rsidRPr="00094157">
        <w:rPr>
          <w:rFonts w:eastAsia="Times New Roman" w:cstheme="minorHAnsi"/>
        </w:rPr>
        <w:t>,</w:t>
      </w:r>
      <w:r w:rsidR="00E15163" w:rsidRPr="00094157">
        <w:rPr>
          <w:rFonts w:eastAsia="Times New Roman" w:cstheme="minorHAnsi"/>
        </w:rPr>
        <w:t xml:space="preserve"> and NAIC staff </w:t>
      </w:r>
      <w:r w:rsidR="00921E3C" w:rsidRPr="00094157">
        <w:rPr>
          <w:rFonts w:eastAsia="Times New Roman" w:cstheme="minorHAnsi"/>
        </w:rPr>
        <w:t xml:space="preserve">recommend the </w:t>
      </w:r>
      <w:r w:rsidR="00E15163" w:rsidRPr="00094157">
        <w:rPr>
          <w:rFonts w:eastAsia="Times New Roman" w:cstheme="minorHAnsi"/>
        </w:rPr>
        <w:t>W</w:t>
      </w:r>
      <w:r w:rsidR="00921E3C" w:rsidRPr="00094157">
        <w:rPr>
          <w:rFonts w:eastAsia="Times New Roman" w:cstheme="minorHAnsi"/>
        </w:rPr>
        <w:t xml:space="preserve">orking </w:t>
      </w:r>
      <w:r w:rsidR="00E15163" w:rsidRPr="00094157">
        <w:rPr>
          <w:rFonts w:eastAsia="Times New Roman" w:cstheme="minorHAnsi"/>
        </w:rPr>
        <w:t>G</w:t>
      </w:r>
      <w:r w:rsidR="00921E3C" w:rsidRPr="00094157">
        <w:rPr>
          <w:rFonts w:eastAsia="Times New Roman" w:cstheme="minorHAnsi"/>
        </w:rPr>
        <w:t xml:space="preserve">roup </w:t>
      </w:r>
      <w:r w:rsidR="00B4170F" w:rsidRPr="00094157">
        <w:rPr>
          <w:rFonts w:eastAsia="Times New Roman" w:cstheme="minorHAnsi"/>
        </w:rPr>
        <w:t xml:space="preserve">adopt the proposed revisions to </w:t>
      </w:r>
      <w:r w:rsidR="00F95D8D" w:rsidRPr="00094157">
        <w:rPr>
          <w:rFonts w:eastAsia="Times New Roman" w:cstheme="minorHAnsi"/>
          <w:i/>
          <w:iCs/>
        </w:rPr>
        <w:t>Appendix D—Nonapplicable GAAP Pronouncements</w:t>
      </w:r>
      <w:r w:rsidR="00F95D8D" w:rsidRPr="00094157">
        <w:rPr>
          <w:rFonts w:eastAsia="Times New Roman" w:cstheme="minorHAnsi"/>
        </w:rPr>
        <w:t xml:space="preserve"> </w:t>
      </w:r>
      <w:r w:rsidR="00B4170F" w:rsidRPr="00094157">
        <w:rPr>
          <w:rFonts w:eastAsia="Times New Roman" w:cstheme="minorHAnsi"/>
        </w:rPr>
        <w:t>to formally reject AS</w:t>
      </w:r>
      <w:r w:rsidR="00921E3C" w:rsidRPr="00094157">
        <w:rPr>
          <w:rFonts w:eastAsia="Times New Roman" w:cstheme="minorHAnsi"/>
        </w:rPr>
        <w:t>U</w:t>
      </w:r>
      <w:r w:rsidR="006E7CDF" w:rsidRPr="00094157">
        <w:rPr>
          <w:rFonts w:eastAsia="Times New Roman" w:cstheme="minorHAnsi"/>
        </w:rPr>
        <w:t xml:space="preserve"> </w:t>
      </w:r>
      <w:r w:rsidR="00921E3C" w:rsidRPr="00094157">
        <w:rPr>
          <w:rFonts w:eastAsia="Times New Roman" w:cstheme="minorHAnsi"/>
        </w:rPr>
        <w:t>2025</w:t>
      </w:r>
      <w:r w:rsidR="00B4170F" w:rsidRPr="00094157">
        <w:rPr>
          <w:rFonts w:eastAsia="Times New Roman" w:cstheme="minorHAnsi"/>
        </w:rPr>
        <w:t>-0</w:t>
      </w:r>
      <w:r w:rsidR="00921E3C" w:rsidRPr="00094157">
        <w:rPr>
          <w:rFonts w:eastAsia="Times New Roman" w:cstheme="minorHAnsi"/>
        </w:rPr>
        <w:t>2.</w:t>
      </w:r>
    </w:p>
    <w:p w14:paraId="14934BD3" w14:textId="77777777" w:rsidR="00F60F33" w:rsidRPr="00094157" w:rsidRDefault="00F60F33" w:rsidP="008F435C">
      <w:pPr>
        <w:spacing w:after="0" w:line="240" w:lineRule="auto"/>
        <w:contextualSpacing/>
        <w:jc w:val="both"/>
        <w:rPr>
          <w:rFonts w:eastAsia="Times New Roman" w:cstheme="minorHAnsi"/>
        </w:rPr>
      </w:pPr>
    </w:p>
    <w:bookmarkEnd w:id="6"/>
    <w:p w14:paraId="4117C625" w14:textId="127BBB54" w:rsidR="00F17D3F" w:rsidRPr="00094157" w:rsidRDefault="00F17D3F" w:rsidP="008F435C">
      <w:pPr>
        <w:pStyle w:val="ListParagraph"/>
        <w:numPr>
          <w:ilvl w:val="0"/>
          <w:numId w:val="3"/>
        </w:numPr>
        <w:spacing w:after="0" w:line="240" w:lineRule="auto"/>
        <w:jc w:val="both"/>
        <w:rPr>
          <w:rFonts w:cstheme="minorHAnsi"/>
          <w:u w:val="single"/>
        </w:rPr>
      </w:pPr>
      <w:r w:rsidRPr="00094157">
        <w:rPr>
          <w:rFonts w:cstheme="minorHAnsi"/>
          <w:u w:val="single"/>
        </w:rPr>
        <w:t>Ref #2025-17EP</w:t>
      </w:r>
    </w:p>
    <w:p w14:paraId="48194126" w14:textId="77777777" w:rsidR="00F17D3F" w:rsidRPr="00094157" w:rsidRDefault="00F17D3F" w:rsidP="008F435C">
      <w:pPr>
        <w:spacing w:after="0" w:line="240" w:lineRule="auto"/>
        <w:contextualSpacing/>
        <w:jc w:val="both"/>
        <w:rPr>
          <w:rFonts w:cstheme="minorHAnsi"/>
          <w:u w:val="single"/>
        </w:rPr>
      </w:pPr>
    </w:p>
    <w:p w14:paraId="0BE52221" w14:textId="78721C08" w:rsidR="00F17D3F" w:rsidRPr="00094157" w:rsidRDefault="00F17D3F" w:rsidP="008F435C">
      <w:pPr>
        <w:spacing w:after="0" w:line="240" w:lineRule="auto"/>
        <w:contextualSpacing/>
        <w:jc w:val="both"/>
        <w:rPr>
          <w:rFonts w:eastAsia="Times New Roman" w:cstheme="minorHAnsi"/>
        </w:rPr>
      </w:pPr>
      <w:r w:rsidRPr="00094157">
        <w:rPr>
          <w:rFonts w:eastAsia="Times New Roman" w:cstheme="minorHAnsi"/>
        </w:rPr>
        <w:t xml:space="preserve">Bruggeman directed the Working Group to agenda item </w:t>
      </w:r>
      <w:r w:rsidRPr="00094157">
        <w:rPr>
          <w:rFonts w:eastAsia="Times New Roman" w:cstheme="minorHAnsi"/>
          <w:i/>
          <w:iCs/>
        </w:rPr>
        <w:t>2025-17EP:</w:t>
      </w:r>
      <w:r w:rsidRPr="00094157">
        <w:rPr>
          <w:rFonts w:eastAsia="Times New Roman" w:cstheme="minorHAnsi"/>
        </w:rPr>
        <w:t xml:space="preserve"> </w:t>
      </w:r>
      <w:r w:rsidR="00260518" w:rsidRPr="00094157">
        <w:rPr>
          <w:rFonts w:eastAsia="Times New Roman" w:cstheme="minorHAnsi"/>
          <w:i/>
          <w:iCs/>
        </w:rPr>
        <w:t>Editorial Process – May 2025</w:t>
      </w:r>
      <w:r w:rsidRPr="00094157">
        <w:rPr>
          <w:rFonts w:eastAsia="Times New Roman" w:cstheme="minorHAnsi"/>
          <w:i/>
          <w:iCs/>
        </w:rPr>
        <w:t>.</w:t>
      </w:r>
      <w:r w:rsidRPr="00094157">
        <w:rPr>
          <w:rFonts w:eastAsia="Times New Roman" w:cstheme="minorHAnsi"/>
        </w:rPr>
        <w:t xml:space="preserve"> Gann stated that</w:t>
      </w:r>
      <w:r w:rsidR="00793B8D" w:rsidRPr="00094157">
        <w:rPr>
          <w:rFonts w:eastAsia="Times New Roman" w:cstheme="minorHAnsi"/>
        </w:rPr>
        <w:t xml:space="preserve"> the Working </w:t>
      </w:r>
      <w:r w:rsidR="00623E86" w:rsidRPr="00094157">
        <w:rPr>
          <w:rFonts w:eastAsia="Times New Roman" w:cstheme="minorHAnsi"/>
        </w:rPr>
        <w:t xml:space="preserve">Group </w:t>
      </w:r>
      <w:r w:rsidR="00793B8D" w:rsidRPr="00094157">
        <w:rPr>
          <w:rFonts w:eastAsia="Times New Roman" w:cstheme="minorHAnsi"/>
        </w:rPr>
        <w:t xml:space="preserve">exposed edits to three SSAPs and one INT. She stated that these revisions are primarily editorial in nature, consisting of updated references and the removal of outdated guidance that should have been eliminated in accordance with prior adoptions. </w:t>
      </w:r>
      <w:r w:rsidR="00E4368C" w:rsidRPr="00094157">
        <w:rPr>
          <w:rFonts w:eastAsia="Times New Roman" w:cstheme="minorHAnsi"/>
        </w:rPr>
        <w:t>Gann stated that n</w:t>
      </w:r>
      <w:r w:rsidR="00793B8D" w:rsidRPr="00094157">
        <w:rPr>
          <w:rFonts w:eastAsia="Times New Roman" w:cstheme="minorHAnsi"/>
        </w:rPr>
        <w:t xml:space="preserve">o comments were received on this item, and </w:t>
      </w:r>
      <w:r w:rsidR="00E4368C" w:rsidRPr="00094157">
        <w:rPr>
          <w:rFonts w:eastAsia="Times New Roman" w:cstheme="minorHAnsi"/>
        </w:rPr>
        <w:t>NAIC staff</w:t>
      </w:r>
      <w:r w:rsidR="00793B8D" w:rsidRPr="00094157">
        <w:rPr>
          <w:rFonts w:eastAsia="Times New Roman" w:cstheme="minorHAnsi"/>
        </w:rPr>
        <w:t xml:space="preserve"> recommend incorporating </w:t>
      </w:r>
      <w:r w:rsidR="008910EB" w:rsidRPr="00094157">
        <w:rPr>
          <w:rFonts w:eastAsia="Times New Roman" w:cstheme="minorHAnsi"/>
        </w:rPr>
        <w:t>all</w:t>
      </w:r>
      <w:r w:rsidR="00793B8D" w:rsidRPr="00094157">
        <w:rPr>
          <w:rFonts w:eastAsia="Times New Roman" w:cstheme="minorHAnsi"/>
        </w:rPr>
        <w:t xml:space="preserve"> the proposed changes as final editorial updates. </w:t>
      </w:r>
      <w:r w:rsidR="00E4368C" w:rsidRPr="00094157">
        <w:rPr>
          <w:rFonts w:eastAsia="Times New Roman" w:cstheme="minorHAnsi"/>
        </w:rPr>
        <w:t xml:space="preserve">She stated that </w:t>
      </w:r>
      <w:r w:rsidR="008571AD" w:rsidRPr="00094157">
        <w:rPr>
          <w:rFonts w:eastAsia="Times New Roman" w:cstheme="minorHAnsi"/>
        </w:rPr>
        <w:t>ed</w:t>
      </w:r>
      <w:r w:rsidR="00793B8D" w:rsidRPr="00094157">
        <w:rPr>
          <w:rFonts w:eastAsia="Times New Roman" w:cstheme="minorHAnsi"/>
        </w:rPr>
        <w:t>itorial item</w:t>
      </w:r>
      <w:r w:rsidR="008571AD" w:rsidRPr="00094157">
        <w:rPr>
          <w:rFonts w:eastAsia="Times New Roman" w:cstheme="minorHAnsi"/>
        </w:rPr>
        <w:t xml:space="preserve"> </w:t>
      </w:r>
      <w:r w:rsidR="00793B8D" w:rsidRPr="00094157">
        <w:rPr>
          <w:rFonts w:eastAsia="Times New Roman" w:cstheme="minorHAnsi"/>
        </w:rPr>
        <w:t>2025-</w:t>
      </w:r>
      <w:r w:rsidR="008A2F88" w:rsidRPr="00094157">
        <w:rPr>
          <w:rFonts w:eastAsia="Times New Roman" w:cstheme="minorHAnsi"/>
        </w:rPr>
        <w:t>12</w:t>
      </w:r>
      <w:r w:rsidR="00416796" w:rsidRPr="00094157">
        <w:rPr>
          <w:rFonts w:eastAsia="Times New Roman" w:cstheme="minorHAnsi"/>
        </w:rPr>
        <w:t>EP</w:t>
      </w:r>
      <w:r w:rsidR="008571AD" w:rsidRPr="00094157">
        <w:rPr>
          <w:rFonts w:eastAsia="Times New Roman" w:cstheme="minorHAnsi"/>
        </w:rPr>
        <w:t xml:space="preserve"> </w:t>
      </w:r>
      <w:r w:rsidR="00793B8D" w:rsidRPr="00094157">
        <w:rPr>
          <w:rFonts w:eastAsia="Times New Roman" w:cstheme="minorHAnsi"/>
        </w:rPr>
        <w:t>was inadvertently omitted from the hearing agenda</w:t>
      </w:r>
      <w:r w:rsidR="008571AD" w:rsidRPr="00094157">
        <w:rPr>
          <w:rFonts w:eastAsia="Times New Roman" w:cstheme="minorHAnsi"/>
        </w:rPr>
        <w:t>, a</w:t>
      </w:r>
      <w:r w:rsidR="00793B8D" w:rsidRPr="00094157">
        <w:rPr>
          <w:rFonts w:eastAsia="Times New Roman" w:cstheme="minorHAnsi"/>
        </w:rPr>
        <w:t>lthough it was posted on the</w:t>
      </w:r>
      <w:r w:rsidR="008571AD" w:rsidRPr="00094157">
        <w:rPr>
          <w:rFonts w:eastAsia="Times New Roman" w:cstheme="minorHAnsi"/>
        </w:rPr>
        <w:t xml:space="preserve"> Working Group</w:t>
      </w:r>
      <w:r w:rsidR="00793B8D" w:rsidRPr="00094157">
        <w:rPr>
          <w:rFonts w:eastAsia="Times New Roman" w:cstheme="minorHAnsi"/>
        </w:rPr>
        <w:t xml:space="preserve"> website</w:t>
      </w:r>
      <w:r w:rsidR="00786D48" w:rsidRPr="00094157">
        <w:rPr>
          <w:rFonts w:eastAsia="Times New Roman" w:cstheme="minorHAnsi"/>
        </w:rPr>
        <w:t>,</w:t>
      </w:r>
      <w:r w:rsidR="008A2F88" w:rsidRPr="00094157">
        <w:rPr>
          <w:rFonts w:eastAsia="Times New Roman" w:cstheme="minorHAnsi"/>
        </w:rPr>
        <w:t xml:space="preserve"> and</w:t>
      </w:r>
      <w:r w:rsidR="00793B8D" w:rsidRPr="00094157">
        <w:rPr>
          <w:rFonts w:eastAsia="Times New Roman" w:cstheme="minorHAnsi"/>
        </w:rPr>
        <w:t xml:space="preserve"> no comments were received. </w:t>
      </w:r>
      <w:r w:rsidR="008A2F88" w:rsidRPr="00094157">
        <w:rPr>
          <w:rFonts w:eastAsia="Times New Roman" w:cstheme="minorHAnsi"/>
        </w:rPr>
        <w:t>Gann stated that, s</w:t>
      </w:r>
      <w:r w:rsidR="00793B8D" w:rsidRPr="00094157">
        <w:rPr>
          <w:rFonts w:eastAsia="Times New Roman" w:cstheme="minorHAnsi"/>
        </w:rPr>
        <w:t xml:space="preserve">ince it is not a time-sensitive item, </w:t>
      </w:r>
      <w:r w:rsidR="008A2F88" w:rsidRPr="00094157">
        <w:rPr>
          <w:rFonts w:eastAsia="Times New Roman" w:cstheme="minorHAnsi"/>
        </w:rPr>
        <w:t>the NAIC staff</w:t>
      </w:r>
      <w:r w:rsidR="00793B8D" w:rsidRPr="00094157">
        <w:rPr>
          <w:rFonts w:eastAsia="Times New Roman" w:cstheme="minorHAnsi"/>
        </w:rPr>
        <w:t xml:space="preserve"> plan to address it either during the interim period or at the Fall National Meeting.</w:t>
      </w:r>
    </w:p>
    <w:p w14:paraId="6F317D59" w14:textId="77777777" w:rsidR="00F17D3F" w:rsidRPr="00094157" w:rsidRDefault="00F17D3F" w:rsidP="008F435C">
      <w:pPr>
        <w:spacing w:after="0"/>
        <w:contextualSpacing/>
        <w:rPr>
          <w:rFonts w:cstheme="minorHAnsi"/>
        </w:rPr>
      </w:pPr>
    </w:p>
    <w:p w14:paraId="6DDEC6D9" w14:textId="7F3183E6" w:rsidR="00393E33" w:rsidRPr="00094157" w:rsidRDefault="00393E33" w:rsidP="00094157">
      <w:pPr>
        <w:spacing w:after="0" w:line="240" w:lineRule="auto"/>
        <w:contextualSpacing/>
        <w:jc w:val="both"/>
        <w:rPr>
          <w:rFonts w:cstheme="minorHAnsi"/>
        </w:rPr>
      </w:pPr>
      <w:bookmarkStart w:id="7" w:name="_Hlk206073283"/>
      <w:r w:rsidRPr="00094157">
        <w:rPr>
          <w:rFonts w:cstheme="minorHAnsi"/>
        </w:rPr>
        <w:t>H</w:t>
      </w:r>
      <w:r w:rsidR="00F72897" w:rsidRPr="00094157">
        <w:rPr>
          <w:rFonts w:cstheme="minorHAnsi"/>
        </w:rPr>
        <w:t>ynes</w:t>
      </w:r>
      <w:r w:rsidRPr="00094157">
        <w:rPr>
          <w:rFonts w:cstheme="minorHAnsi"/>
        </w:rPr>
        <w:t xml:space="preserve"> made a motion, seconded by </w:t>
      </w:r>
      <w:r w:rsidR="00F72897" w:rsidRPr="00094157">
        <w:rPr>
          <w:rFonts w:cstheme="minorHAnsi"/>
        </w:rPr>
        <w:t>Hudson</w:t>
      </w:r>
      <w:r w:rsidRPr="00094157">
        <w:rPr>
          <w:rFonts w:cstheme="minorHAnsi"/>
        </w:rPr>
        <w:t xml:space="preserve">, to </w:t>
      </w:r>
      <w:r w:rsidR="003C410B" w:rsidRPr="00094157">
        <w:rPr>
          <w:rFonts w:cstheme="minorHAnsi"/>
        </w:rPr>
        <w:t>adopt</w:t>
      </w:r>
      <w:r w:rsidRPr="00094157">
        <w:rPr>
          <w:rFonts w:cstheme="minorHAnsi"/>
        </w:rPr>
        <w:t xml:space="preserve"> agenda items </w:t>
      </w:r>
      <w:r w:rsidR="00533D56" w:rsidRPr="00094157">
        <w:rPr>
          <w:rFonts w:cstheme="minorHAnsi"/>
        </w:rPr>
        <w:t>2022-</w:t>
      </w:r>
      <w:r w:rsidR="007861D7" w:rsidRPr="00094157">
        <w:rPr>
          <w:rFonts w:cstheme="minorHAnsi"/>
        </w:rPr>
        <w:t>1</w:t>
      </w:r>
      <w:r w:rsidR="00533D56" w:rsidRPr="00094157">
        <w:rPr>
          <w:rFonts w:cstheme="minorHAnsi"/>
        </w:rPr>
        <w:t>9</w:t>
      </w:r>
      <w:r w:rsidR="003219A1" w:rsidRPr="00094157">
        <w:rPr>
          <w:rFonts w:cstheme="minorHAnsi"/>
        </w:rPr>
        <w:t xml:space="preserve"> (Attachment One-</w:t>
      </w:r>
      <w:r w:rsidR="00877674" w:rsidRPr="00094157">
        <w:rPr>
          <w:rFonts w:cstheme="minorHAnsi"/>
        </w:rPr>
        <w:t>F</w:t>
      </w:r>
      <w:r w:rsidR="003219A1" w:rsidRPr="00094157">
        <w:rPr>
          <w:rFonts w:cstheme="minorHAnsi"/>
        </w:rPr>
        <w:t>)</w:t>
      </w:r>
      <w:r w:rsidRPr="00094157">
        <w:rPr>
          <w:rFonts w:cstheme="minorHAnsi"/>
        </w:rPr>
        <w:t>, 2025-0</w:t>
      </w:r>
      <w:r w:rsidR="00CD165A" w:rsidRPr="00094157">
        <w:rPr>
          <w:rFonts w:cstheme="minorHAnsi"/>
        </w:rPr>
        <w:t>2</w:t>
      </w:r>
      <w:r w:rsidR="003219A1" w:rsidRPr="00094157">
        <w:rPr>
          <w:rFonts w:cstheme="minorHAnsi"/>
        </w:rPr>
        <w:t xml:space="preserve"> (Attachment One-</w:t>
      </w:r>
      <w:r w:rsidR="003B5D68" w:rsidRPr="00094157">
        <w:rPr>
          <w:rFonts w:cstheme="minorHAnsi"/>
        </w:rPr>
        <w:t>G</w:t>
      </w:r>
      <w:r w:rsidR="003219A1" w:rsidRPr="00094157">
        <w:rPr>
          <w:rFonts w:cstheme="minorHAnsi"/>
        </w:rPr>
        <w:t>)</w:t>
      </w:r>
      <w:r w:rsidR="00CD165A" w:rsidRPr="00094157">
        <w:rPr>
          <w:rFonts w:cstheme="minorHAnsi"/>
        </w:rPr>
        <w:t>, 2025-09</w:t>
      </w:r>
      <w:r w:rsidR="003219A1" w:rsidRPr="00094157">
        <w:rPr>
          <w:rFonts w:cstheme="minorHAnsi"/>
        </w:rPr>
        <w:t xml:space="preserve"> (Attachment One-</w:t>
      </w:r>
      <w:r w:rsidR="003B5D68" w:rsidRPr="00094157">
        <w:rPr>
          <w:rFonts w:cstheme="minorHAnsi"/>
        </w:rPr>
        <w:t>H</w:t>
      </w:r>
      <w:r w:rsidR="003219A1" w:rsidRPr="00094157">
        <w:rPr>
          <w:rFonts w:cstheme="minorHAnsi"/>
        </w:rPr>
        <w:t>)</w:t>
      </w:r>
      <w:r w:rsidR="00CD165A" w:rsidRPr="00094157">
        <w:rPr>
          <w:rFonts w:cstheme="minorHAnsi"/>
        </w:rPr>
        <w:t>, 2025-10</w:t>
      </w:r>
      <w:r w:rsidR="003219A1" w:rsidRPr="00094157">
        <w:rPr>
          <w:rFonts w:cstheme="minorHAnsi"/>
        </w:rPr>
        <w:t xml:space="preserve"> (Attachment One-</w:t>
      </w:r>
      <w:r w:rsidR="003B5D68" w:rsidRPr="00094157">
        <w:rPr>
          <w:rFonts w:cstheme="minorHAnsi"/>
        </w:rPr>
        <w:t>I</w:t>
      </w:r>
      <w:r w:rsidR="003219A1" w:rsidRPr="00094157">
        <w:rPr>
          <w:rFonts w:cstheme="minorHAnsi"/>
        </w:rPr>
        <w:t>)</w:t>
      </w:r>
      <w:r w:rsidR="00CD165A" w:rsidRPr="00094157">
        <w:rPr>
          <w:rFonts w:cstheme="minorHAnsi"/>
        </w:rPr>
        <w:t>, 2025-11</w:t>
      </w:r>
      <w:r w:rsidR="003219A1" w:rsidRPr="00094157">
        <w:rPr>
          <w:rFonts w:cstheme="minorHAnsi"/>
        </w:rPr>
        <w:t xml:space="preserve"> (Attachment One-</w:t>
      </w:r>
      <w:r w:rsidR="003B5D68" w:rsidRPr="00094157">
        <w:rPr>
          <w:rFonts w:cstheme="minorHAnsi"/>
        </w:rPr>
        <w:t>J</w:t>
      </w:r>
      <w:r w:rsidR="003219A1" w:rsidRPr="00094157">
        <w:rPr>
          <w:rFonts w:cstheme="minorHAnsi"/>
        </w:rPr>
        <w:t>)</w:t>
      </w:r>
      <w:r w:rsidR="007861D7" w:rsidRPr="00094157">
        <w:rPr>
          <w:rFonts w:cstheme="minorHAnsi"/>
        </w:rPr>
        <w:t>, 2025-14</w:t>
      </w:r>
      <w:r w:rsidR="003219A1" w:rsidRPr="00094157">
        <w:rPr>
          <w:rFonts w:cstheme="minorHAnsi"/>
        </w:rPr>
        <w:t xml:space="preserve"> (Attachment One-</w:t>
      </w:r>
      <w:r w:rsidR="003B5D68" w:rsidRPr="00094157">
        <w:rPr>
          <w:rFonts w:cstheme="minorHAnsi"/>
        </w:rPr>
        <w:t>K</w:t>
      </w:r>
      <w:r w:rsidR="003219A1" w:rsidRPr="00094157">
        <w:rPr>
          <w:rFonts w:cstheme="minorHAnsi"/>
        </w:rPr>
        <w:t>)</w:t>
      </w:r>
      <w:r w:rsidR="007861D7" w:rsidRPr="00094157">
        <w:rPr>
          <w:rFonts w:cstheme="minorHAnsi"/>
        </w:rPr>
        <w:t>, 2025-15</w:t>
      </w:r>
      <w:r w:rsidR="003219A1" w:rsidRPr="00094157">
        <w:rPr>
          <w:rFonts w:cstheme="minorHAnsi"/>
        </w:rPr>
        <w:t xml:space="preserve"> (Attachment One-</w:t>
      </w:r>
      <w:r w:rsidR="003B5D68" w:rsidRPr="00094157">
        <w:rPr>
          <w:rFonts w:cstheme="minorHAnsi"/>
        </w:rPr>
        <w:t>L</w:t>
      </w:r>
      <w:r w:rsidR="003219A1" w:rsidRPr="00094157">
        <w:rPr>
          <w:rFonts w:cstheme="minorHAnsi"/>
        </w:rPr>
        <w:t>)</w:t>
      </w:r>
      <w:r w:rsidR="007861D7" w:rsidRPr="00094157">
        <w:rPr>
          <w:rFonts w:cstheme="minorHAnsi"/>
        </w:rPr>
        <w:t>,</w:t>
      </w:r>
      <w:r w:rsidRPr="00094157">
        <w:rPr>
          <w:rFonts w:cstheme="minorHAnsi"/>
        </w:rPr>
        <w:t xml:space="preserve"> and 2025-</w:t>
      </w:r>
      <w:r w:rsidR="007861D7" w:rsidRPr="00094157">
        <w:rPr>
          <w:rFonts w:cstheme="minorHAnsi"/>
        </w:rPr>
        <w:t>17EP</w:t>
      </w:r>
      <w:r w:rsidR="003219A1" w:rsidRPr="00094157">
        <w:rPr>
          <w:rFonts w:cstheme="minorHAnsi"/>
        </w:rPr>
        <w:t xml:space="preserve"> (Attachment One-</w:t>
      </w:r>
      <w:r w:rsidR="003B5D68" w:rsidRPr="00094157">
        <w:rPr>
          <w:rFonts w:cstheme="minorHAnsi"/>
        </w:rPr>
        <w:t>M</w:t>
      </w:r>
      <w:r w:rsidR="003219A1" w:rsidRPr="00094157">
        <w:rPr>
          <w:rFonts w:cstheme="minorHAnsi"/>
        </w:rPr>
        <w:t>)</w:t>
      </w:r>
      <w:r w:rsidR="007861D7" w:rsidRPr="00094157">
        <w:rPr>
          <w:rFonts w:cstheme="minorHAnsi"/>
        </w:rPr>
        <w:t xml:space="preserve">. </w:t>
      </w:r>
      <w:r w:rsidR="001204E1" w:rsidRPr="00094157">
        <w:rPr>
          <w:rFonts w:cstheme="minorHAnsi"/>
        </w:rPr>
        <w:t xml:space="preserve">The Working </w:t>
      </w:r>
      <w:r w:rsidR="0011508C" w:rsidRPr="00094157">
        <w:rPr>
          <w:rFonts w:cstheme="minorHAnsi"/>
        </w:rPr>
        <w:t>Group approved direction to staff on agenda item 2023-14</w:t>
      </w:r>
      <w:r w:rsidR="000E4F08" w:rsidRPr="00094157">
        <w:rPr>
          <w:rFonts w:cstheme="minorHAnsi"/>
        </w:rPr>
        <w:t xml:space="preserve"> (</w:t>
      </w:r>
      <w:r w:rsidR="00AA5BCA" w:rsidRPr="00094157">
        <w:rPr>
          <w:rFonts w:cstheme="minorHAnsi"/>
        </w:rPr>
        <w:t>Hypothetical Memo</w:t>
      </w:r>
      <w:r w:rsidR="00C5618F" w:rsidRPr="00094157">
        <w:rPr>
          <w:rFonts w:cstheme="minorHAnsi"/>
        </w:rPr>
        <w:t>) (</w:t>
      </w:r>
      <w:r w:rsidR="000E4F08" w:rsidRPr="00094157">
        <w:rPr>
          <w:rFonts w:cstheme="minorHAnsi"/>
        </w:rPr>
        <w:t>Attachment One-</w:t>
      </w:r>
      <w:r w:rsidR="003B5D68" w:rsidRPr="00094157">
        <w:rPr>
          <w:rFonts w:cstheme="minorHAnsi"/>
        </w:rPr>
        <w:t>N</w:t>
      </w:r>
      <w:r w:rsidR="000E4F08" w:rsidRPr="00094157">
        <w:rPr>
          <w:rFonts w:cstheme="minorHAnsi"/>
        </w:rPr>
        <w:t>)</w:t>
      </w:r>
      <w:r w:rsidR="0011508C" w:rsidRPr="00094157">
        <w:rPr>
          <w:rFonts w:cstheme="minorHAnsi"/>
        </w:rPr>
        <w:t xml:space="preserve"> and</w:t>
      </w:r>
      <w:r w:rsidR="0011508C" w:rsidRPr="00094157">
        <w:rPr>
          <w:rStyle w:val="CommentReference"/>
        </w:rPr>
        <w:t xml:space="preserve"> </w:t>
      </w:r>
      <w:r w:rsidR="0011508C" w:rsidRPr="00094157">
        <w:rPr>
          <w:rFonts w:cstheme="minorHAnsi"/>
        </w:rPr>
        <w:t>2025-03</w:t>
      </w:r>
      <w:r w:rsidR="003B4E4C" w:rsidRPr="00094157">
        <w:rPr>
          <w:rFonts w:cstheme="minorHAnsi"/>
        </w:rPr>
        <w:t xml:space="preserve"> (Attachment One-</w:t>
      </w:r>
      <w:r w:rsidR="003B5D68" w:rsidRPr="00094157">
        <w:rPr>
          <w:rFonts w:cstheme="minorHAnsi"/>
        </w:rPr>
        <w:t>O</w:t>
      </w:r>
      <w:r w:rsidR="003B4E4C" w:rsidRPr="00094157">
        <w:rPr>
          <w:rFonts w:cstheme="minorHAnsi"/>
        </w:rPr>
        <w:t>)</w:t>
      </w:r>
      <w:r w:rsidR="0011508C" w:rsidRPr="00094157">
        <w:rPr>
          <w:rFonts w:cstheme="minorHAnsi"/>
        </w:rPr>
        <w:t>.</w:t>
      </w:r>
      <w:r w:rsidR="007861D7" w:rsidRPr="00094157">
        <w:rPr>
          <w:rFonts w:cstheme="minorHAnsi"/>
        </w:rPr>
        <w:t xml:space="preserve"> </w:t>
      </w:r>
      <w:r w:rsidRPr="00094157">
        <w:rPr>
          <w:rFonts w:cstheme="minorHAnsi"/>
        </w:rPr>
        <w:t>The motion passed unanimously.</w:t>
      </w:r>
    </w:p>
    <w:bookmarkEnd w:id="7"/>
    <w:p w14:paraId="0D6094DB" w14:textId="77777777" w:rsidR="008D5605" w:rsidRPr="00094157" w:rsidRDefault="008D5605" w:rsidP="00094157">
      <w:pPr>
        <w:spacing w:after="0" w:line="240" w:lineRule="auto"/>
        <w:contextualSpacing/>
        <w:jc w:val="both"/>
      </w:pPr>
    </w:p>
    <w:p w14:paraId="608DC7AE" w14:textId="73CF14CB" w:rsidR="007F661D" w:rsidRPr="00094157" w:rsidRDefault="00CD1314" w:rsidP="00094157">
      <w:pPr>
        <w:pStyle w:val="ListParagraph"/>
        <w:numPr>
          <w:ilvl w:val="0"/>
          <w:numId w:val="1"/>
        </w:numPr>
        <w:spacing w:after="0" w:line="240" w:lineRule="auto"/>
        <w:jc w:val="both"/>
        <w:rPr>
          <w:rFonts w:cstheme="minorHAnsi"/>
          <w:u w:val="single"/>
        </w:rPr>
      </w:pPr>
      <w:r w:rsidRPr="00094157">
        <w:rPr>
          <w:rFonts w:cstheme="minorHAnsi"/>
          <w:u w:val="single"/>
        </w:rPr>
        <w:t>Review</w:t>
      </w:r>
      <w:r w:rsidR="001342CA" w:rsidRPr="00094157">
        <w:rPr>
          <w:rFonts w:cstheme="minorHAnsi"/>
          <w:u w:val="single"/>
        </w:rPr>
        <w:t xml:space="preserve">ed </w:t>
      </w:r>
      <w:r w:rsidRPr="00094157">
        <w:rPr>
          <w:rFonts w:cstheme="minorHAnsi"/>
          <w:u w:val="single"/>
        </w:rPr>
        <w:t>Comments on Exposed Items</w:t>
      </w:r>
    </w:p>
    <w:p w14:paraId="336F1E77" w14:textId="0C414767" w:rsidR="007F661D" w:rsidRPr="00094157" w:rsidRDefault="007F661D" w:rsidP="00094157">
      <w:pPr>
        <w:pStyle w:val="ListParagraph"/>
        <w:spacing w:after="0" w:line="240" w:lineRule="auto"/>
        <w:ind w:left="360"/>
        <w:jc w:val="both"/>
        <w:rPr>
          <w:rFonts w:cstheme="minorHAnsi"/>
          <w:u w:val="single"/>
        </w:rPr>
      </w:pPr>
    </w:p>
    <w:p w14:paraId="51782695" w14:textId="478BB65A" w:rsidR="005A5FDB" w:rsidRPr="00094157" w:rsidRDefault="005A5FDB" w:rsidP="00094157">
      <w:pPr>
        <w:spacing w:after="0" w:line="240" w:lineRule="auto"/>
        <w:contextualSpacing/>
        <w:jc w:val="both"/>
        <w:rPr>
          <w:rFonts w:eastAsia="Times New Roman" w:cstheme="minorHAnsi"/>
        </w:rPr>
      </w:pPr>
      <w:r w:rsidRPr="00094157">
        <w:rPr>
          <w:rFonts w:eastAsia="Times New Roman" w:cstheme="minorHAnsi"/>
        </w:rPr>
        <w:t>The Working Group reviewed comments received on previously exposed items (Attachment One-</w:t>
      </w:r>
      <w:r w:rsidR="00BA35F0" w:rsidRPr="00094157">
        <w:rPr>
          <w:rFonts w:eastAsia="Times New Roman" w:cstheme="minorHAnsi"/>
        </w:rPr>
        <w:t>E</w:t>
      </w:r>
      <w:r w:rsidRPr="00094157">
        <w:rPr>
          <w:rFonts w:eastAsia="Times New Roman" w:cstheme="minorHAnsi"/>
        </w:rPr>
        <w:t>).</w:t>
      </w:r>
    </w:p>
    <w:p w14:paraId="367668AD" w14:textId="77777777" w:rsidR="00974A05" w:rsidRPr="00094157" w:rsidRDefault="00974A05" w:rsidP="008F435C">
      <w:pPr>
        <w:spacing w:after="0" w:line="240" w:lineRule="auto"/>
        <w:contextualSpacing/>
        <w:jc w:val="both"/>
        <w:rPr>
          <w:rFonts w:cstheme="minorHAnsi"/>
          <w:u w:val="single"/>
        </w:rPr>
      </w:pPr>
    </w:p>
    <w:p w14:paraId="542DF10F" w14:textId="77777777" w:rsidR="008E5313" w:rsidRPr="00094157" w:rsidRDefault="008E5313" w:rsidP="00094157">
      <w:pPr>
        <w:pStyle w:val="ListParagraph"/>
        <w:keepNext/>
        <w:keepLines/>
        <w:widowControl w:val="0"/>
        <w:numPr>
          <w:ilvl w:val="0"/>
          <w:numId w:val="5"/>
        </w:numPr>
        <w:spacing w:after="0" w:line="240" w:lineRule="auto"/>
        <w:jc w:val="both"/>
        <w:rPr>
          <w:rFonts w:cstheme="minorHAnsi"/>
          <w:u w:val="single"/>
        </w:rPr>
      </w:pPr>
      <w:r w:rsidRPr="00094157">
        <w:rPr>
          <w:rFonts w:cstheme="minorHAnsi"/>
          <w:u w:val="single"/>
        </w:rPr>
        <w:lastRenderedPageBreak/>
        <w:t>Agenda Item 2024-06</w:t>
      </w:r>
    </w:p>
    <w:p w14:paraId="0185B354" w14:textId="77777777" w:rsidR="008E5313" w:rsidRPr="00094157" w:rsidRDefault="008E5313" w:rsidP="00094157">
      <w:pPr>
        <w:pStyle w:val="ListParagraph"/>
        <w:keepNext/>
        <w:keepLines/>
        <w:widowControl w:val="0"/>
        <w:spacing w:after="0" w:line="240" w:lineRule="auto"/>
        <w:jc w:val="both"/>
        <w:rPr>
          <w:rFonts w:cstheme="minorHAnsi"/>
          <w:u w:val="single"/>
        </w:rPr>
      </w:pPr>
    </w:p>
    <w:p w14:paraId="6EB512A8" w14:textId="77777777" w:rsidR="00E77E28" w:rsidRPr="00094157" w:rsidRDefault="008E5313" w:rsidP="00094157">
      <w:pPr>
        <w:pStyle w:val="BodyTextIndent"/>
        <w:keepNext/>
        <w:keepLines/>
        <w:spacing w:after="0" w:line="240" w:lineRule="auto"/>
        <w:ind w:left="0"/>
        <w:contextualSpacing/>
        <w:jc w:val="both"/>
        <w:rPr>
          <w:rFonts w:cstheme="minorHAnsi"/>
        </w:rPr>
      </w:pPr>
      <w:r w:rsidRPr="00094157">
        <w:rPr>
          <w:rFonts w:cstheme="minorHAnsi"/>
        </w:rPr>
        <w:t xml:space="preserve">Bruggeman directed the Working Group to agenda item </w:t>
      </w:r>
      <w:r w:rsidRPr="00094157">
        <w:rPr>
          <w:rFonts w:cstheme="minorHAnsi"/>
          <w:i/>
          <w:iCs/>
        </w:rPr>
        <w:t xml:space="preserve">2024-06: Risk Transfer Analysis of Combination Reinsurance Contracts. </w:t>
      </w:r>
      <w:r w:rsidRPr="00094157">
        <w:rPr>
          <w:rFonts w:cstheme="minorHAnsi"/>
        </w:rPr>
        <w:t xml:space="preserve">Marcotte stated that </w:t>
      </w:r>
      <w:r w:rsidR="00AD0B3D" w:rsidRPr="00094157">
        <w:rPr>
          <w:rFonts w:cstheme="minorHAnsi"/>
        </w:rPr>
        <w:t>i</w:t>
      </w:r>
      <w:r w:rsidR="003F1157" w:rsidRPr="00094157">
        <w:rPr>
          <w:rFonts w:cstheme="minorHAnsi"/>
        </w:rPr>
        <w:t>n June</w:t>
      </w:r>
      <w:r w:rsidR="009B344E" w:rsidRPr="00094157">
        <w:rPr>
          <w:rFonts w:cstheme="minorHAnsi"/>
        </w:rPr>
        <w:t xml:space="preserve"> 2025</w:t>
      </w:r>
      <w:r w:rsidR="003F1157" w:rsidRPr="00094157">
        <w:rPr>
          <w:rFonts w:cstheme="minorHAnsi"/>
        </w:rPr>
        <w:t xml:space="preserve">, the Working Group exposed revisions to </w:t>
      </w:r>
      <w:r w:rsidR="003F1157" w:rsidRPr="00094157">
        <w:rPr>
          <w:rFonts w:cstheme="minorHAnsi"/>
          <w:i/>
          <w:iCs/>
        </w:rPr>
        <w:t>SSAP No. 61</w:t>
      </w:r>
      <w:r w:rsidR="002C6C47" w:rsidRPr="00094157">
        <w:rPr>
          <w:rFonts w:cstheme="minorHAnsi"/>
          <w:i/>
          <w:iCs/>
        </w:rPr>
        <w:t>—Life, Deposit-Type and Accident and Health Reinsurance</w:t>
      </w:r>
      <w:r w:rsidR="003F1157" w:rsidRPr="00094157">
        <w:rPr>
          <w:rFonts w:cstheme="minorHAnsi"/>
        </w:rPr>
        <w:t xml:space="preserve"> and the question-and-answer guidance in Appendix A-791</w:t>
      </w:r>
      <w:r w:rsidR="00AD4B53" w:rsidRPr="00094157">
        <w:rPr>
          <w:rFonts w:cstheme="minorHAnsi"/>
        </w:rPr>
        <w:t>—</w:t>
      </w:r>
      <w:r w:rsidR="00AD4B53" w:rsidRPr="00094157">
        <w:rPr>
          <w:rFonts w:cstheme="minorHAnsi"/>
          <w:i/>
          <w:iCs/>
        </w:rPr>
        <w:t>Life and Health Reinsurance Agreements</w:t>
      </w:r>
      <w:r w:rsidR="003F1157" w:rsidRPr="00094157">
        <w:rPr>
          <w:rFonts w:cstheme="minorHAnsi"/>
        </w:rPr>
        <w:t xml:space="preserve">, both of which address life and health reinsurance agreements involving risk transfer and combination reinsurance contracts with interdependent features. </w:t>
      </w:r>
    </w:p>
    <w:p w14:paraId="3DEEF153" w14:textId="77777777" w:rsidR="00E77E28" w:rsidRPr="00094157" w:rsidRDefault="00E77E28" w:rsidP="008F435C">
      <w:pPr>
        <w:pStyle w:val="BodyTextIndent"/>
        <w:spacing w:after="0" w:line="240" w:lineRule="auto"/>
        <w:ind w:left="0"/>
        <w:contextualSpacing/>
        <w:jc w:val="both"/>
        <w:rPr>
          <w:rFonts w:cstheme="minorHAnsi"/>
        </w:rPr>
      </w:pPr>
    </w:p>
    <w:p w14:paraId="4ABBF4F5" w14:textId="79ED932F" w:rsidR="00EE64B7" w:rsidRPr="00094157" w:rsidRDefault="00B74F4B" w:rsidP="008F435C">
      <w:pPr>
        <w:pStyle w:val="BodyTextIndent"/>
        <w:spacing w:after="0" w:line="240" w:lineRule="auto"/>
        <w:ind w:left="0"/>
        <w:contextualSpacing/>
        <w:jc w:val="both"/>
        <w:rPr>
          <w:rFonts w:cstheme="minorHAnsi"/>
        </w:rPr>
      </w:pPr>
      <w:r>
        <w:rPr>
          <w:rFonts w:cstheme="minorHAnsi"/>
        </w:rPr>
        <w:t>Marcotte</w:t>
      </w:r>
      <w:r w:rsidR="003E7097" w:rsidRPr="00094157">
        <w:rPr>
          <w:rFonts w:cstheme="minorHAnsi"/>
        </w:rPr>
        <w:t xml:space="preserve"> stated that t</w:t>
      </w:r>
      <w:r w:rsidR="003F1157" w:rsidRPr="00094157">
        <w:rPr>
          <w:rFonts w:cstheme="minorHAnsi"/>
        </w:rPr>
        <w:t>he revisions to SSAP</w:t>
      </w:r>
      <w:r w:rsidR="003E7097" w:rsidRPr="00094157">
        <w:rPr>
          <w:rFonts w:cstheme="minorHAnsi"/>
        </w:rPr>
        <w:t xml:space="preserve"> No.</w:t>
      </w:r>
      <w:r w:rsidR="003F1157" w:rsidRPr="00094157">
        <w:rPr>
          <w:rFonts w:cstheme="minorHAnsi"/>
        </w:rPr>
        <w:t xml:space="preserve"> 61</w:t>
      </w:r>
      <w:r w:rsidR="003F1157" w:rsidRPr="00094157">
        <w:rPr>
          <w:rFonts w:cstheme="minorHAnsi"/>
          <w:i/>
          <w:iCs/>
        </w:rPr>
        <w:t xml:space="preserve"> </w:t>
      </w:r>
      <w:r w:rsidR="00717A00" w:rsidRPr="00094157">
        <w:rPr>
          <w:rFonts w:cstheme="minorHAnsi"/>
        </w:rPr>
        <w:t xml:space="preserve">were </w:t>
      </w:r>
      <w:r w:rsidR="003F1157" w:rsidRPr="00094157">
        <w:rPr>
          <w:rFonts w:cstheme="minorHAnsi"/>
        </w:rPr>
        <w:t xml:space="preserve">expanded from prior exposures, while the Q&amp;A guidance in Appendix A-791 </w:t>
      </w:r>
      <w:r w:rsidR="00717A00" w:rsidRPr="00094157">
        <w:rPr>
          <w:rFonts w:cstheme="minorHAnsi"/>
        </w:rPr>
        <w:t>was</w:t>
      </w:r>
      <w:r w:rsidR="003F1157" w:rsidRPr="00094157">
        <w:rPr>
          <w:rFonts w:cstheme="minorHAnsi"/>
        </w:rPr>
        <w:t xml:space="preserve"> exposed for the first time</w:t>
      </w:r>
      <w:r w:rsidR="00717A00" w:rsidRPr="00094157">
        <w:rPr>
          <w:rFonts w:cstheme="minorHAnsi"/>
        </w:rPr>
        <w:t xml:space="preserve"> in June 2025</w:t>
      </w:r>
      <w:r w:rsidR="003F1157" w:rsidRPr="00094157">
        <w:rPr>
          <w:rFonts w:cstheme="minorHAnsi"/>
        </w:rPr>
        <w:t xml:space="preserve">. </w:t>
      </w:r>
      <w:r w:rsidR="00062706" w:rsidRPr="00094157">
        <w:rPr>
          <w:rFonts w:cstheme="minorHAnsi"/>
        </w:rPr>
        <w:t>Marcotte stated that t</w:t>
      </w:r>
      <w:r w:rsidR="003F1157" w:rsidRPr="00094157">
        <w:rPr>
          <w:rFonts w:cstheme="minorHAnsi"/>
        </w:rPr>
        <w:t xml:space="preserve">he exposure clarifies that contracts with interdependent features must be evaluated in aggregate for risk transfer and emphasizes compliance with existing Appendix A-791 requirements. Specifically, contracts must not include provisions that could deprive the ceding insurer of surplus at the reinsurer’s option or automatically upon the occurrence of certain events. They also must not require repayments to the reinsurer for amounts other than income realized from the reinsured policies, nor contain any other conditions prohibited under Appendix A-791 related to risk transfer. </w:t>
      </w:r>
    </w:p>
    <w:p w14:paraId="4C26A3BF" w14:textId="77777777" w:rsidR="00EE64B7" w:rsidRPr="00094157" w:rsidRDefault="00EE64B7" w:rsidP="008F435C">
      <w:pPr>
        <w:pStyle w:val="BodyTextIndent"/>
        <w:spacing w:after="0" w:line="240" w:lineRule="auto"/>
        <w:ind w:left="0"/>
        <w:contextualSpacing/>
        <w:jc w:val="both"/>
        <w:rPr>
          <w:rFonts w:cstheme="minorHAnsi"/>
        </w:rPr>
      </w:pPr>
    </w:p>
    <w:p w14:paraId="57E3A4A9" w14:textId="64EDFD52" w:rsidR="00503287" w:rsidRPr="00094157" w:rsidRDefault="00B74F4B" w:rsidP="008F435C">
      <w:pPr>
        <w:pStyle w:val="BodyTextIndent"/>
        <w:spacing w:after="0" w:line="240" w:lineRule="auto"/>
        <w:ind w:left="0"/>
        <w:contextualSpacing/>
        <w:jc w:val="both"/>
        <w:rPr>
          <w:rFonts w:cstheme="minorHAnsi"/>
        </w:rPr>
      </w:pPr>
      <w:r>
        <w:rPr>
          <w:rFonts w:cstheme="minorHAnsi"/>
        </w:rPr>
        <w:t>Marcotte</w:t>
      </w:r>
      <w:r w:rsidR="00EE5DED" w:rsidRPr="00094157">
        <w:rPr>
          <w:rFonts w:cstheme="minorHAnsi"/>
        </w:rPr>
        <w:t xml:space="preserve"> stated that t</w:t>
      </w:r>
      <w:r w:rsidR="003F1157" w:rsidRPr="00094157">
        <w:rPr>
          <w:rFonts w:cstheme="minorHAnsi"/>
        </w:rPr>
        <w:t xml:space="preserve">he exposed Q&amp;A language further highlights that payments from surplus must not be possible at the reinsurer’s discretion or automatically triggered by events, meaning a liability must be established to absorb any such payments. It also notes that simply setting the </w:t>
      </w:r>
      <w:r w:rsidR="006F7C7B" w:rsidRPr="00094157">
        <w:rPr>
          <w:rFonts w:cstheme="minorHAnsi"/>
        </w:rPr>
        <w:t xml:space="preserve">YRT </w:t>
      </w:r>
      <w:r w:rsidR="003F1157" w:rsidRPr="00094157">
        <w:rPr>
          <w:rFonts w:cstheme="minorHAnsi"/>
        </w:rPr>
        <w:t xml:space="preserve">premium at or below the valuation net </w:t>
      </w:r>
      <w:r w:rsidR="00C85959" w:rsidRPr="00094157">
        <w:rPr>
          <w:rFonts w:cstheme="minorHAnsi"/>
        </w:rPr>
        <w:t xml:space="preserve">premium </w:t>
      </w:r>
      <w:r w:rsidR="003F1157" w:rsidRPr="00094157">
        <w:rPr>
          <w:rFonts w:cstheme="minorHAnsi"/>
        </w:rPr>
        <w:t xml:space="preserve">does not guarantee that </w:t>
      </w:r>
      <w:r w:rsidR="00C85959" w:rsidRPr="00094157">
        <w:rPr>
          <w:rFonts w:cstheme="minorHAnsi"/>
        </w:rPr>
        <w:t>deprivation of the ceding entit</w:t>
      </w:r>
      <w:r w:rsidR="00B71F49" w:rsidRPr="00094157">
        <w:rPr>
          <w:rFonts w:cstheme="minorHAnsi"/>
        </w:rPr>
        <w:t>y</w:t>
      </w:r>
      <w:r w:rsidR="00C85959" w:rsidRPr="00094157">
        <w:rPr>
          <w:rFonts w:cstheme="minorHAnsi"/>
        </w:rPr>
        <w:t xml:space="preserve">’s </w:t>
      </w:r>
      <w:r w:rsidR="003F1157" w:rsidRPr="00094157">
        <w:rPr>
          <w:rFonts w:cstheme="minorHAnsi"/>
        </w:rPr>
        <w:t xml:space="preserve">surplus payments </w:t>
      </w:r>
      <w:r w:rsidR="00C85959" w:rsidRPr="00094157">
        <w:rPr>
          <w:rFonts w:cstheme="minorHAnsi"/>
        </w:rPr>
        <w:t xml:space="preserve">has been </w:t>
      </w:r>
      <w:r w:rsidR="003F1157" w:rsidRPr="00094157">
        <w:rPr>
          <w:rFonts w:cstheme="minorHAnsi"/>
        </w:rPr>
        <w:t xml:space="preserve">avoided. </w:t>
      </w:r>
    </w:p>
    <w:p w14:paraId="7061E47A" w14:textId="77777777" w:rsidR="00503287" w:rsidRPr="00094157" w:rsidRDefault="00503287" w:rsidP="008F435C">
      <w:pPr>
        <w:pStyle w:val="BodyTextIndent"/>
        <w:spacing w:after="0" w:line="240" w:lineRule="auto"/>
        <w:ind w:left="0"/>
        <w:contextualSpacing/>
        <w:jc w:val="both"/>
        <w:rPr>
          <w:rFonts w:cstheme="minorHAnsi"/>
        </w:rPr>
      </w:pPr>
    </w:p>
    <w:p w14:paraId="013D600E" w14:textId="65C6202F" w:rsidR="008E5313" w:rsidRPr="00094157" w:rsidRDefault="00EE5DED" w:rsidP="008F435C">
      <w:pPr>
        <w:pStyle w:val="BodyTextIndent"/>
        <w:spacing w:after="0" w:line="240" w:lineRule="auto"/>
        <w:ind w:left="0"/>
        <w:contextualSpacing/>
        <w:jc w:val="both"/>
        <w:rPr>
          <w:rFonts w:cstheme="minorHAnsi"/>
        </w:rPr>
      </w:pPr>
      <w:r w:rsidRPr="00094157">
        <w:rPr>
          <w:rFonts w:cstheme="minorHAnsi"/>
        </w:rPr>
        <w:t>Marcotte state</w:t>
      </w:r>
      <w:r w:rsidR="00BB5A59" w:rsidRPr="00094157">
        <w:rPr>
          <w:rFonts w:cstheme="minorHAnsi"/>
        </w:rPr>
        <w:t>d</w:t>
      </w:r>
      <w:r w:rsidRPr="00094157">
        <w:rPr>
          <w:rFonts w:cstheme="minorHAnsi"/>
        </w:rPr>
        <w:t xml:space="preserve"> that t</w:t>
      </w:r>
      <w:r w:rsidR="003F1157" w:rsidRPr="00094157">
        <w:rPr>
          <w:rFonts w:cstheme="minorHAnsi"/>
        </w:rPr>
        <w:t>he revisions to SSAP</w:t>
      </w:r>
      <w:r w:rsidR="00FE501E" w:rsidRPr="00094157">
        <w:rPr>
          <w:rFonts w:cstheme="minorHAnsi"/>
        </w:rPr>
        <w:t xml:space="preserve"> No.</w:t>
      </w:r>
      <w:r w:rsidR="003F1157" w:rsidRPr="00094157">
        <w:rPr>
          <w:rFonts w:cstheme="minorHAnsi"/>
        </w:rPr>
        <w:t xml:space="preserve"> 61 are detailed </w:t>
      </w:r>
      <w:r w:rsidR="0013161B" w:rsidRPr="00094157">
        <w:rPr>
          <w:rFonts w:cstheme="minorHAnsi"/>
        </w:rPr>
        <w:t>and</w:t>
      </w:r>
      <w:r w:rsidR="003F1157" w:rsidRPr="00094157">
        <w:rPr>
          <w:rFonts w:cstheme="minorHAnsi"/>
        </w:rPr>
        <w:t xml:space="preserve"> </w:t>
      </w:r>
      <w:r w:rsidR="005132AE" w:rsidRPr="00094157">
        <w:rPr>
          <w:rFonts w:cstheme="minorHAnsi"/>
        </w:rPr>
        <w:t xml:space="preserve">that additional background and history are </w:t>
      </w:r>
      <w:r w:rsidR="003F1157" w:rsidRPr="00094157">
        <w:rPr>
          <w:rFonts w:cstheme="minorHAnsi"/>
        </w:rPr>
        <w:t xml:space="preserve">provided </w:t>
      </w:r>
      <w:r w:rsidR="003573AD" w:rsidRPr="00094157">
        <w:rPr>
          <w:rFonts w:cstheme="minorHAnsi"/>
        </w:rPr>
        <w:t>in the materials</w:t>
      </w:r>
      <w:r w:rsidR="003F1157" w:rsidRPr="00094157">
        <w:rPr>
          <w:rFonts w:cstheme="minorHAnsi"/>
        </w:rPr>
        <w:t xml:space="preserve">, including excerpts from the </w:t>
      </w:r>
      <w:r w:rsidR="002737BF" w:rsidRPr="00094157">
        <w:rPr>
          <w:rFonts w:cstheme="minorHAnsi"/>
        </w:rPr>
        <w:t>V</w:t>
      </w:r>
      <w:r w:rsidR="003F1157" w:rsidRPr="00094157">
        <w:rPr>
          <w:rFonts w:cstheme="minorHAnsi"/>
        </w:rPr>
        <w:t>aluation Analysis</w:t>
      </w:r>
      <w:r w:rsidR="002737BF" w:rsidRPr="00094157">
        <w:rPr>
          <w:rFonts w:cstheme="minorHAnsi"/>
        </w:rPr>
        <w:t xml:space="preserve"> (E)</w:t>
      </w:r>
      <w:r w:rsidR="003F1157" w:rsidRPr="00094157">
        <w:rPr>
          <w:rFonts w:cstheme="minorHAnsi"/>
        </w:rPr>
        <w:t xml:space="preserve"> Working Group referral. </w:t>
      </w:r>
      <w:r w:rsidR="005132AE" w:rsidRPr="00094157">
        <w:rPr>
          <w:rFonts w:cstheme="minorHAnsi"/>
        </w:rPr>
        <w:t>C</w:t>
      </w:r>
      <w:r w:rsidR="003F1157" w:rsidRPr="00094157">
        <w:rPr>
          <w:rFonts w:cstheme="minorHAnsi"/>
        </w:rPr>
        <w:t>omments from the ACLI are included</w:t>
      </w:r>
      <w:r w:rsidR="00C34392" w:rsidRPr="00094157">
        <w:rPr>
          <w:rFonts w:cstheme="minorHAnsi"/>
        </w:rPr>
        <w:t xml:space="preserve">. </w:t>
      </w:r>
      <w:r w:rsidR="00E04BEB" w:rsidRPr="00094157">
        <w:rPr>
          <w:rFonts w:cstheme="minorHAnsi"/>
        </w:rPr>
        <w:t xml:space="preserve">She stated that </w:t>
      </w:r>
      <w:r w:rsidR="003F1157" w:rsidRPr="00094157">
        <w:rPr>
          <w:rFonts w:cstheme="minorHAnsi"/>
        </w:rPr>
        <w:t xml:space="preserve">the </w:t>
      </w:r>
      <w:r w:rsidR="00FE501E" w:rsidRPr="00094157">
        <w:rPr>
          <w:rFonts w:cstheme="minorHAnsi"/>
        </w:rPr>
        <w:t xml:space="preserve">NAIC </w:t>
      </w:r>
      <w:r w:rsidR="003F1157" w:rsidRPr="00094157">
        <w:rPr>
          <w:rFonts w:cstheme="minorHAnsi"/>
        </w:rPr>
        <w:t>staff recommendation is to adopt the exposed revisions to SSAP</w:t>
      </w:r>
      <w:r w:rsidR="00FE501E" w:rsidRPr="00094157">
        <w:rPr>
          <w:rFonts w:cstheme="minorHAnsi"/>
        </w:rPr>
        <w:t xml:space="preserve"> No.</w:t>
      </w:r>
      <w:r w:rsidR="003F1157" w:rsidRPr="00094157">
        <w:rPr>
          <w:rFonts w:cstheme="minorHAnsi"/>
        </w:rPr>
        <w:t xml:space="preserve"> 61, including an editorial paragraph break </w:t>
      </w:r>
      <w:r w:rsidR="00B10F4D" w:rsidRPr="00094157">
        <w:rPr>
          <w:rFonts w:cstheme="minorHAnsi"/>
        </w:rPr>
        <w:t>that</w:t>
      </w:r>
      <w:r w:rsidR="00F43384" w:rsidRPr="00094157">
        <w:rPr>
          <w:rFonts w:cstheme="minorHAnsi"/>
        </w:rPr>
        <w:t xml:space="preserve"> divides SSAP No. 61, paragraph 17</w:t>
      </w:r>
      <w:r w:rsidR="001822F8">
        <w:rPr>
          <w:rFonts w:cstheme="minorHAnsi"/>
        </w:rPr>
        <w:t>.</w:t>
      </w:r>
      <w:r w:rsidR="00F43384" w:rsidRPr="00094157">
        <w:rPr>
          <w:rFonts w:cstheme="minorHAnsi"/>
        </w:rPr>
        <w:t>b</w:t>
      </w:r>
      <w:r w:rsidR="001822F8">
        <w:rPr>
          <w:rFonts w:cstheme="minorHAnsi"/>
        </w:rPr>
        <w:t>.</w:t>
      </w:r>
      <w:r w:rsidR="00B10F4D" w:rsidRPr="00094157">
        <w:rPr>
          <w:rFonts w:cstheme="minorHAnsi"/>
        </w:rPr>
        <w:t>,</w:t>
      </w:r>
      <w:r w:rsidR="00F43384" w:rsidRPr="00094157">
        <w:rPr>
          <w:rFonts w:cstheme="minorHAnsi"/>
        </w:rPr>
        <w:t xml:space="preserve"> into paragraph 17</w:t>
      </w:r>
      <w:r w:rsidR="001822F8">
        <w:rPr>
          <w:rFonts w:cstheme="minorHAnsi"/>
        </w:rPr>
        <w:t>.</w:t>
      </w:r>
      <w:r w:rsidR="00F43384" w:rsidRPr="00094157">
        <w:rPr>
          <w:rFonts w:cstheme="minorHAnsi"/>
        </w:rPr>
        <w:t>b</w:t>
      </w:r>
      <w:r w:rsidR="001822F8">
        <w:rPr>
          <w:rFonts w:cstheme="minorHAnsi"/>
        </w:rPr>
        <w:t>.</w:t>
      </w:r>
      <w:r w:rsidR="00F43384" w:rsidRPr="00094157">
        <w:rPr>
          <w:rFonts w:cstheme="minorHAnsi"/>
        </w:rPr>
        <w:t xml:space="preserve"> and 17</w:t>
      </w:r>
      <w:r w:rsidR="001822F8">
        <w:rPr>
          <w:rFonts w:cstheme="minorHAnsi"/>
        </w:rPr>
        <w:t>.</w:t>
      </w:r>
      <w:r w:rsidR="00F43384" w:rsidRPr="00094157">
        <w:rPr>
          <w:rFonts w:cstheme="minorHAnsi"/>
        </w:rPr>
        <w:t>c</w:t>
      </w:r>
      <w:r w:rsidR="001822F8">
        <w:rPr>
          <w:rFonts w:cstheme="minorHAnsi"/>
        </w:rPr>
        <w:t>.,</w:t>
      </w:r>
      <w:r w:rsidR="00445C68" w:rsidRPr="00094157">
        <w:rPr>
          <w:rFonts w:cstheme="minorHAnsi"/>
        </w:rPr>
        <w:t xml:space="preserve"> and</w:t>
      </w:r>
      <w:r w:rsidR="003F1157" w:rsidRPr="00094157">
        <w:rPr>
          <w:rFonts w:cstheme="minorHAnsi"/>
        </w:rPr>
        <w:t xml:space="preserve"> does not alter the substance of the wording. </w:t>
      </w:r>
      <w:r w:rsidR="00E710C3" w:rsidRPr="00094157">
        <w:rPr>
          <w:rFonts w:cstheme="minorHAnsi"/>
        </w:rPr>
        <w:t>T</w:t>
      </w:r>
      <w:r w:rsidR="003F1157" w:rsidRPr="00094157">
        <w:rPr>
          <w:rFonts w:cstheme="minorHAnsi"/>
        </w:rPr>
        <w:t xml:space="preserve">he ACLI supported the language in SSAP </w:t>
      </w:r>
      <w:r w:rsidR="00FE501E" w:rsidRPr="00094157">
        <w:rPr>
          <w:rFonts w:cstheme="minorHAnsi"/>
        </w:rPr>
        <w:t xml:space="preserve">No. </w:t>
      </w:r>
      <w:r w:rsidR="003F1157" w:rsidRPr="00094157">
        <w:rPr>
          <w:rFonts w:cstheme="minorHAnsi"/>
        </w:rPr>
        <w:t xml:space="preserve">61 and suggested only </w:t>
      </w:r>
      <w:r w:rsidR="00D32651" w:rsidRPr="00094157">
        <w:rPr>
          <w:rFonts w:cstheme="minorHAnsi"/>
        </w:rPr>
        <w:t xml:space="preserve">the paragraph break </w:t>
      </w:r>
      <w:r w:rsidR="003F1157" w:rsidRPr="00094157">
        <w:rPr>
          <w:rFonts w:cstheme="minorHAnsi"/>
        </w:rPr>
        <w:t xml:space="preserve">formatting change. </w:t>
      </w:r>
      <w:r w:rsidR="00FF04B1" w:rsidRPr="00094157">
        <w:rPr>
          <w:rFonts w:cstheme="minorHAnsi"/>
        </w:rPr>
        <w:t>NAIC s</w:t>
      </w:r>
      <w:r w:rsidR="003F1157" w:rsidRPr="00094157">
        <w:rPr>
          <w:rFonts w:cstheme="minorHAnsi"/>
        </w:rPr>
        <w:t xml:space="preserve">taff also </w:t>
      </w:r>
      <w:r w:rsidR="00BB5A59" w:rsidRPr="00094157">
        <w:rPr>
          <w:rFonts w:cstheme="minorHAnsi"/>
        </w:rPr>
        <w:t>recommend</w:t>
      </w:r>
      <w:r w:rsidR="003F1157" w:rsidRPr="00094157">
        <w:rPr>
          <w:rFonts w:cstheme="minorHAnsi"/>
        </w:rPr>
        <w:t xml:space="preserve"> adopting the exposed revisions to Appendix A-791 without incorporating the ACLI’s proposed revisions or footnotes into the body of the agenda item. </w:t>
      </w:r>
      <w:r w:rsidR="00BB5A59" w:rsidRPr="00094157">
        <w:rPr>
          <w:rFonts w:cstheme="minorHAnsi"/>
        </w:rPr>
        <w:t xml:space="preserve">Marcotte stated that </w:t>
      </w:r>
      <w:r w:rsidR="003F1157" w:rsidRPr="00094157">
        <w:rPr>
          <w:rFonts w:cstheme="minorHAnsi"/>
        </w:rPr>
        <w:t>NAIC staff has proposed Dec</w:t>
      </w:r>
      <w:r w:rsidR="0027329A" w:rsidRPr="00094157">
        <w:rPr>
          <w:rFonts w:cstheme="minorHAnsi"/>
        </w:rPr>
        <w:t>.</w:t>
      </w:r>
      <w:r w:rsidR="003F1157" w:rsidRPr="00094157">
        <w:rPr>
          <w:rFonts w:cstheme="minorHAnsi"/>
        </w:rPr>
        <w:t xml:space="preserve"> 31, 2025</w:t>
      </w:r>
      <w:r w:rsidR="0084795F" w:rsidRPr="00094157">
        <w:rPr>
          <w:rFonts w:cstheme="minorHAnsi"/>
        </w:rPr>
        <w:t>,</w:t>
      </w:r>
      <w:r w:rsidR="00BB5A59" w:rsidRPr="00094157">
        <w:rPr>
          <w:rFonts w:cstheme="minorHAnsi"/>
        </w:rPr>
        <w:t xml:space="preserve"> as the effective date</w:t>
      </w:r>
      <w:r w:rsidR="003F1157" w:rsidRPr="00094157">
        <w:rPr>
          <w:rFonts w:cstheme="minorHAnsi"/>
        </w:rPr>
        <w:t>, given that discussions began in March 2024</w:t>
      </w:r>
      <w:r w:rsidR="0027329A" w:rsidRPr="00094157">
        <w:rPr>
          <w:rFonts w:cstheme="minorHAnsi"/>
        </w:rPr>
        <w:t>;</w:t>
      </w:r>
      <w:r w:rsidR="00BB5A59" w:rsidRPr="00094157">
        <w:rPr>
          <w:rFonts w:cstheme="minorHAnsi"/>
        </w:rPr>
        <w:t xml:space="preserve"> h</w:t>
      </w:r>
      <w:r w:rsidR="003F1157" w:rsidRPr="00094157">
        <w:rPr>
          <w:rFonts w:cstheme="minorHAnsi"/>
        </w:rPr>
        <w:t xml:space="preserve">owever, Working Group </w:t>
      </w:r>
      <w:r w:rsidR="00216380" w:rsidRPr="00094157">
        <w:rPr>
          <w:rFonts w:cstheme="minorHAnsi"/>
        </w:rPr>
        <w:t xml:space="preserve">feedback </w:t>
      </w:r>
      <w:r w:rsidR="003F1157" w:rsidRPr="00094157">
        <w:rPr>
          <w:rFonts w:cstheme="minorHAnsi"/>
        </w:rPr>
        <w:t xml:space="preserve">on the effective date </w:t>
      </w:r>
      <w:r w:rsidR="00216380" w:rsidRPr="00094157">
        <w:rPr>
          <w:rFonts w:cstheme="minorHAnsi"/>
        </w:rPr>
        <w:t>is</w:t>
      </w:r>
      <w:r w:rsidR="003F1157" w:rsidRPr="00094157">
        <w:rPr>
          <w:rFonts w:cstheme="minorHAnsi"/>
        </w:rPr>
        <w:t xml:space="preserve"> requested.</w:t>
      </w:r>
    </w:p>
    <w:p w14:paraId="2E96C335" w14:textId="77777777" w:rsidR="003C4CAE" w:rsidRPr="00094157" w:rsidRDefault="003C4CAE" w:rsidP="008F435C">
      <w:pPr>
        <w:pStyle w:val="BodyTextIndent"/>
        <w:spacing w:after="0" w:line="240" w:lineRule="auto"/>
        <w:ind w:left="0"/>
        <w:contextualSpacing/>
        <w:jc w:val="both"/>
        <w:rPr>
          <w:rFonts w:cstheme="minorHAnsi"/>
        </w:rPr>
      </w:pPr>
    </w:p>
    <w:p w14:paraId="5C6640BB" w14:textId="2D3BCC53" w:rsidR="0068680A" w:rsidRPr="00094157" w:rsidRDefault="003C4CAE" w:rsidP="008F435C">
      <w:pPr>
        <w:spacing w:after="0" w:line="240" w:lineRule="auto"/>
        <w:contextualSpacing/>
        <w:jc w:val="both"/>
        <w:rPr>
          <w:rFonts w:cstheme="minorHAnsi"/>
        </w:rPr>
      </w:pPr>
      <w:r w:rsidRPr="00094157">
        <w:rPr>
          <w:rFonts w:cstheme="minorHAnsi"/>
        </w:rPr>
        <w:t xml:space="preserve">Bruggeman stated that the recommendations presented are consistent with the exposure, but the Working Group needs to engage in further discussion around effective dates, likely involving two distinct considerations. First, the Working Group needs to determine the applicable dates for the contracts themselves, whether based on when they were signed, amended, or otherwise modified. </w:t>
      </w:r>
      <w:r w:rsidR="0068680A" w:rsidRPr="00094157">
        <w:rPr>
          <w:rFonts w:cstheme="minorHAnsi"/>
        </w:rPr>
        <w:t>T</w:t>
      </w:r>
      <w:r w:rsidRPr="00094157">
        <w:rPr>
          <w:rFonts w:cstheme="minorHAnsi"/>
        </w:rPr>
        <w:t xml:space="preserve">his raises the question of how far back companies should be expected to evaluate risk transfer. </w:t>
      </w:r>
    </w:p>
    <w:p w14:paraId="7F47E063" w14:textId="77777777" w:rsidR="0068680A" w:rsidRPr="00094157" w:rsidRDefault="0068680A" w:rsidP="008F435C">
      <w:pPr>
        <w:spacing w:after="0" w:line="240" w:lineRule="auto"/>
        <w:contextualSpacing/>
        <w:jc w:val="both"/>
        <w:rPr>
          <w:rFonts w:cstheme="minorHAnsi"/>
        </w:rPr>
      </w:pPr>
    </w:p>
    <w:p w14:paraId="0E85F66A" w14:textId="0E1DA404" w:rsidR="006C65D5" w:rsidRPr="00094157" w:rsidRDefault="003C4CAE" w:rsidP="008F435C">
      <w:pPr>
        <w:spacing w:after="0" w:line="240" w:lineRule="auto"/>
        <w:contextualSpacing/>
        <w:jc w:val="both"/>
        <w:rPr>
          <w:rFonts w:cstheme="minorHAnsi"/>
        </w:rPr>
      </w:pPr>
      <w:r w:rsidRPr="00094157">
        <w:rPr>
          <w:rFonts w:cstheme="minorHAnsi"/>
        </w:rPr>
        <w:t>Second, the Working Group needs to establish the first reporting date by which these considerations must be reflected, ensuring that all relevant factors are considered. He stated that regulators have long recognized that the intent has always been to ensure that, when risk is transferred, credit for reinsurance is appropriately applied. If there have been inconsistencies or misinterpretations, this effort aims to realign understanding and practice. He s</w:t>
      </w:r>
      <w:r w:rsidR="0068680A" w:rsidRPr="00094157">
        <w:rPr>
          <w:rFonts w:cstheme="minorHAnsi"/>
        </w:rPr>
        <w:t xml:space="preserve">aid </w:t>
      </w:r>
      <w:r w:rsidRPr="00094157">
        <w:rPr>
          <w:rFonts w:cstheme="minorHAnsi"/>
        </w:rPr>
        <w:t xml:space="preserve">it makes sense, therefore, to discuss a first reporting period that allows companies to correct any prior misapplications or to engage with their domestic regulators as needed. Regarding existing contracts, the key concept is that risk transfer should be evaluated at the time a contract is signed, or amended, and then reassessed during the first significant reporting period, such as year-end, when external parties are reviewing the filings. He stated that, after that initial review, ongoing risk transfer evaluations may not be necessary unless circumstances </w:t>
      </w:r>
      <w:r w:rsidRPr="00094157">
        <w:rPr>
          <w:rFonts w:cstheme="minorHAnsi"/>
        </w:rPr>
        <w:lastRenderedPageBreak/>
        <w:t xml:space="preserve">change. However, at every reporting period, companies must ensure that reinsurance credit is taken appropriately based on the actual risk transferred. </w:t>
      </w:r>
    </w:p>
    <w:p w14:paraId="09624907" w14:textId="77777777" w:rsidR="006C65D5" w:rsidRPr="00094157" w:rsidRDefault="006C65D5" w:rsidP="008F435C">
      <w:pPr>
        <w:spacing w:after="0" w:line="240" w:lineRule="auto"/>
        <w:contextualSpacing/>
        <w:jc w:val="both"/>
        <w:rPr>
          <w:rFonts w:cstheme="minorHAnsi"/>
        </w:rPr>
      </w:pPr>
    </w:p>
    <w:p w14:paraId="671B83D5" w14:textId="7DA33E03" w:rsidR="00E76DE9" w:rsidRPr="00094157" w:rsidRDefault="003C4CAE" w:rsidP="008F435C">
      <w:pPr>
        <w:spacing w:after="0" w:line="240" w:lineRule="auto"/>
        <w:contextualSpacing/>
        <w:jc w:val="both"/>
        <w:rPr>
          <w:rFonts w:cstheme="minorHAnsi"/>
        </w:rPr>
      </w:pPr>
      <w:r w:rsidRPr="00094157">
        <w:rPr>
          <w:rFonts w:cstheme="minorHAnsi"/>
        </w:rPr>
        <w:t xml:space="preserve">Bruggeman stated that the identification of risk transfer is governed by the </w:t>
      </w:r>
      <w:r w:rsidRPr="00094157">
        <w:rPr>
          <w:rFonts w:cstheme="minorHAnsi"/>
          <w:i/>
          <w:iCs/>
        </w:rPr>
        <w:t>Life and Health Reinsurance Agreements Mode</w:t>
      </w:r>
      <w:r w:rsidR="00B209E9" w:rsidRPr="00094157">
        <w:rPr>
          <w:rFonts w:cstheme="minorHAnsi"/>
          <w:i/>
          <w:iCs/>
        </w:rPr>
        <w:t>l</w:t>
      </w:r>
      <w:r w:rsidRPr="00094157">
        <w:rPr>
          <w:rFonts w:cstheme="minorHAnsi"/>
          <w:i/>
          <w:iCs/>
        </w:rPr>
        <w:t xml:space="preserve"> Regulation</w:t>
      </w:r>
      <w:r w:rsidRPr="00094157">
        <w:rPr>
          <w:rFonts w:cstheme="minorHAnsi"/>
        </w:rPr>
        <w:t xml:space="preserve"> (Model #791), which has been adopted as a rule or law in every state. Model #791 remains applicable, and statutory accounting principles require that if risk is transferred, </w:t>
      </w:r>
      <w:r w:rsidR="00B209E9" w:rsidRPr="00094157">
        <w:rPr>
          <w:rFonts w:cstheme="minorHAnsi"/>
        </w:rPr>
        <w:t xml:space="preserve">an </w:t>
      </w:r>
      <w:r w:rsidRPr="00094157">
        <w:rPr>
          <w:rFonts w:cstheme="minorHAnsi"/>
        </w:rPr>
        <w:t xml:space="preserve">appropriate reserve credit must be taken. If no risk is transferred, deposit accounting or non-proportional accounting should be applied. He stated that this is the natural flow of the evaluation process, and it must be followed consistently at each reporting period. </w:t>
      </w:r>
    </w:p>
    <w:p w14:paraId="113E7C3D" w14:textId="7B6546E2" w:rsidR="00B00EC3" w:rsidRPr="00094157" w:rsidRDefault="00B74F4B" w:rsidP="008F435C">
      <w:pPr>
        <w:spacing w:after="0" w:line="240" w:lineRule="auto"/>
        <w:contextualSpacing/>
        <w:jc w:val="both"/>
        <w:rPr>
          <w:rFonts w:cstheme="minorHAnsi"/>
        </w:rPr>
      </w:pPr>
      <w:r>
        <w:rPr>
          <w:rFonts w:cstheme="minorHAnsi"/>
        </w:rPr>
        <w:t>Bruggeman</w:t>
      </w:r>
      <w:r w:rsidR="00E76DE9" w:rsidRPr="00094157">
        <w:rPr>
          <w:rFonts w:cstheme="minorHAnsi"/>
        </w:rPr>
        <w:t xml:space="preserve"> said</w:t>
      </w:r>
      <w:r w:rsidR="003C4CAE" w:rsidRPr="00094157">
        <w:rPr>
          <w:rFonts w:cstheme="minorHAnsi"/>
        </w:rPr>
        <w:t xml:space="preserve"> the Valuation Analysis (E) Working Group originally raised this issue in 2023, and it may relate to contracts from 2022. He s</w:t>
      </w:r>
      <w:r w:rsidR="00E76DE9" w:rsidRPr="00094157">
        <w:rPr>
          <w:rFonts w:cstheme="minorHAnsi"/>
        </w:rPr>
        <w:t xml:space="preserve">aid that </w:t>
      </w:r>
      <w:r w:rsidR="003C4CAE" w:rsidRPr="00094157">
        <w:rPr>
          <w:rFonts w:cstheme="minorHAnsi"/>
        </w:rPr>
        <w:t xml:space="preserve">whether it makes sense to evaluate contracts prior to that is a valid question. </w:t>
      </w:r>
      <w:r w:rsidR="00E76DE9" w:rsidRPr="00094157">
        <w:rPr>
          <w:rFonts w:cstheme="minorHAnsi"/>
        </w:rPr>
        <w:t>W</w:t>
      </w:r>
      <w:r w:rsidR="003C4CAE" w:rsidRPr="00094157">
        <w:rPr>
          <w:rFonts w:cstheme="minorHAnsi"/>
        </w:rPr>
        <w:t>hile there is a natural inclination among accountants and actuaries to ensure accuracy and compliance, it may not be practical to require companies to re-examine every co</w:t>
      </w:r>
      <w:r w:rsidR="00B22243">
        <w:rPr>
          <w:rFonts w:cstheme="minorHAnsi"/>
        </w:rPr>
        <w:t xml:space="preserve">insurance-YRT </w:t>
      </w:r>
      <w:r w:rsidR="003C4CAE" w:rsidRPr="00094157">
        <w:rPr>
          <w:rFonts w:cstheme="minorHAnsi"/>
        </w:rPr>
        <w:t xml:space="preserve">reinsurance agreement from the past decade. Technically, statutory accounting and the model would suggest that all existing contracts should be reviewed. He stated that from a practical standpoint, if risk transfer evaluations were properly conducted at the time, it may not be necessary to revisit older agreements. </w:t>
      </w:r>
    </w:p>
    <w:p w14:paraId="61A1FE7A" w14:textId="77777777" w:rsidR="00B00EC3" w:rsidRPr="00094157" w:rsidRDefault="00B00EC3" w:rsidP="008F435C">
      <w:pPr>
        <w:spacing w:after="0" w:line="240" w:lineRule="auto"/>
        <w:contextualSpacing/>
        <w:jc w:val="both"/>
        <w:rPr>
          <w:rFonts w:cstheme="minorHAnsi"/>
        </w:rPr>
      </w:pPr>
    </w:p>
    <w:p w14:paraId="113A1107" w14:textId="7D3959C1" w:rsidR="003C4CAE" w:rsidRPr="00094157" w:rsidRDefault="00B00EC3" w:rsidP="008F435C">
      <w:pPr>
        <w:spacing w:after="0" w:line="240" w:lineRule="auto"/>
        <w:contextualSpacing/>
        <w:jc w:val="both"/>
        <w:rPr>
          <w:rFonts w:cstheme="minorHAnsi"/>
        </w:rPr>
      </w:pPr>
      <w:r w:rsidRPr="00094157">
        <w:rPr>
          <w:rFonts w:cstheme="minorHAnsi"/>
        </w:rPr>
        <w:t>A</w:t>
      </w:r>
      <w:r w:rsidR="003C4CAE" w:rsidRPr="00094157">
        <w:rPr>
          <w:rFonts w:cstheme="minorHAnsi"/>
        </w:rPr>
        <w:t xml:space="preserve">s Chair of the Working Group, </w:t>
      </w:r>
      <w:r w:rsidRPr="00094157">
        <w:rPr>
          <w:rFonts w:cstheme="minorHAnsi"/>
        </w:rPr>
        <w:t>Bruggeman said he</w:t>
      </w:r>
      <w:r w:rsidR="003C4CAE" w:rsidRPr="00094157">
        <w:rPr>
          <w:rFonts w:cstheme="minorHAnsi"/>
        </w:rPr>
        <w:t xml:space="preserve"> is open to discussing a reasonable cutoff period, such as Jan</w:t>
      </w:r>
      <w:r w:rsidRPr="00094157">
        <w:rPr>
          <w:rFonts w:cstheme="minorHAnsi"/>
        </w:rPr>
        <w:t>.</w:t>
      </w:r>
      <w:r w:rsidR="003C4CAE" w:rsidRPr="00094157">
        <w:rPr>
          <w:rFonts w:cstheme="minorHAnsi"/>
        </w:rPr>
        <w:t xml:space="preserve"> 1, 2022, or Jan</w:t>
      </w:r>
      <w:r w:rsidRPr="00094157">
        <w:rPr>
          <w:rFonts w:cstheme="minorHAnsi"/>
        </w:rPr>
        <w:t>.</w:t>
      </w:r>
      <w:r w:rsidR="003C4CAE" w:rsidRPr="00094157">
        <w:rPr>
          <w:rFonts w:cstheme="minorHAnsi"/>
        </w:rPr>
        <w:t xml:space="preserve"> 1, 2023, as a starting point for evaluation. He stated that while this approach may be difficult to codify within statutory accounting, it is a conversation worth having. He stated that if this becomes a policy decision, it may be appropriate for the Accounting Practices and </w:t>
      </w:r>
      <w:r w:rsidR="00F60F33" w:rsidRPr="00094157">
        <w:rPr>
          <w:rFonts w:cstheme="minorHAnsi"/>
        </w:rPr>
        <w:t>Procedures</w:t>
      </w:r>
      <w:r w:rsidR="003C4CAE" w:rsidRPr="00094157">
        <w:rPr>
          <w:rFonts w:cstheme="minorHAnsi"/>
        </w:rPr>
        <w:t xml:space="preserve"> </w:t>
      </w:r>
      <w:r w:rsidR="00F60F33" w:rsidRPr="00094157">
        <w:rPr>
          <w:rFonts w:cstheme="minorHAnsi"/>
        </w:rPr>
        <w:t xml:space="preserve">(E) </w:t>
      </w:r>
      <w:r w:rsidR="003C4CAE" w:rsidRPr="00094157">
        <w:rPr>
          <w:rFonts w:cstheme="minorHAnsi"/>
        </w:rPr>
        <w:t xml:space="preserve">Task Force or the Financial Condition (E) Committee to weigh in and determine whether adjustments are needed beyond the technical scope of the Working Group. He stated that ultimately, the farther back companies are expected to look, the more time they may need to complete their evaluations and prepare for their first reporting under the </w:t>
      </w:r>
      <w:r w:rsidR="00470E7B" w:rsidRPr="00094157">
        <w:rPr>
          <w:rFonts w:cstheme="minorHAnsi"/>
        </w:rPr>
        <w:t>clarified</w:t>
      </w:r>
      <w:r w:rsidR="003C4CAE" w:rsidRPr="00094157">
        <w:rPr>
          <w:rFonts w:cstheme="minorHAnsi"/>
        </w:rPr>
        <w:t xml:space="preserve"> guidance.</w:t>
      </w:r>
    </w:p>
    <w:p w14:paraId="4B8101F5" w14:textId="77777777" w:rsidR="008E5313" w:rsidRPr="00094157" w:rsidRDefault="008E5313" w:rsidP="008F435C">
      <w:pPr>
        <w:spacing w:after="0" w:line="240" w:lineRule="auto"/>
        <w:contextualSpacing/>
        <w:jc w:val="both"/>
        <w:rPr>
          <w:rFonts w:cstheme="minorHAnsi"/>
          <w:u w:val="single"/>
        </w:rPr>
      </w:pPr>
    </w:p>
    <w:p w14:paraId="1C2BBA72" w14:textId="7A50D38F" w:rsidR="00B44814" w:rsidRPr="00094157" w:rsidRDefault="00B74F4B" w:rsidP="008F435C">
      <w:pPr>
        <w:spacing w:after="0" w:line="240" w:lineRule="auto"/>
        <w:contextualSpacing/>
        <w:jc w:val="both"/>
        <w:rPr>
          <w:rFonts w:cstheme="minorHAnsi"/>
        </w:rPr>
      </w:pPr>
      <w:r>
        <w:rPr>
          <w:rFonts w:cstheme="minorHAnsi"/>
        </w:rPr>
        <w:t>Hemphill</w:t>
      </w:r>
      <w:r w:rsidR="00D818B4" w:rsidRPr="00094157">
        <w:rPr>
          <w:rFonts w:cstheme="minorHAnsi"/>
        </w:rPr>
        <w:t xml:space="preserve"> stated </w:t>
      </w:r>
      <w:r w:rsidR="004D156B" w:rsidRPr="00094157">
        <w:rPr>
          <w:rFonts w:cstheme="minorHAnsi"/>
        </w:rPr>
        <w:t xml:space="preserve">that one consideration that comes to mind is the practical impact on states if multiple effective dates were introduced. </w:t>
      </w:r>
      <w:r w:rsidR="0078078A" w:rsidRPr="00094157">
        <w:rPr>
          <w:rFonts w:cstheme="minorHAnsi"/>
        </w:rPr>
        <w:t>The Working Group</w:t>
      </w:r>
      <w:r w:rsidR="004D156B" w:rsidRPr="00094157">
        <w:rPr>
          <w:rFonts w:cstheme="minorHAnsi"/>
        </w:rPr>
        <w:t xml:space="preserve"> generally approached this issue as a clarification rather than a fundamental change. </w:t>
      </w:r>
      <w:r>
        <w:rPr>
          <w:rFonts w:cstheme="minorHAnsi"/>
        </w:rPr>
        <w:t>Sh</w:t>
      </w:r>
      <w:r w:rsidR="00C2548E" w:rsidRPr="00094157">
        <w:rPr>
          <w:rFonts w:cstheme="minorHAnsi"/>
        </w:rPr>
        <w:t>e asked</w:t>
      </w:r>
      <w:r w:rsidR="004D156B" w:rsidRPr="00094157">
        <w:rPr>
          <w:rFonts w:cstheme="minorHAnsi"/>
        </w:rPr>
        <w:t xml:space="preserve"> if a state </w:t>
      </w:r>
      <w:r w:rsidR="00A1792D" w:rsidRPr="00094157">
        <w:rPr>
          <w:rFonts w:cstheme="minorHAnsi"/>
        </w:rPr>
        <w:t>were</w:t>
      </w:r>
      <w:r w:rsidR="004D156B" w:rsidRPr="00094157">
        <w:rPr>
          <w:rFonts w:cstheme="minorHAnsi"/>
        </w:rPr>
        <w:t xml:space="preserve"> already engaged in discussions or evaluating a situation that does</w:t>
      </w:r>
      <w:r w:rsidR="0078078A" w:rsidRPr="00094157">
        <w:rPr>
          <w:rFonts w:cstheme="minorHAnsi"/>
        </w:rPr>
        <w:t xml:space="preserve"> not</w:t>
      </w:r>
      <w:r w:rsidR="004D156B" w:rsidRPr="00094157">
        <w:rPr>
          <w:rFonts w:cstheme="minorHAnsi"/>
        </w:rPr>
        <w:t xml:space="preserve"> align with a newly proposed date, </w:t>
      </w:r>
      <w:r w:rsidR="00C2548E" w:rsidRPr="00094157">
        <w:rPr>
          <w:rFonts w:cstheme="minorHAnsi"/>
        </w:rPr>
        <w:t>if</w:t>
      </w:r>
      <w:r w:rsidR="004D156B" w:rsidRPr="00094157">
        <w:rPr>
          <w:rFonts w:cstheme="minorHAnsi"/>
        </w:rPr>
        <w:t xml:space="preserve"> that </w:t>
      </w:r>
      <w:r w:rsidR="00C2548E" w:rsidRPr="00094157">
        <w:rPr>
          <w:rFonts w:cstheme="minorHAnsi"/>
        </w:rPr>
        <w:t xml:space="preserve">would </w:t>
      </w:r>
      <w:r w:rsidR="004D156B" w:rsidRPr="00094157">
        <w:rPr>
          <w:rFonts w:cstheme="minorHAnsi"/>
        </w:rPr>
        <w:t>somehow preempt the state's authority or its interpretation of existing requirements</w:t>
      </w:r>
      <w:r w:rsidR="00B44814" w:rsidRPr="00094157">
        <w:rPr>
          <w:rFonts w:cstheme="minorHAnsi"/>
        </w:rPr>
        <w:t xml:space="preserve">. </w:t>
      </w:r>
      <w:r>
        <w:rPr>
          <w:rFonts w:cstheme="minorHAnsi"/>
        </w:rPr>
        <w:t>Sh</w:t>
      </w:r>
      <w:r w:rsidR="00B44814" w:rsidRPr="00094157">
        <w:rPr>
          <w:rFonts w:cstheme="minorHAnsi"/>
        </w:rPr>
        <w:t>e said this</w:t>
      </w:r>
      <w:r w:rsidR="0078078A" w:rsidRPr="00094157">
        <w:rPr>
          <w:rFonts w:cstheme="minorHAnsi"/>
        </w:rPr>
        <w:t xml:space="preserve"> is</w:t>
      </w:r>
      <w:r w:rsidR="004D156B" w:rsidRPr="00094157">
        <w:rPr>
          <w:rFonts w:cstheme="minorHAnsi"/>
        </w:rPr>
        <w:t xml:space="preserve"> a difficult dynamic to navigate. When the edit is intended to clarify, it raises questions about what grandfathering would even mean in this context. </w:t>
      </w:r>
      <w:r w:rsidR="00B44814" w:rsidRPr="00094157">
        <w:rPr>
          <w:rFonts w:cstheme="minorHAnsi"/>
        </w:rPr>
        <w:t>B</w:t>
      </w:r>
      <w:r w:rsidR="004D156B" w:rsidRPr="00094157">
        <w:rPr>
          <w:rFonts w:cstheme="minorHAnsi"/>
        </w:rPr>
        <w:t xml:space="preserve">ased on the existing requirements, many states would likely reach the same conclusions as they would under the revised guidance. </w:t>
      </w:r>
      <w:r w:rsidR="005550F5">
        <w:rPr>
          <w:rFonts w:cstheme="minorHAnsi"/>
        </w:rPr>
        <w:t>Sh</w:t>
      </w:r>
      <w:r w:rsidR="00B44814" w:rsidRPr="00094157">
        <w:rPr>
          <w:rFonts w:cstheme="minorHAnsi"/>
        </w:rPr>
        <w:t>e asked what it implies when discussing two dates in terms of regulatory interpretation and implementation.</w:t>
      </w:r>
    </w:p>
    <w:p w14:paraId="06D34910" w14:textId="77777777" w:rsidR="00D818B4" w:rsidRPr="00094157" w:rsidRDefault="00D818B4" w:rsidP="008F435C">
      <w:pPr>
        <w:spacing w:after="0" w:line="240" w:lineRule="auto"/>
        <w:contextualSpacing/>
        <w:jc w:val="both"/>
        <w:rPr>
          <w:rFonts w:cstheme="minorHAnsi"/>
        </w:rPr>
      </w:pPr>
    </w:p>
    <w:p w14:paraId="7D07CF12" w14:textId="3345A7A7" w:rsidR="00D818B4" w:rsidRPr="00094157" w:rsidRDefault="004079C8" w:rsidP="008F435C">
      <w:pPr>
        <w:spacing w:after="0" w:line="240" w:lineRule="auto"/>
        <w:contextualSpacing/>
        <w:jc w:val="both"/>
        <w:rPr>
          <w:rFonts w:cstheme="minorHAnsi"/>
        </w:rPr>
      </w:pPr>
      <w:r w:rsidRPr="00094157">
        <w:rPr>
          <w:rFonts w:cstheme="minorHAnsi"/>
        </w:rPr>
        <w:t xml:space="preserve">Hemphill </w:t>
      </w:r>
      <w:r w:rsidR="00D351BE" w:rsidRPr="00094157">
        <w:rPr>
          <w:rFonts w:cstheme="minorHAnsi"/>
        </w:rPr>
        <w:t>said</w:t>
      </w:r>
      <w:r w:rsidRPr="00094157">
        <w:rPr>
          <w:rFonts w:cstheme="minorHAnsi"/>
        </w:rPr>
        <w:t xml:space="preserve"> another concern is that setting a fixed date could lead to inconsistencies with how states conduct their supervisory responsibilities. She stated that not every coinsurance with yearly renewable term (</w:t>
      </w:r>
      <w:r w:rsidR="0047003B" w:rsidRPr="00094157">
        <w:rPr>
          <w:rFonts w:cstheme="minorHAnsi"/>
        </w:rPr>
        <w:t>c</w:t>
      </w:r>
      <w:r w:rsidRPr="00094157">
        <w:rPr>
          <w:rFonts w:cstheme="minorHAnsi"/>
        </w:rPr>
        <w:t>o</w:t>
      </w:r>
      <w:r w:rsidR="005550F5">
        <w:rPr>
          <w:rFonts w:cstheme="minorHAnsi"/>
        </w:rPr>
        <w:t>insurance</w:t>
      </w:r>
      <w:r w:rsidRPr="00094157">
        <w:rPr>
          <w:rFonts w:cstheme="minorHAnsi"/>
        </w:rPr>
        <w:t>-YRT) treaty is the same</w:t>
      </w:r>
      <w:r w:rsidR="0047003B" w:rsidRPr="00094157">
        <w:rPr>
          <w:rFonts w:cstheme="minorHAnsi"/>
        </w:rPr>
        <w:t>. E</w:t>
      </w:r>
      <w:r w:rsidRPr="00094157">
        <w:rPr>
          <w:rFonts w:cstheme="minorHAnsi"/>
        </w:rPr>
        <w:t xml:space="preserve">ach varies in materiality, complexity, and duration. By applying a blanket date, </w:t>
      </w:r>
      <w:r w:rsidR="004D7875" w:rsidRPr="00094157">
        <w:rPr>
          <w:rFonts w:cstheme="minorHAnsi"/>
        </w:rPr>
        <w:t>there is a</w:t>
      </w:r>
      <w:r w:rsidRPr="00094157">
        <w:rPr>
          <w:rFonts w:cstheme="minorHAnsi"/>
        </w:rPr>
        <w:t xml:space="preserve"> risk </w:t>
      </w:r>
      <w:r w:rsidR="00B7541F" w:rsidRPr="00094157">
        <w:rPr>
          <w:rFonts w:cstheme="minorHAnsi"/>
        </w:rPr>
        <w:t xml:space="preserve">of </w:t>
      </w:r>
      <w:r w:rsidRPr="00094157">
        <w:rPr>
          <w:rFonts w:cstheme="minorHAnsi"/>
        </w:rPr>
        <w:t xml:space="preserve">overlooking these nuances. </w:t>
      </w:r>
      <w:r w:rsidR="004D7875" w:rsidRPr="00094157">
        <w:rPr>
          <w:rFonts w:cstheme="minorHAnsi"/>
        </w:rPr>
        <w:t>She s</w:t>
      </w:r>
      <w:r w:rsidR="00B7541F" w:rsidRPr="00094157">
        <w:rPr>
          <w:rFonts w:cstheme="minorHAnsi"/>
        </w:rPr>
        <w:t>aid</w:t>
      </w:r>
      <w:r w:rsidR="004D7875" w:rsidRPr="00094157">
        <w:rPr>
          <w:rFonts w:cstheme="minorHAnsi"/>
        </w:rPr>
        <w:t>, f</w:t>
      </w:r>
      <w:r w:rsidRPr="00094157">
        <w:rPr>
          <w:rFonts w:cstheme="minorHAnsi"/>
        </w:rPr>
        <w:t>or instance, a treaty executed after the date might be less concerning than one executed before it, yet the arbitrary cutoff could shift focus away from the more significant issues. This raises the question</w:t>
      </w:r>
      <w:r w:rsidR="00352D8F" w:rsidRPr="00094157">
        <w:rPr>
          <w:rFonts w:cstheme="minorHAnsi"/>
        </w:rPr>
        <w:t xml:space="preserve"> if </w:t>
      </w:r>
      <w:r w:rsidR="00763D13" w:rsidRPr="00094157">
        <w:rPr>
          <w:rFonts w:cstheme="minorHAnsi"/>
        </w:rPr>
        <w:t>regulators</w:t>
      </w:r>
      <w:r w:rsidR="00352D8F" w:rsidRPr="00094157">
        <w:rPr>
          <w:rFonts w:cstheme="minorHAnsi"/>
        </w:rPr>
        <w:t xml:space="preserve"> would</w:t>
      </w:r>
      <w:r w:rsidRPr="00094157">
        <w:rPr>
          <w:rFonts w:cstheme="minorHAnsi"/>
        </w:rPr>
        <w:t xml:space="preserve"> end up prioritizing review of a less concerning treaty simply because it falls </w:t>
      </w:r>
      <w:r w:rsidR="007616C2" w:rsidRPr="00094157">
        <w:rPr>
          <w:rFonts w:cstheme="minorHAnsi"/>
        </w:rPr>
        <w:t>after</w:t>
      </w:r>
      <w:r w:rsidRPr="00094157">
        <w:rPr>
          <w:rFonts w:cstheme="minorHAnsi"/>
        </w:rPr>
        <w:t xml:space="preserve"> the designated date, while neglecting a more critical one that </w:t>
      </w:r>
      <w:r w:rsidR="00E24C8A" w:rsidRPr="00094157">
        <w:rPr>
          <w:rFonts w:cstheme="minorHAnsi"/>
        </w:rPr>
        <w:t>falls before</w:t>
      </w:r>
      <w:r w:rsidR="00352D8F" w:rsidRPr="00094157">
        <w:rPr>
          <w:rFonts w:cstheme="minorHAnsi"/>
        </w:rPr>
        <w:t>.</w:t>
      </w:r>
      <w:r w:rsidRPr="00094157">
        <w:rPr>
          <w:rFonts w:cstheme="minorHAnsi"/>
        </w:rPr>
        <w:t xml:space="preserve"> </w:t>
      </w:r>
      <w:r w:rsidR="00763D13" w:rsidRPr="00094157">
        <w:rPr>
          <w:rFonts w:cstheme="minorHAnsi"/>
        </w:rPr>
        <w:t xml:space="preserve">She stated that </w:t>
      </w:r>
      <w:r w:rsidRPr="00094157">
        <w:rPr>
          <w:rFonts w:cstheme="minorHAnsi"/>
        </w:rPr>
        <w:t>kind of misalignment could undermine the intent of effective supervision and risk-based review.</w:t>
      </w:r>
    </w:p>
    <w:p w14:paraId="20EAA20E" w14:textId="77777777" w:rsidR="00D818B4" w:rsidRPr="00094157" w:rsidRDefault="00D818B4" w:rsidP="008F435C">
      <w:pPr>
        <w:spacing w:after="0" w:line="240" w:lineRule="auto"/>
        <w:contextualSpacing/>
        <w:jc w:val="both"/>
        <w:rPr>
          <w:rFonts w:cstheme="minorHAnsi"/>
        </w:rPr>
      </w:pPr>
    </w:p>
    <w:p w14:paraId="7BA60EB2" w14:textId="6C15328B" w:rsidR="00B4266B" w:rsidRDefault="00B4266B" w:rsidP="008F435C">
      <w:pPr>
        <w:spacing w:after="0" w:line="240" w:lineRule="auto"/>
        <w:contextualSpacing/>
        <w:jc w:val="both"/>
        <w:rPr>
          <w:rFonts w:cstheme="minorHAnsi"/>
        </w:rPr>
      </w:pPr>
      <w:r w:rsidRPr="00094157">
        <w:rPr>
          <w:rFonts w:cstheme="minorHAnsi"/>
        </w:rPr>
        <w:t>Hudson s</w:t>
      </w:r>
      <w:r w:rsidR="00352D8F" w:rsidRPr="00094157">
        <w:rPr>
          <w:rFonts w:cstheme="minorHAnsi"/>
        </w:rPr>
        <w:t>aid</w:t>
      </w:r>
      <w:r w:rsidRPr="00094157">
        <w:rPr>
          <w:rFonts w:cstheme="minorHAnsi"/>
        </w:rPr>
        <w:t xml:space="preserve"> California's position is that the guidance should apply to all contracts. However, recognizing that implementing this will require some transitional work</w:t>
      </w:r>
      <w:r w:rsidR="009240BC">
        <w:rPr>
          <w:rFonts w:cstheme="minorHAnsi"/>
        </w:rPr>
        <w:t>,</w:t>
      </w:r>
      <w:r w:rsidRPr="00094157">
        <w:rPr>
          <w:rFonts w:cstheme="minorHAnsi"/>
        </w:rPr>
        <w:t xml:space="preserve"> th</w:t>
      </w:r>
      <w:r w:rsidR="00352D8F" w:rsidRPr="00094157">
        <w:rPr>
          <w:rFonts w:cstheme="minorHAnsi"/>
        </w:rPr>
        <w:t>e state</w:t>
      </w:r>
      <w:r w:rsidRPr="00094157">
        <w:rPr>
          <w:rFonts w:cstheme="minorHAnsi"/>
        </w:rPr>
        <w:t xml:space="preserve"> support</w:t>
      </w:r>
      <w:r w:rsidR="00352D8F" w:rsidRPr="00094157">
        <w:rPr>
          <w:rFonts w:cstheme="minorHAnsi"/>
        </w:rPr>
        <w:t>s</w:t>
      </w:r>
      <w:r w:rsidRPr="00094157">
        <w:rPr>
          <w:rFonts w:cstheme="minorHAnsi"/>
        </w:rPr>
        <w:t xml:space="preserve"> the proposed effective date of 2026 to allow for a smooth and practical transition.</w:t>
      </w:r>
    </w:p>
    <w:p w14:paraId="273BD8B1" w14:textId="77777777" w:rsidR="009240BC" w:rsidRPr="00094157" w:rsidRDefault="009240BC" w:rsidP="008F435C">
      <w:pPr>
        <w:spacing w:after="0" w:line="240" w:lineRule="auto"/>
        <w:contextualSpacing/>
        <w:jc w:val="both"/>
        <w:rPr>
          <w:rFonts w:cstheme="minorHAnsi"/>
        </w:rPr>
      </w:pPr>
    </w:p>
    <w:p w14:paraId="614D5F1C" w14:textId="764419DF" w:rsidR="00B4266B" w:rsidRPr="00094157" w:rsidRDefault="002960A4" w:rsidP="008F435C">
      <w:pPr>
        <w:spacing w:after="0" w:line="240" w:lineRule="auto"/>
        <w:contextualSpacing/>
        <w:jc w:val="both"/>
        <w:rPr>
          <w:rFonts w:cstheme="minorHAnsi"/>
        </w:rPr>
      </w:pPr>
      <w:r w:rsidRPr="00094157">
        <w:rPr>
          <w:rFonts w:cstheme="minorHAnsi"/>
        </w:rPr>
        <w:lastRenderedPageBreak/>
        <w:t>Bruggeman s</w:t>
      </w:r>
      <w:r w:rsidR="00CE0902" w:rsidRPr="00094157">
        <w:rPr>
          <w:rFonts w:cstheme="minorHAnsi"/>
        </w:rPr>
        <w:t>aid</w:t>
      </w:r>
      <w:r w:rsidRPr="00094157">
        <w:rPr>
          <w:rFonts w:cstheme="minorHAnsi"/>
        </w:rPr>
        <w:t xml:space="preserve"> that approach seems reasonable </w:t>
      </w:r>
      <w:r w:rsidR="00524AEB" w:rsidRPr="00094157">
        <w:rPr>
          <w:rFonts w:cstheme="minorHAnsi"/>
        </w:rPr>
        <w:t xml:space="preserve">if it </w:t>
      </w:r>
      <w:proofErr w:type="gramStart"/>
      <w:r w:rsidRPr="00094157">
        <w:rPr>
          <w:rFonts w:cstheme="minorHAnsi"/>
        </w:rPr>
        <w:t>would apply</w:t>
      </w:r>
      <w:proofErr w:type="gramEnd"/>
      <w:r w:rsidRPr="00094157">
        <w:rPr>
          <w:rFonts w:cstheme="minorHAnsi"/>
        </w:rPr>
        <w:t xml:space="preserve"> to all existing contracts</w:t>
      </w:r>
      <w:r w:rsidR="00CE0902" w:rsidRPr="00094157">
        <w:rPr>
          <w:rFonts w:cstheme="minorHAnsi"/>
        </w:rPr>
        <w:t xml:space="preserve">. The first reporting date would be </w:t>
      </w:r>
      <w:r w:rsidRPr="00094157">
        <w:rPr>
          <w:rFonts w:cstheme="minorHAnsi"/>
        </w:rPr>
        <w:t>extended to year-end 2026.</w:t>
      </w:r>
    </w:p>
    <w:p w14:paraId="5F1CC9EC" w14:textId="77777777" w:rsidR="00B4266B" w:rsidRPr="00094157" w:rsidRDefault="00B4266B" w:rsidP="008F435C">
      <w:pPr>
        <w:spacing w:after="0" w:line="240" w:lineRule="auto"/>
        <w:contextualSpacing/>
        <w:jc w:val="both"/>
        <w:rPr>
          <w:rFonts w:cstheme="minorHAnsi"/>
        </w:rPr>
      </w:pPr>
    </w:p>
    <w:p w14:paraId="1CC046E2" w14:textId="7E89362A" w:rsidR="00CD6E21" w:rsidRPr="00094157" w:rsidRDefault="007D3F14" w:rsidP="008F435C">
      <w:pPr>
        <w:spacing w:after="0" w:line="240" w:lineRule="auto"/>
        <w:contextualSpacing/>
        <w:jc w:val="both"/>
        <w:rPr>
          <w:rFonts w:cstheme="minorHAnsi"/>
        </w:rPr>
      </w:pPr>
      <w:r w:rsidRPr="00094157">
        <w:rPr>
          <w:rFonts w:cstheme="minorHAnsi"/>
        </w:rPr>
        <w:t xml:space="preserve">Stolte </w:t>
      </w:r>
      <w:r w:rsidR="003E6B17" w:rsidRPr="00094157">
        <w:rPr>
          <w:rFonts w:cstheme="minorHAnsi"/>
        </w:rPr>
        <w:t>supported Hudson’s proposal for a 2026 effective date, which he said</w:t>
      </w:r>
      <w:r w:rsidRPr="00094157">
        <w:rPr>
          <w:rFonts w:cstheme="minorHAnsi"/>
        </w:rPr>
        <w:t xml:space="preserve"> will provide the industry with sufficient time to bring contracts into compliance.</w:t>
      </w:r>
    </w:p>
    <w:p w14:paraId="01A066A6" w14:textId="77777777" w:rsidR="003D7660" w:rsidRPr="00094157" w:rsidRDefault="003D7660" w:rsidP="008F435C">
      <w:pPr>
        <w:spacing w:after="0" w:line="240" w:lineRule="auto"/>
        <w:contextualSpacing/>
        <w:jc w:val="both"/>
        <w:rPr>
          <w:rFonts w:cstheme="minorHAnsi"/>
        </w:rPr>
      </w:pPr>
    </w:p>
    <w:p w14:paraId="588DBF92" w14:textId="4D111913" w:rsidR="003D7660" w:rsidRDefault="003D7660" w:rsidP="008F435C">
      <w:pPr>
        <w:spacing w:after="0" w:line="240" w:lineRule="auto"/>
        <w:contextualSpacing/>
        <w:jc w:val="both"/>
        <w:rPr>
          <w:rFonts w:cstheme="minorHAnsi"/>
        </w:rPr>
      </w:pPr>
      <w:r w:rsidRPr="00094157">
        <w:rPr>
          <w:rFonts w:cstheme="minorHAnsi"/>
        </w:rPr>
        <w:t>Bruggeman stated that part of the timing consideration involves allowing companies to have discussions with their domestic regulators, who will guide them through the appropriate process</w:t>
      </w:r>
      <w:r w:rsidR="00337D80" w:rsidRPr="00094157">
        <w:rPr>
          <w:rFonts w:cstheme="minorHAnsi"/>
        </w:rPr>
        <w:t>, whatever that may be</w:t>
      </w:r>
      <w:r w:rsidRPr="00094157">
        <w:rPr>
          <w:rFonts w:cstheme="minorHAnsi"/>
        </w:rPr>
        <w:t xml:space="preserve">. </w:t>
      </w:r>
      <w:r w:rsidR="00B02518" w:rsidRPr="00094157">
        <w:rPr>
          <w:rFonts w:cstheme="minorHAnsi"/>
        </w:rPr>
        <w:t>He stated that t</w:t>
      </w:r>
      <w:r w:rsidRPr="00094157">
        <w:rPr>
          <w:rFonts w:cstheme="minorHAnsi"/>
        </w:rPr>
        <w:t>he necessity of revising contracts is</w:t>
      </w:r>
      <w:r w:rsidR="00B02518" w:rsidRPr="00094157">
        <w:rPr>
          <w:rFonts w:cstheme="minorHAnsi"/>
        </w:rPr>
        <w:t xml:space="preserve"> not</w:t>
      </w:r>
      <w:r w:rsidRPr="00094157">
        <w:rPr>
          <w:rFonts w:cstheme="minorHAnsi"/>
        </w:rPr>
        <w:t xml:space="preserve"> always the preferred or required </w:t>
      </w:r>
      <w:r w:rsidR="00B02518" w:rsidRPr="00094157">
        <w:rPr>
          <w:rFonts w:cstheme="minorHAnsi"/>
        </w:rPr>
        <w:t>path</w:t>
      </w:r>
      <w:r w:rsidR="003E6B17" w:rsidRPr="00094157">
        <w:rPr>
          <w:rFonts w:cstheme="minorHAnsi"/>
        </w:rPr>
        <w:t>,</w:t>
      </w:r>
      <w:r w:rsidR="00B02518" w:rsidRPr="00094157">
        <w:rPr>
          <w:rFonts w:cstheme="minorHAnsi"/>
        </w:rPr>
        <w:t xml:space="preserve"> and e</w:t>
      </w:r>
      <w:r w:rsidRPr="00094157">
        <w:rPr>
          <w:rFonts w:cstheme="minorHAnsi"/>
        </w:rPr>
        <w:t xml:space="preserve">ngaging with regulators to explore what options are available is an important aspect of what </w:t>
      </w:r>
      <w:r w:rsidR="00B02518" w:rsidRPr="00094157">
        <w:rPr>
          <w:rFonts w:cstheme="minorHAnsi"/>
        </w:rPr>
        <w:t>the Working Group is</w:t>
      </w:r>
      <w:r w:rsidRPr="00094157">
        <w:rPr>
          <w:rFonts w:cstheme="minorHAnsi"/>
        </w:rPr>
        <w:t xml:space="preserve"> trying to highlight, based on what </w:t>
      </w:r>
      <w:r w:rsidR="00B02518" w:rsidRPr="00094157">
        <w:rPr>
          <w:rFonts w:cstheme="minorHAnsi"/>
        </w:rPr>
        <w:t xml:space="preserve">he is </w:t>
      </w:r>
      <w:r w:rsidRPr="00094157">
        <w:rPr>
          <w:rFonts w:cstheme="minorHAnsi"/>
        </w:rPr>
        <w:t>hearing.</w:t>
      </w:r>
    </w:p>
    <w:p w14:paraId="7110F938" w14:textId="77777777" w:rsidR="00C27308" w:rsidRPr="00094157" w:rsidRDefault="00C27308" w:rsidP="008F435C">
      <w:pPr>
        <w:spacing w:after="0" w:line="240" w:lineRule="auto"/>
        <w:contextualSpacing/>
        <w:jc w:val="both"/>
        <w:rPr>
          <w:rFonts w:cstheme="minorHAnsi"/>
        </w:rPr>
      </w:pPr>
    </w:p>
    <w:p w14:paraId="1D6CE772" w14:textId="5D9CBACE" w:rsidR="00043726" w:rsidRPr="00094157" w:rsidRDefault="00FB5466" w:rsidP="008F435C">
      <w:pPr>
        <w:spacing w:after="0" w:line="240" w:lineRule="auto"/>
        <w:contextualSpacing/>
        <w:jc w:val="both"/>
        <w:rPr>
          <w:rFonts w:cstheme="minorHAnsi"/>
        </w:rPr>
      </w:pPr>
      <w:r w:rsidRPr="00094157">
        <w:rPr>
          <w:rFonts w:cstheme="minorHAnsi"/>
        </w:rPr>
        <w:t xml:space="preserve">Clark </w:t>
      </w:r>
      <w:r w:rsidR="0030773A" w:rsidRPr="00094157">
        <w:rPr>
          <w:rFonts w:cstheme="minorHAnsi"/>
        </w:rPr>
        <w:t>said</w:t>
      </w:r>
      <w:r w:rsidR="000623DD" w:rsidRPr="00094157">
        <w:rPr>
          <w:rFonts w:cstheme="minorHAnsi"/>
        </w:rPr>
        <w:t xml:space="preserve"> he </w:t>
      </w:r>
      <w:r w:rsidR="00E006F1" w:rsidRPr="00094157">
        <w:rPr>
          <w:rFonts w:cstheme="minorHAnsi"/>
        </w:rPr>
        <w:t>agreed with that approach as well</w:t>
      </w:r>
      <w:r w:rsidR="000D1A15" w:rsidRPr="00094157">
        <w:rPr>
          <w:rFonts w:cstheme="minorHAnsi"/>
        </w:rPr>
        <w:t>, s</w:t>
      </w:r>
      <w:r w:rsidR="0030773A" w:rsidRPr="00094157">
        <w:rPr>
          <w:rFonts w:cstheme="minorHAnsi"/>
        </w:rPr>
        <w:t>aying</w:t>
      </w:r>
      <w:r w:rsidR="000D1A15" w:rsidRPr="00094157">
        <w:rPr>
          <w:rFonts w:cstheme="minorHAnsi"/>
        </w:rPr>
        <w:t xml:space="preserve"> </w:t>
      </w:r>
      <w:r w:rsidR="00E006F1" w:rsidRPr="00094157">
        <w:rPr>
          <w:rFonts w:cstheme="minorHAnsi"/>
        </w:rPr>
        <w:t xml:space="preserve">that grandfathering is </w:t>
      </w:r>
      <w:r w:rsidR="000D1A15" w:rsidRPr="00094157">
        <w:rPr>
          <w:rFonts w:cstheme="minorHAnsi"/>
        </w:rPr>
        <w:t xml:space="preserve">not </w:t>
      </w:r>
      <w:r w:rsidR="00E006F1" w:rsidRPr="00094157">
        <w:rPr>
          <w:rFonts w:cstheme="minorHAnsi"/>
        </w:rPr>
        <w:t xml:space="preserve">appropriate in this case, especially given the concern that excessive reserve credits may have been taken, potentially leaving companies with insufficient reserves. </w:t>
      </w:r>
      <w:r w:rsidR="000D1A15" w:rsidRPr="00094157">
        <w:rPr>
          <w:rFonts w:cstheme="minorHAnsi"/>
        </w:rPr>
        <w:t>He s</w:t>
      </w:r>
      <w:r w:rsidR="0030773A" w:rsidRPr="00094157">
        <w:rPr>
          <w:rFonts w:cstheme="minorHAnsi"/>
        </w:rPr>
        <w:t>aid</w:t>
      </w:r>
      <w:r w:rsidR="000D1A15" w:rsidRPr="00094157">
        <w:rPr>
          <w:rFonts w:cstheme="minorHAnsi"/>
        </w:rPr>
        <w:t xml:space="preserve"> that</w:t>
      </w:r>
      <w:r w:rsidR="000C52C7" w:rsidRPr="00094157">
        <w:rPr>
          <w:rFonts w:cstheme="minorHAnsi"/>
        </w:rPr>
        <w:t>,</w:t>
      </w:r>
      <w:r w:rsidR="000D1A15" w:rsidRPr="00094157">
        <w:rPr>
          <w:rFonts w:cstheme="minorHAnsi"/>
        </w:rPr>
        <w:t xml:space="preserve"> </w:t>
      </w:r>
      <w:r w:rsidR="000C52C7" w:rsidRPr="00094157">
        <w:rPr>
          <w:rFonts w:cstheme="minorHAnsi"/>
        </w:rPr>
        <w:t>w</w:t>
      </w:r>
      <w:r w:rsidR="00E006F1" w:rsidRPr="00094157">
        <w:rPr>
          <w:rFonts w:cstheme="minorHAnsi"/>
        </w:rPr>
        <w:t>hile recogniz</w:t>
      </w:r>
      <w:r w:rsidR="000C52C7" w:rsidRPr="00094157">
        <w:rPr>
          <w:rFonts w:cstheme="minorHAnsi"/>
        </w:rPr>
        <w:t>ing</w:t>
      </w:r>
      <w:r w:rsidR="00E006F1" w:rsidRPr="00094157">
        <w:rPr>
          <w:rFonts w:cstheme="minorHAnsi"/>
        </w:rPr>
        <w:t xml:space="preserve"> that it will take time for states to work through the implementation with their companies, allowing grandfathering could undermine the integrity of the reserve requirements. Therefore, </w:t>
      </w:r>
      <w:r w:rsidR="00210489" w:rsidRPr="00094157">
        <w:rPr>
          <w:rFonts w:cstheme="minorHAnsi"/>
        </w:rPr>
        <w:t xml:space="preserve">he </w:t>
      </w:r>
      <w:r w:rsidR="00E006F1" w:rsidRPr="00094157">
        <w:rPr>
          <w:rFonts w:cstheme="minorHAnsi"/>
        </w:rPr>
        <w:t>support</w:t>
      </w:r>
      <w:r w:rsidR="0030773A" w:rsidRPr="00094157">
        <w:rPr>
          <w:rFonts w:cstheme="minorHAnsi"/>
        </w:rPr>
        <w:t>s</w:t>
      </w:r>
      <w:r w:rsidR="00E006F1" w:rsidRPr="00094157">
        <w:rPr>
          <w:rFonts w:cstheme="minorHAnsi"/>
        </w:rPr>
        <w:t xml:space="preserve"> moving forward without a grandfathering provision.</w:t>
      </w:r>
    </w:p>
    <w:p w14:paraId="3AC5A31D" w14:textId="77777777" w:rsidR="00043726" w:rsidRPr="00094157" w:rsidRDefault="00043726" w:rsidP="008F435C">
      <w:pPr>
        <w:spacing w:after="0" w:line="240" w:lineRule="auto"/>
        <w:contextualSpacing/>
        <w:jc w:val="both"/>
        <w:rPr>
          <w:rFonts w:cstheme="minorHAnsi"/>
        </w:rPr>
      </w:pPr>
    </w:p>
    <w:p w14:paraId="121D3F89" w14:textId="175778A8" w:rsidR="0084795F" w:rsidRPr="00094157" w:rsidRDefault="003B32E8" w:rsidP="008F435C">
      <w:pPr>
        <w:spacing w:after="0" w:line="240" w:lineRule="auto"/>
        <w:contextualSpacing/>
        <w:jc w:val="both"/>
        <w:rPr>
          <w:rFonts w:cstheme="minorHAnsi"/>
        </w:rPr>
      </w:pPr>
      <w:r w:rsidRPr="00094157">
        <w:rPr>
          <w:rFonts w:cstheme="minorHAnsi"/>
        </w:rPr>
        <w:t>Malm s</w:t>
      </w:r>
      <w:r w:rsidR="0030773A" w:rsidRPr="00094157">
        <w:rPr>
          <w:rFonts w:cstheme="minorHAnsi"/>
        </w:rPr>
        <w:t>aid she</w:t>
      </w:r>
      <w:r w:rsidRPr="00094157">
        <w:rPr>
          <w:rFonts w:cstheme="minorHAnsi"/>
        </w:rPr>
        <w:t xml:space="preserve"> </w:t>
      </w:r>
      <w:r w:rsidR="005C731D" w:rsidRPr="00094157">
        <w:rPr>
          <w:rFonts w:cstheme="minorHAnsi"/>
        </w:rPr>
        <w:t>support</w:t>
      </w:r>
      <w:r w:rsidR="0030773A" w:rsidRPr="00094157">
        <w:rPr>
          <w:rFonts w:cstheme="minorHAnsi"/>
        </w:rPr>
        <w:t>s the</w:t>
      </w:r>
      <w:r w:rsidR="005C731D" w:rsidRPr="00094157">
        <w:rPr>
          <w:rFonts w:cstheme="minorHAnsi"/>
        </w:rPr>
        <w:t xml:space="preserve"> </w:t>
      </w:r>
      <w:r w:rsidRPr="00094157">
        <w:rPr>
          <w:rFonts w:cstheme="minorHAnsi"/>
        </w:rPr>
        <w:t>use of the 2026 date</w:t>
      </w:r>
      <w:r w:rsidR="00E954C0" w:rsidRPr="00094157">
        <w:rPr>
          <w:rFonts w:cstheme="minorHAnsi"/>
        </w:rPr>
        <w:t>.</w:t>
      </w:r>
      <w:r w:rsidRPr="00094157">
        <w:rPr>
          <w:rFonts w:cstheme="minorHAnsi"/>
        </w:rPr>
        <w:t xml:space="preserve"> </w:t>
      </w:r>
    </w:p>
    <w:p w14:paraId="0E2633D3" w14:textId="77777777" w:rsidR="002F33CB" w:rsidRPr="00094157" w:rsidRDefault="002F33CB" w:rsidP="008F435C">
      <w:pPr>
        <w:spacing w:after="0" w:line="240" w:lineRule="auto"/>
        <w:contextualSpacing/>
        <w:jc w:val="both"/>
        <w:rPr>
          <w:rFonts w:cstheme="minorHAnsi"/>
        </w:rPr>
      </w:pPr>
    </w:p>
    <w:p w14:paraId="54BBA2B9" w14:textId="39B7B95E" w:rsidR="00514805" w:rsidRPr="00094157" w:rsidRDefault="00B31871" w:rsidP="008F435C">
      <w:pPr>
        <w:spacing w:after="0" w:line="240" w:lineRule="auto"/>
        <w:contextualSpacing/>
        <w:jc w:val="both"/>
        <w:rPr>
          <w:rFonts w:cstheme="minorHAnsi"/>
        </w:rPr>
      </w:pPr>
      <w:r w:rsidRPr="00094157">
        <w:rPr>
          <w:rFonts w:cstheme="minorHAnsi"/>
        </w:rPr>
        <w:t>Mar</w:t>
      </w:r>
      <w:r w:rsidR="007144B3" w:rsidRPr="00094157">
        <w:rPr>
          <w:rFonts w:cstheme="minorHAnsi"/>
        </w:rPr>
        <w:t>c</w:t>
      </w:r>
      <w:r w:rsidRPr="00094157">
        <w:rPr>
          <w:rFonts w:cstheme="minorHAnsi"/>
        </w:rPr>
        <w:t xml:space="preserve"> </w:t>
      </w:r>
      <w:r w:rsidR="00034597" w:rsidRPr="00094157">
        <w:rPr>
          <w:rFonts w:cstheme="minorHAnsi"/>
        </w:rPr>
        <w:t>Altschull</w:t>
      </w:r>
      <w:r w:rsidRPr="00094157">
        <w:rPr>
          <w:rFonts w:cstheme="minorHAnsi"/>
        </w:rPr>
        <w:t xml:space="preserve"> (ACLI) stated </w:t>
      </w:r>
      <w:r w:rsidR="00FC65A6" w:rsidRPr="00094157">
        <w:rPr>
          <w:rFonts w:cstheme="minorHAnsi"/>
        </w:rPr>
        <w:t>that the</w:t>
      </w:r>
      <w:r w:rsidR="00B203FE" w:rsidRPr="00094157">
        <w:rPr>
          <w:rFonts w:cstheme="minorHAnsi"/>
        </w:rPr>
        <w:t xml:space="preserve"> ACLI values the thoughtful discussions and </w:t>
      </w:r>
      <w:r w:rsidR="007144B3" w:rsidRPr="00094157">
        <w:rPr>
          <w:rFonts w:cstheme="minorHAnsi"/>
        </w:rPr>
        <w:t>the Working Group’s</w:t>
      </w:r>
      <w:r w:rsidR="00B203FE" w:rsidRPr="00094157">
        <w:rPr>
          <w:rFonts w:cstheme="minorHAnsi"/>
        </w:rPr>
        <w:t xml:space="preserve"> consideration of </w:t>
      </w:r>
      <w:r w:rsidR="007144B3" w:rsidRPr="00094157">
        <w:rPr>
          <w:rFonts w:cstheme="minorHAnsi"/>
        </w:rPr>
        <w:t xml:space="preserve">its </w:t>
      </w:r>
      <w:r w:rsidR="00B203FE" w:rsidRPr="00094157">
        <w:rPr>
          <w:rFonts w:cstheme="minorHAnsi"/>
        </w:rPr>
        <w:t xml:space="preserve">feedback and recommendations. </w:t>
      </w:r>
      <w:r w:rsidR="007144B3" w:rsidRPr="00094157">
        <w:rPr>
          <w:rFonts w:cstheme="minorHAnsi"/>
        </w:rPr>
        <w:t>T</w:t>
      </w:r>
      <w:r w:rsidR="005955FE" w:rsidRPr="00094157">
        <w:rPr>
          <w:rFonts w:cstheme="minorHAnsi"/>
        </w:rPr>
        <w:t>he</w:t>
      </w:r>
      <w:r w:rsidR="00802DC5" w:rsidRPr="00094157">
        <w:rPr>
          <w:rFonts w:cstheme="minorHAnsi"/>
        </w:rPr>
        <w:t>se</w:t>
      </w:r>
      <w:r w:rsidR="00B203FE" w:rsidRPr="00094157">
        <w:rPr>
          <w:rFonts w:cstheme="minorHAnsi"/>
        </w:rPr>
        <w:t xml:space="preserve"> discussions have helped ACLI better understand the concerns of regulators regarding some of the practices they have seen in the market relating to combination </w:t>
      </w:r>
      <w:r w:rsidR="007144B3" w:rsidRPr="00094157">
        <w:rPr>
          <w:rFonts w:cstheme="minorHAnsi"/>
        </w:rPr>
        <w:t>c</w:t>
      </w:r>
      <w:r w:rsidR="00B203FE" w:rsidRPr="00094157">
        <w:rPr>
          <w:rFonts w:cstheme="minorHAnsi"/>
        </w:rPr>
        <w:t>o</w:t>
      </w:r>
      <w:r w:rsidR="005550F5">
        <w:rPr>
          <w:rFonts w:cstheme="minorHAnsi"/>
        </w:rPr>
        <w:t>insurance</w:t>
      </w:r>
      <w:r w:rsidR="00B203FE" w:rsidRPr="00094157">
        <w:rPr>
          <w:rFonts w:cstheme="minorHAnsi"/>
        </w:rPr>
        <w:t>-YRT agreements</w:t>
      </w:r>
      <w:r w:rsidR="00A1792D" w:rsidRPr="00094157">
        <w:rPr>
          <w:rFonts w:cstheme="minorHAnsi"/>
        </w:rPr>
        <w:t xml:space="preserve">. </w:t>
      </w:r>
      <w:r w:rsidR="00B203FE" w:rsidRPr="00094157">
        <w:rPr>
          <w:rFonts w:cstheme="minorHAnsi"/>
        </w:rPr>
        <w:t>At the same time, the discussions have allowed</w:t>
      </w:r>
      <w:r w:rsidR="007144B3" w:rsidRPr="00094157">
        <w:rPr>
          <w:rFonts w:cstheme="minorHAnsi"/>
        </w:rPr>
        <w:t xml:space="preserve"> the</w:t>
      </w:r>
      <w:r w:rsidR="00B203FE" w:rsidRPr="00094157">
        <w:rPr>
          <w:rFonts w:cstheme="minorHAnsi"/>
        </w:rPr>
        <w:t xml:space="preserve"> ACLI to share </w:t>
      </w:r>
      <w:r w:rsidR="00514805" w:rsidRPr="00094157">
        <w:rPr>
          <w:rFonts w:cstheme="minorHAnsi"/>
        </w:rPr>
        <w:t>its</w:t>
      </w:r>
      <w:r w:rsidR="00B203FE" w:rsidRPr="00094157">
        <w:rPr>
          <w:rFonts w:cstheme="minorHAnsi"/>
        </w:rPr>
        <w:t xml:space="preserve"> perspective about how such agreements could be structured to satisfy risk transfer principles.</w:t>
      </w:r>
      <w:r w:rsidR="00D70522" w:rsidRPr="00094157">
        <w:rPr>
          <w:rFonts w:cstheme="minorHAnsi"/>
        </w:rPr>
        <w:t xml:space="preserve"> </w:t>
      </w:r>
      <w:r w:rsidR="00802DC5" w:rsidRPr="00094157">
        <w:rPr>
          <w:rFonts w:cstheme="minorHAnsi"/>
        </w:rPr>
        <w:t xml:space="preserve">He </w:t>
      </w:r>
      <w:r w:rsidR="00514805" w:rsidRPr="00094157">
        <w:rPr>
          <w:rFonts w:cstheme="minorHAnsi"/>
        </w:rPr>
        <w:t>said</w:t>
      </w:r>
      <w:r w:rsidR="00802DC5" w:rsidRPr="00094157">
        <w:rPr>
          <w:rFonts w:cstheme="minorHAnsi"/>
        </w:rPr>
        <w:t xml:space="preserve"> the </w:t>
      </w:r>
      <w:r w:rsidR="00B203FE" w:rsidRPr="00094157">
        <w:rPr>
          <w:rFonts w:cstheme="minorHAnsi"/>
        </w:rPr>
        <w:t xml:space="preserve">ACLI believes that </w:t>
      </w:r>
      <w:r w:rsidR="00955044" w:rsidRPr="00094157">
        <w:rPr>
          <w:rFonts w:cstheme="minorHAnsi"/>
        </w:rPr>
        <w:t>there</w:t>
      </w:r>
      <w:r w:rsidR="00B203FE" w:rsidRPr="00094157">
        <w:rPr>
          <w:rFonts w:cstheme="minorHAnsi"/>
        </w:rPr>
        <w:t xml:space="preserve"> have </w:t>
      </w:r>
      <w:r w:rsidR="00955044" w:rsidRPr="00094157">
        <w:rPr>
          <w:rFonts w:cstheme="minorHAnsi"/>
        </w:rPr>
        <w:t>been</w:t>
      </w:r>
      <w:r w:rsidR="00B203FE" w:rsidRPr="00094157">
        <w:rPr>
          <w:rFonts w:cstheme="minorHAnsi"/>
        </w:rPr>
        <w:t xml:space="preserve"> substantive conversations, and </w:t>
      </w:r>
      <w:r w:rsidR="00514805" w:rsidRPr="00094157">
        <w:rPr>
          <w:rFonts w:cstheme="minorHAnsi"/>
        </w:rPr>
        <w:t xml:space="preserve">its </w:t>
      </w:r>
      <w:r w:rsidR="00B203FE" w:rsidRPr="00094157">
        <w:rPr>
          <w:rFonts w:cstheme="minorHAnsi"/>
        </w:rPr>
        <w:t xml:space="preserve">understanding of regulators’ concerns has evolved such that the proposed revisions to </w:t>
      </w:r>
      <w:r w:rsidR="00371515" w:rsidRPr="00094157">
        <w:rPr>
          <w:rFonts w:cstheme="minorHAnsi"/>
        </w:rPr>
        <w:t xml:space="preserve">agenda item </w:t>
      </w:r>
      <w:r w:rsidR="00B203FE" w:rsidRPr="00094157">
        <w:rPr>
          <w:rFonts w:cstheme="minorHAnsi"/>
        </w:rPr>
        <w:t xml:space="preserve">2024-06 are more than a clarification. </w:t>
      </w:r>
    </w:p>
    <w:p w14:paraId="69A7213F" w14:textId="77777777" w:rsidR="00514805" w:rsidRPr="00094157" w:rsidRDefault="00514805" w:rsidP="008F435C">
      <w:pPr>
        <w:spacing w:after="0" w:line="240" w:lineRule="auto"/>
        <w:contextualSpacing/>
        <w:jc w:val="both"/>
        <w:rPr>
          <w:rFonts w:cstheme="minorHAnsi"/>
        </w:rPr>
      </w:pPr>
    </w:p>
    <w:p w14:paraId="1A04C332" w14:textId="7000932A" w:rsidR="000018EA" w:rsidRPr="00094157" w:rsidRDefault="005550F5" w:rsidP="008F435C">
      <w:pPr>
        <w:spacing w:after="0" w:line="240" w:lineRule="auto"/>
        <w:contextualSpacing/>
        <w:jc w:val="both"/>
        <w:rPr>
          <w:rFonts w:cstheme="minorHAnsi"/>
        </w:rPr>
      </w:pPr>
      <w:r>
        <w:rPr>
          <w:rFonts w:cstheme="minorHAnsi"/>
        </w:rPr>
        <w:t>Altschull</w:t>
      </w:r>
      <w:r w:rsidR="00955044" w:rsidRPr="00094157">
        <w:rPr>
          <w:rFonts w:cstheme="minorHAnsi"/>
        </w:rPr>
        <w:t xml:space="preserve"> s</w:t>
      </w:r>
      <w:r w:rsidR="00514805" w:rsidRPr="00094157">
        <w:rPr>
          <w:rFonts w:cstheme="minorHAnsi"/>
        </w:rPr>
        <w:t>aid</w:t>
      </w:r>
      <w:r w:rsidR="00955044" w:rsidRPr="00094157">
        <w:rPr>
          <w:rFonts w:cstheme="minorHAnsi"/>
        </w:rPr>
        <w:t xml:space="preserve"> </w:t>
      </w:r>
      <w:proofErr w:type="gramStart"/>
      <w:r w:rsidR="00955044" w:rsidRPr="00094157">
        <w:rPr>
          <w:rFonts w:cstheme="minorHAnsi"/>
        </w:rPr>
        <w:t>that,</w:t>
      </w:r>
      <w:proofErr w:type="gramEnd"/>
      <w:r w:rsidR="00955044" w:rsidRPr="00094157">
        <w:rPr>
          <w:rFonts w:cstheme="minorHAnsi"/>
        </w:rPr>
        <w:t xml:space="preserve"> h</w:t>
      </w:r>
      <w:r w:rsidR="00B203FE" w:rsidRPr="00094157">
        <w:rPr>
          <w:rFonts w:cstheme="minorHAnsi"/>
        </w:rPr>
        <w:t xml:space="preserve">istorically, combination </w:t>
      </w:r>
      <w:r w:rsidR="00514805" w:rsidRPr="00094157">
        <w:rPr>
          <w:rFonts w:cstheme="minorHAnsi"/>
        </w:rPr>
        <w:t>c</w:t>
      </w:r>
      <w:r w:rsidR="00B203FE" w:rsidRPr="00094157">
        <w:rPr>
          <w:rFonts w:cstheme="minorHAnsi"/>
        </w:rPr>
        <w:t>o</w:t>
      </w:r>
      <w:r>
        <w:rPr>
          <w:rFonts w:cstheme="minorHAnsi"/>
        </w:rPr>
        <w:t>insurance</w:t>
      </w:r>
      <w:r w:rsidR="00B203FE" w:rsidRPr="00094157">
        <w:rPr>
          <w:rFonts w:cstheme="minorHAnsi"/>
        </w:rPr>
        <w:t>-YRT treaties have been executed with the industry understanding that YRT premiums less than the valuation mortality (among other requirements) was a reasonable interpretation of existing guidance</w:t>
      </w:r>
      <w:r w:rsidR="00514805" w:rsidRPr="00094157">
        <w:rPr>
          <w:rFonts w:cstheme="minorHAnsi"/>
        </w:rPr>
        <w:t>, and</w:t>
      </w:r>
      <w:r w:rsidR="00B203FE" w:rsidRPr="00094157">
        <w:rPr>
          <w:rFonts w:cstheme="minorHAnsi"/>
        </w:rPr>
        <w:t xml:space="preserve"> the language in </w:t>
      </w:r>
      <w:r w:rsidR="00955044" w:rsidRPr="00094157">
        <w:rPr>
          <w:rFonts w:cstheme="minorHAnsi"/>
        </w:rPr>
        <w:t xml:space="preserve">agenda item </w:t>
      </w:r>
      <w:r w:rsidR="00B203FE" w:rsidRPr="00094157">
        <w:rPr>
          <w:rFonts w:cstheme="minorHAnsi"/>
        </w:rPr>
        <w:t xml:space="preserve">2024-05 could be interpreted to support this view. </w:t>
      </w:r>
      <w:r w:rsidR="00514805" w:rsidRPr="00094157">
        <w:rPr>
          <w:rFonts w:cstheme="minorHAnsi"/>
        </w:rPr>
        <w:t>W</w:t>
      </w:r>
      <w:r w:rsidR="00B203FE" w:rsidRPr="00094157">
        <w:rPr>
          <w:rFonts w:cstheme="minorHAnsi"/>
        </w:rPr>
        <w:t xml:space="preserve">hile </w:t>
      </w:r>
      <w:r w:rsidR="003346A4" w:rsidRPr="00094157">
        <w:rPr>
          <w:rFonts w:cstheme="minorHAnsi"/>
        </w:rPr>
        <w:t xml:space="preserve">agenda item </w:t>
      </w:r>
      <w:r w:rsidR="00B203FE" w:rsidRPr="00094157">
        <w:rPr>
          <w:rFonts w:cstheme="minorHAnsi"/>
        </w:rPr>
        <w:t xml:space="preserve">2024-06 may clarify the interpretation, the effect is that there is now proposed guidance for the evaluation of combination </w:t>
      </w:r>
      <w:r w:rsidR="00923D0A" w:rsidRPr="00094157">
        <w:rPr>
          <w:rFonts w:cstheme="minorHAnsi"/>
        </w:rPr>
        <w:t>c</w:t>
      </w:r>
      <w:r w:rsidR="00B203FE" w:rsidRPr="00094157">
        <w:rPr>
          <w:rFonts w:cstheme="minorHAnsi"/>
        </w:rPr>
        <w:t>o</w:t>
      </w:r>
      <w:r>
        <w:rPr>
          <w:rFonts w:cstheme="minorHAnsi"/>
        </w:rPr>
        <w:t>insurance</w:t>
      </w:r>
      <w:r w:rsidR="00B203FE" w:rsidRPr="00094157">
        <w:rPr>
          <w:rFonts w:cstheme="minorHAnsi"/>
        </w:rPr>
        <w:t xml:space="preserve">-YRT treaties that cedants are not </w:t>
      </w:r>
      <w:r w:rsidR="00411CF8" w:rsidRPr="00094157">
        <w:rPr>
          <w:rFonts w:cstheme="minorHAnsi"/>
        </w:rPr>
        <w:t>deprived of</w:t>
      </w:r>
      <w:r w:rsidR="00B203FE" w:rsidRPr="00094157">
        <w:rPr>
          <w:rFonts w:cstheme="minorHAnsi"/>
        </w:rPr>
        <w:t xml:space="preserve"> surplus (specifically</w:t>
      </w:r>
      <w:r w:rsidR="00923D0A" w:rsidRPr="00094157">
        <w:rPr>
          <w:rFonts w:cstheme="minorHAnsi"/>
        </w:rPr>
        <w:t>,</w:t>
      </w:r>
      <w:r w:rsidR="00B203FE" w:rsidRPr="00094157">
        <w:rPr>
          <w:rFonts w:cstheme="minorHAnsi"/>
        </w:rPr>
        <w:t xml:space="preserve"> each component and in aggregate)</w:t>
      </w:r>
      <w:r w:rsidR="00CE0C9A" w:rsidRPr="00094157">
        <w:rPr>
          <w:rFonts w:cstheme="minorHAnsi"/>
        </w:rPr>
        <w:t>,</w:t>
      </w:r>
      <w:r w:rsidR="00B203FE" w:rsidRPr="00094157">
        <w:rPr>
          <w:rFonts w:cstheme="minorHAnsi"/>
        </w:rPr>
        <w:t xml:space="preserve"> which goes beyond the consideration of the YRT premium level relative to the valuation mortality.</w:t>
      </w:r>
      <w:r w:rsidR="00D70522" w:rsidRPr="00094157">
        <w:rPr>
          <w:rFonts w:cstheme="minorHAnsi"/>
        </w:rPr>
        <w:t xml:space="preserve"> </w:t>
      </w:r>
      <w:r w:rsidR="00411CF8" w:rsidRPr="00094157">
        <w:rPr>
          <w:rFonts w:cstheme="minorHAnsi"/>
        </w:rPr>
        <w:t>He stated that, t</w:t>
      </w:r>
      <w:r w:rsidR="00B203FE" w:rsidRPr="00094157">
        <w:rPr>
          <w:rFonts w:cstheme="minorHAnsi"/>
        </w:rPr>
        <w:t xml:space="preserve">hrough </w:t>
      </w:r>
      <w:r w:rsidR="00411CF8" w:rsidRPr="00094157">
        <w:rPr>
          <w:rFonts w:cstheme="minorHAnsi"/>
        </w:rPr>
        <w:t>the</w:t>
      </w:r>
      <w:r w:rsidR="000C4BD9" w:rsidRPr="00094157">
        <w:rPr>
          <w:rFonts w:cstheme="minorHAnsi"/>
        </w:rPr>
        <w:t xml:space="preserve"> Working Group’s</w:t>
      </w:r>
      <w:r w:rsidR="00B203FE" w:rsidRPr="00094157">
        <w:rPr>
          <w:rFonts w:cstheme="minorHAnsi"/>
        </w:rPr>
        <w:t xml:space="preserve"> discussions and in the materials for t</w:t>
      </w:r>
      <w:r w:rsidR="002C7DE1" w:rsidRPr="00094157">
        <w:rPr>
          <w:rFonts w:cstheme="minorHAnsi"/>
        </w:rPr>
        <w:t>he meeting</w:t>
      </w:r>
      <w:r w:rsidR="00B203FE" w:rsidRPr="00094157">
        <w:rPr>
          <w:rFonts w:cstheme="minorHAnsi"/>
        </w:rPr>
        <w:t xml:space="preserve">, </w:t>
      </w:r>
      <w:r w:rsidR="002C7DE1" w:rsidRPr="00094157">
        <w:rPr>
          <w:rFonts w:cstheme="minorHAnsi"/>
        </w:rPr>
        <w:t xml:space="preserve">the </w:t>
      </w:r>
      <w:r w:rsidR="00B203FE" w:rsidRPr="00094157">
        <w:rPr>
          <w:rFonts w:cstheme="minorHAnsi"/>
        </w:rPr>
        <w:t xml:space="preserve">ACLI appreciates that </w:t>
      </w:r>
      <w:r w:rsidR="000C4BD9" w:rsidRPr="00094157">
        <w:rPr>
          <w:rFonts w:cstheme="minorHAnsi"/>
        </w:rPr>
        <w:t>it has</w:t>
      </w:r>
      <w:r w:rsidR="00B203FE" w:rsidRPr="00094157">
        <w:rPr>
          <w:rFonts w:cstheme="minorHAnsi"/>
        </w:rPr>
        <w:t xml:space="preserve"> reached agreement that combination reinsurance agreements should not be automatically considered non-proportional and that the risk transfer evaluation for such agreements should be determined based on careful evaluation of the treaty terms and conditions</w:t>
      </w:r>
      <w:r w:rsidR="00FF7D05" w:rsidRPr="00094157">
        <w:rPr>
          <w:rFonts w:cstheme="minorHAnsi"/>
        </w:rPr>
        <w:t xml:space="preserve">. </w:t>
      </w:r>
      <w:r w:rsidR="000018EA" w:rsidRPr="00094157">
        <w:rPr>
          <w:rFonts w:cstheme="minorHAnsi"/>
        </w:rPr>
        <w:t>S</w:t>
      </w:r>
      <w:r w:rsidR="00B203FE" w:rsidRPr="00094157">
        <w:rPr>
          <w:rFonts w:cstheme="minorHAnsi"/>
        </w:rPr>
        <w:t xml:space="preserve">uch evaluation should be performed for each reinsurance component individually against its respective requirements under SSAP </w:t>
      </w:r>
      <w:r w:rsidR="00F37EA8" w:rsidRPr="00094157">
        <w:rPr>
          <w:rFonts w:cstheme="minorHAnsi"/>
        </w:rPr>
        <w:t xml:space="preserve">No. </w:t>
      </w:r>
      <w:r w:rsidR="00B203FE" w:rsidRPr="00094157">
        <w:rPr>
          <w:rFonts w:cstheme="minorHAnsi"/>
        </w:rPr>
        <w:t xml:space="preserve">61 </w:t>
      </w:r>
      <w:proofErr w:type="gramStart"/>
      <w:r w:rsidR="00B203FE" w:rsidRPr="00094157">
        <w:rPr>
          <w:rFonts w:cstheme="minorHAnsi"/>
        </w:rPr>
        <w:t>and also</w:t>
      </w:r>
      <w:proofErr w:type="gramEnd"/>
      <w:r w:rsidR="00B203FE" w:rsidRPr="00094157">
        <w:rPr>
          <w:rFonts w:cstheme="minorHAnsi"/>
        </w:rPr>
        <w:t xml:space="preserve"> collectively (for both the YRT and coinsurance components) to ensure no deprivation of ceding insurer surplus could occur (rather than applying a likelihood of loss standard). </w:t>
      </w:r>
    </w:p>
    <w:p w14:paraId="62272E36" w14:textId="77777777" w:rsidR="000018EA" w:rsidRPr="00094157" w:rsidRDefault="000018EA" w:rsidP="008F435C">
      <w:pPr>
        <w:spacing w:after="0" w:line="240" w:lineRule="auto"/>
        <w:contextualSpacing/>
        <w:jc w:val="both"/>
        <w:rPr>
          <w:rFonts w:cstheme="minorHAnsi"/>
        </w:rPr>
      </w:pPr>
    </w:p>
    <w:p w14:paraId="504B9F04" w14:textId="24CBF802" w:rsidR="00FB1946" w:rsidRPr="00094157" w:rsidRDefault="005550F5" w:rsidP="008F435C">
      <w:pPr>
        <w:spacing w:after="0" w:line="240" w:lineRule="auto"/>
        <w:contextualSpacing/>
        <w:jc w:val="both"/>
        <w:rPr>
          <w:rFonts w:cstheme="minorHAnsi"/>
        </w:rPr>
      </w:pPr>
      <w:r>
        <w:rPr>
          <w:rFonts w:cstheme="minorHAnsi"/>
        </w:rPr>
        <w:t>Altschull said t</w:t>
      </w:r>
      <w:r w:rsidR="00FB1946" w:rsidRPr="00094157">
        <w:rPr>
          <w:rFonts w:cstheme="minorHAnsi"/>
        </w:rPr>
        <w:t>he ACLI</w:t>
      </w:r>
      <w:r w:rsidR="00B203FE" w:rsidRPr="00094157">
        <w:rPr>
          <w:rFonts w:cstheme="minorHAnsi"/>
        </w:rPr>
        <w:t xml:space="preserve"> believe</w:t>
      </w:r>
      <w:r w:rsidR="00FB1946" w:rsidRPr="00094157">
        <w:rPr>
          <w:rFonts w:cstheme="minorHAnsi"/>
        </w:rPr>
        <w:t>s</w:t>
      </w:r>
      <w:r w:rsidR="00B203FE" w:rsidRPr="00094157">
        <w:rPr>
          <w:rFonts w:cstheme="minorHAnsi"/>
        </w:rPr>
        <w:t xml:space="preserve"> that both parties have arrived at a better understanding of how combination agreements should be evaluated for risk transfer purposes. </w:t>
      </w:r>
      <w:r w:rsidR="00D70522" w:rsidRPr="00094157">
        <w:rPr>
          <w:rFonts w:cstheme="minorHAnsi"/>
        </w:rPr>
        <w:t>W</w:t>
      </w:r>
      <w:r w:rsidR="00B203FE" w:rsidRPr="00094157">
        <w:rPr>
          <w:rFonts w:cstheme="minorHAnsi"/>
        </w:rPr>
        <w:t xml:space="preserve">hile </w:t>
      </w:r>
      <w:r w:rsidR="004A21EC" w:rsidRPr="00094157">
        <w:rPr>
          <w:rFonts w:cstheme="minorHAnsi"/>
        </w:rPr>
        <w:t>they</w:t>
      </w:r>
      <w:r w:rsidR="00B203FE" w:rsidRPr="00094157">
        <w:rPr>
          <w:rFonts w:cstheme="minorHAnsi"/>
        </w:rPr>
        <w:t xml:space="preserve"> understand that there are regulatory concerns with some existing agreements, </w:t>
      </w:r>
      <w:r w:rsidR="004A21EC" w:rsidRPr="00094157">
        <w:rPr>
          <w:rFonts w:cstheme="minorHAnsi"/>
        </w:rPr>
        <w:t>they</w:t>
      </w:r>
      <w:r w:rsidR="00B203FE" w:rsidRPr="00094157">
        <w:rPr>
          <w:rFonts w:cstheme="minorHAnsi"/>
        </w:rPr>
        <w:t xml:space="preserve"> do not believe it would be appropriate to apply this new understanding to in</w:t>
      </w:r>
      <w:r w:rsidR="00FB1946" w:rsidRPr="00094157">
        <w:rPr>
          <w:rFonts w:cstheme="minorHAnsi"/>
        </w:rPr>
        <w:t>-</w:t>
      </w:r>
      <w:r w:rsidR="00B203FE" w:rsidRPr="00094157">
        <w:rPr>
          <w:rFonts w:cstheme="minorHAnsi"/>
        </w:rPr>
        <w:t xml:space="preserve">force agreements that were entered into with good </w:t>
      </w:r>
      <w:proofErr w:type="gramStart"/>
      <w:r w:rsidR="00B203FE" w:rsidRPr="00094157">
        <w:rPr>
          <w:rFonts w:cstheme="minorHAnsi"/>
        </w:rPr>
        <w:t>faith</w:t>
      </w:r>
      <w:proofErr w:type="gramEnd"/>
      <w:r w:rsidR="00B203FE" w:rsidRPr="00094157">
        <w:rPr>
          <w:rFonts w:cstheme="minorHAnsi"/>
        </w:rPr>
        <w:t xml:space="preserve"> effort to comply with the risk transfer requirements as they were written and understood at that time. </w:t>
      </w:r>
      <w:r w:rsidR="00D70522" w:rsidRPr="00094157">
        <w:rPr>
          <w:rFonts w:cstheme="minorHAnsi"/>
        </w:rPr>
        <w:t>T</w:t>
      </w:r>
      <w:r w:rsidR="00B203FE" w:rsidRPr="00094157">
        <w:rPr>
          <w:rFonts w:cstheme="minorHAnsi"/>
        </w:rPr>
        <w:t xml:space="preserve">o be sure, </w:t>
      </w:r>
      <w:r w:rsidR="00FB1946" w:rsidRPr="00094157">
        <w:rPr>
          <w:rFonts w:cstheme="minorHAnsi"/>
        </w:rPr>
        <w:t xml:space="preserve">the </w:t>
      </w:r>
      <w:r w:rsidR="00B203FE" w:rsidRPr="00094157">
        <w:rPr>
          <w:rFonts w:cstheme="minorHAnsi"/>
        </w:rPr>
        <w:t xml:space="preserve">ACLI would like to </w:t>
      </w:r>
      <w:r w:rsidR="00B203FE" w:rsidRPr="00094157">
        <w:rPr>
          <w:rFonts w:cstheme="minorHAnsi"/>
        </w:rPr>
        <w:lastRenderedPageBreak/>
        <w:t xml:space="preserve">distinguish between agreements that were executed in good faith and those with abusive provisions, such as forced recapture and negative experience refunds. Therefore, </w:t>
      </w:r>
      <w:r w:rsidR="00FB1946" w:rsidRPr="00094157">
        <w:rPr>
          <w:rFonts w:cstheme="minorHAnsi"/>
        </w:rPr>
        <w:t xml:space="preserve">the </w:t>
      </w:r>
      <w:r w:rsidR="00B203FE" w:rsidRPr="00094157">
        <w:rPr>
          <w:rFonts w:cstheme="minorHAnsi"/>
        </w:rPr>
        <w:t xml:space="preserve">ACLI supports regulators addressing any agreements, </w:t>
      </w:r>
      <w:r w:rsidR="00FB1946" w:rsidRPr="00094157">
        <w:rPr>
          <w:rFonts w:cstheme="minorHAnsi"/>
        </w:rPr>
        <w:t>c</w:t>
      </w:r>
      <w:r w:rsidR="00B203FE" w:rsidRPr="00094157">
        <w:rPr>
          <w:rFonts w:cstheme="minorHAnsi"/>
        </w:rPr>
        <w:t>o</w:t>
      </w:r>
      <w:r>
        <w:rPr>
          <w:rFonts w:cstheme="minorHAnsi"/>
        </w:rPr>
        <w:t>insurance</w:t>
      </w:r>
      <w:r w:rsidR="00B203FE" w:rsidRPr="00094157">
        <w:rPr>
          <w:rFonts w:cstheme="minorHAnsi"/>
        </w:rPr>
        <w:t>-YRT or otherwise, with such abusive provisions regardless of treaty execution date.</w:t>
      </w:r>
    </w:p>
    <w:p w14:paraId="23D2B74B" w14:textId="77777777" w:rsidR="00FB1946" w:rsidRPr="00094157" w:rsidRDefault="00FB1946" w:rsidP="008F435C">
      <w:pPr>
        <w:spacing w:after="0" w:line="240" w:lineRule="auto"/>
        <w:contextualSpacing/>
        <w:jc w:val="both"/>
        <w:rPr>
          <w:rFonts w:cstheme="minorHAnsi"/>
        </w:rPr>
      </w:pPr>
    </w:p>
    <w:p w14:paraId="1F88F6ED" w14:textId="45AD7DCA" w:rsidR="00FB1946" w:rsidRPr="00C27308" w:rsidRDefault="005550F5" w:rsidP="008F435C">
      <w:pPr>
        <w:spacing w:after="0" w:line="240" w:lineRule="auto"/>
        <w:contextualSpacing/>
        <w:jc w:val="both"/>
        <w:rPr>
          <w:ins w:id="8" w:author="Jacks, Wendy" w:date="2025-08-27T10:39:00Z" w16du:dateUtc="2025-08-27T15:39:00Z"/>
          <w:rFonts w:cstheme="minorHAnsi"/>
        </w:rPr>
      </w:pPr>
      <w:r>
        <w:rPr>
          <w:rFonts w:cstheme="minorHAnsi"/>
        </w:rPr>
        <w:t>Altschull said that g</w:t>
      </w:r>
      <w:r w:rsidR="00B203FE" w:rsidRPr="00094157">
        <w:rPr>
          <w:rFonts w:cstheme="minorHAnsi"/>
        </w:rPr>
        <w:t xml:space="preserve">iven the feedback from NAIC staff (and regulators) on </w:t>
      </w:r>
      <w:r w:rsidR="00FB1946" w:rsidRPr="00094157">
        <w:rPr>
          <w:rFonts w:cstheme="minorHAnsi"/>
        </w:rPr>
        <w:t xml:space="preserve">the </w:t>
      </w:r>
      <w:r w:rsidR="00B203FE" w:rsidRPr="00094157">
        <w:rPr>
          <w:rFonts w:cstheme="minorHAnsi"/>
        </w:rPr>
        <w:t xml:space="preserve">prospective application, </w:t>
      </w:r>
      <w:r w:rsidR="00FB1946" w:rsidRPr="00094157">
        <w:rPr>
          <w:rFonts w:cstheme="minorHAnsi"/>
        </w:rPr>
        <w:t xml:space="preserve">the </w:t>
      </w:r>
      <w:r w:rsidR="00B203FE" w:rsidRPr="00094157">
        <w:rPr>
          <w:rFonts w:cstheme="minorHAnsi"/>
        </w:rPr>
        <w:t>ACLI recommends that any final guidance be made to apply only to agreements executed on or after Jan</w:t>
      </w:r>
      <w:r w:rsidR="00FB1946" w:rsidRPr="00094157">
        <w:rPr>
          <w:rFonts w:cstheme="minorHAnsi"/>
        </w:rPr>
        <w:t>.</w:t>
      </w:r>
      <w:r w:rsidR="00B203FE" w:rsidRPr="00094157">
        <w:rPr>
          <w:rFonts w:cstheme="minorHAnsi"/>
        </w:rPr>
        <w:t xml:space="preserve"> 1, 2024, as a compromise. This date aligns with the V</w:t>
      </w:r>
      <w:r w:rsidR="00C94751" w:rsidRPr="00094157">
        <w:rPr>
          <w:rFonts w:cstheme="minorHAnsi"/>
        </w:rPr>
        <w:t>aluation Analysis (E) Working Group</w:t>
      </w:r>
      <w:r w:rsidR="00B203FE" w:rsidRPr="00094157">
        <w:rPr>
          <w:rFonts w:cstheme="minorHAnsi"/>
        </w:rPr>
        <w:t xml:space="preserve"> referral and </w:t>
      </w:r>
      <w:r w:rsidR="00FB1946" w:rsidRPr="00094157">
        <w:rPr>
          <w:rFonts w:cstheme="minorHAnsi"/>
        </w:rPr>
        <w:t xml:space="preserve">the </w:t>
      </w:r>
      <w:r w:rsidR="00B203FE" w:rsidRPr="00094157">
        <w:rPr>
          <w:rFonts w:cstheme="minorHAnsi"/>
        </w:rPr>
        <w:t>S</w:t>
      </w:r>
      <w:r w:rsidR="00C94751" w:rsidRPr="00094157">
        <w:rPr>
          <w:rFonts w:cstheme="minorHAnsi"/>
        </w:rPr>
        <w:t>tatutory Accounting Principles (E) Working Group</w:t>
      </w:r>
      <w:r w:rsidR="00B203FE" w:rsidRPr="00094157">
        <w:rPr>
          <w:rFonts w:cstheme="minorHAnsi"/>
        </w:rPr>
        <w:t xml:space="preserve"> exposure of revisions to SSAP </w:t>
      </w:r>
      <w:r w:rsidR="00EB2C13" w:rsidRPr="00094157">
        <w:rPr>
          <w:rFonts w:cstheme="minorHAnsi"/>
        </w:rPr>
        <w:t xml:space="preserve">No. </w:t>
      </w:r>
      <w:r w:rsidR="00B203FE" w:rsidRPr="00094157">
        <w:rPr>
          <w:rFonts w:cstheme="minorHAnsi"/>
        </w:rPr>
        <w:t xml:space="preserve">61 in March 2024 to address the risk transfer aspect from the </w:t>
      </w:r>
      <w:r w:rsidR="00FB1946" w:rsidRPr="00094157">
        <w:rPr>
          <w:rFonts w:cstheme="minorHAnsi"/>
        </w:rPr>
        <w:t>Valuation Analysis (E) Working Group</w:t>
      </w:r>
      <w:r w:rsidR="00B203FE" w:rsidRPr="00094157">
        <w:rPr>
          <w:rFonts w:cstheme="minorHAnsi"/>
        </w:rPr>
        <w:t xml:space="preserve"> referral</w:t>
      </w:r>
      <w:r w:rsidR="006A6FC7" w:rsidRPr="00094157">
        <w:rPr>
          <w:rFonts w:cstheme="minorHAnsi"/>
        </w:rPr>
        <w:t>,</w:t>
      </w:r>
      <w:r w:rsidR="00B203FE" w:rsidRPr="00094157">
        <w:rPr>
          <w:rFonts w:cstheme="minorHAnsi"/>
        </w:rPr>
        <w:t xml:space="preserve"> and when the industry was made aware that regulators had concerns with combination </w:t>
      </w:r>
      <w:r w:rsidR="00FB1946" w:rsidRPr="00094157">
        <w:rPr>
          <w:rFonts w:cstheme="minorHAnsi"/>
        </w:rPr>
        <w:t>c</w:t>
      </w:r>
      <w:r w:rsidR="00B203FE" w:rsidRPr="00094157">
        <w:rPr>
          <w:rFonts w:cstheme="minorHAnsi"/>
        </w:rPr>
        <w:t>o</w:t>
      </w:r>
      <w:r>
        <w:rPr>
          <w:rFonts w:cstheme="minorHAnsi"/>
        </w:rPr>
        <w:t>insurance</w:t>
      </w:r>
      <w:r w:rsidR="00B203FE" w:rsidRPr="00094157">
        <w:rPr>
          <w:rFonts w:cstheme="minorHAnsi"/>
        </w:rPr>
        <w:t>-YRT agreements and revisions to SSAP</w:t>
      </w:r>
      <w:r w:rsidR="005D28D6" w:rsidRPr="00094157">
        <w:rPr>
          <w:rFonts w:cstheme="minorHAnsi"/>
        </w:rPr>
        <w:t xml:space="preserve"> No.</w:t>
      </w:r>
      <w:r w:rsidR="00B203FE" w:rsidRPr="00094157">
        <w:rPr>
          <w:rFonts w:cstheme="minorHAnsi"/>
        </w:rPr>
        <w:t xml:space="preserve"> 61 were being considered. As such, </w:t>
      </w:r>
      <w:r w:rsidR="00FB1946" w:rsidRPr="00094157">
        <w:rPr>
          <w:rFonts w:cstheme="minorHAnsi"/>
        </w:rPr>
        <w:t>c</w:t>
      </w:r>
      <w:r w:rsidR="00B203FE" w:rsidRPr="00094157">
        <w:rPr>
          <w:rFonts w:cstheme="minorHAnsi"/>
        </w:rPr>
        <w:t>o</w:t>
      </w:r>
      <w:r>
        <w:rPr>
          <w:rFonts w:cstheme="minorHAnsi"/>
        </w:rPr>
        <w:t>insurance</w:t>
      </w:r>
      <w:r w:rsidR="00B203FE" w:rsidRPr="00094157">
        <w:rPr>
          <w:rFonts w:cstheme="minorHAnsi"/>
        </w:rPr>
        <w:t>-YRT agreements knowingly executed after Jan</w:t>
      </w:r>
      <w:r w:rsidR="00FB1946" w:rsidRPr="00094157">
        <w:rPr>
          <w:rFonts w:cstheme="minorHAnsi"/>
        </w:rPr>
        <w:t>.</w:t>
      </w:r>
      <w:r w:rsidR="00B203FE" w:rsidRPr="00094157">
        <w:rPr>
          <w:rFonts w:cstheme="minorHAnsi"/>
        </w:rPr>
        <w:t xml:space="preserve"> 1, 2024</w:t>
      </w:r>
      <w:r w:rsidR="005D28D6" w:rsidRPr="00094157">
        <w:rPr>
          <w:rFonts w:cstheme="minorHAnsi"/>
        </w:rPr>
        <w:t>,</w:t>
      </w:r>
      <w:r w:rsidR="00B203FE" w:rsidRPr="00094157">
        <w:rPr>
          <w:rFonts w:cstheme="minorHAnsi"/>
        </w:rPr>
        <w:t xml:space="preserve"> and before adoption of final guidance would be considered in scope.</w:t>
      </w:r>
      <w:r w:rsidR="005D28D6" w:rsidRPr="00094157">
        <w:rPr>
          <w:rFonts w:cstheme="minorHAnsi"/>
        </w:rPr>
        <w:t xml:space="preserve"> He stated that w</w:t>
      </w:r>
      <w:r w:rsidR="00B203FE" w:rsidRPr="00094157">
        <w:rPr>
          <w:rFonts w:cstheme="minorHAnsi"/>
        </w:rPr>
        <w:t xml:space="preserve">ith application of any final guidance being limited to agreements executed after 2023, </w:t>
      </w:r>
      <w:r w:rsidR="00FB1946" w:rsidRPr="00094157">
        <w:rPr>
          <w:rFonts w:cstheme="minorHAnsi"/>
        </w:rPr>
        <w:t xml:space="preserve">the </w:t>
      </w:r>
      <w:r w:rsidR="00B203FE" w:rsidRPr="00094157">
        <w:rPr>
          <w:rFonts w:cstheme="minorHAnsi"/>
        </w:rPr>
        <w:t>ACLI would support an effective date of Dec</w:t>
      </w:r>
      <w:r w:rsidR="00FB1946" w:rsidRPr="00094157">
        <w:rPr>
          <w:rFonts w:cstheme="minorHAnsi"/>
        </w:rPr>
        <w:t>.</w:t>
      </w:r>
      <w:r w:rsidR="00B203FE" w:rsidRPr="00094157">
        <w:rPr>
          <w:rFonts w:cstheme="minorHAnsi"/>
        </w:rPr>
        <w:t xml:space="preserve"> 31, 2025, allowing sufficient time for ceding companies to complete evaluation of any in scope </w:t>
      </w:r>
      <w:r w:rsidR="00FB1946" w:rsidRPr="00094157">
        <w:rPr>
          <w:rFonts w:cstheme="minorHAnsi"/>
        </w:rPr>
        <w:t>c</w:t>
      </w:r>
      <w:r w:rsidR="00B203FE" w:rsidRPr="00094157">
        <w:rPr>
          <w:rFonts w:cstheme="minorHAnsi"/>
        </w:rPr>
        <w:t>o</w:t>
      </w:r>
      <w:r>
        <w:rPr>
          <w:rFonts w:cstheme="minorHAnsi"/>
        </w:rPr>
        <w:t>insurance</w:t>
      </w:r>
      <w:r w:rsidR="00B203FE" w:rsidRPr="00094157">
        <w:rPr>
          <w:rFonts w:cstheme="minorHAnsi"/>
        </w:rPr>
        <w:t xml:space="preserve">-YRT agreements and negotiate alternative </w:t>
      </w:r>
      <w:r w:rsidR="00A1792D" w:rsidRPr="00094157">
        <w:rPr>
          <w:rFonts w:cstheme="minorHAnsi"/>
        </w:rPr>
        <w:t>structures,</w:t>
      </w:r>
      <w:r w:rsidR="00B203FE" w:rsidRPr="00094157">
        <w:rPr>
          <w:rFonts w:cstheme="minorHAnsi"/>
        </w:rPr>
        <w:t xml:space="preserve"> as necessary.</w:t>
      </w:r>
      <w:r w:rsidR="00D70522" w:rsidRPr="00094157">
        <w:rPr>
          <w:rFonts w:cstheme="minorHAnsi"/>
        </w:rPr>
        <w:t xml:space="preserve"> </w:t>
      </w:r>
      <w:r w:rsidR="00100BED" w:rsidRPr="00094157">
        <w:rPr>
          <w:rFonts w:cstheme="minorHAnsi"/>
        </w:rPr>
        <w:t>He stated that the ACLI</w:t>
      </w:r>
      <w:r w:rsidR="00B203FE" w:rsidRPr="00094157">
        <w:rPr>
          <w:rFonts w:cstheme="minorHAnsi"/>
        </w:rPr>
        <w:t xml:space="preserve"> comment letter includes a redline version of the exposure with suggested revisions to SSAP </w:t>
      </w:r>
      <w:r w:rsidR="00100BED" w:rsidRPr="00094157">
        <w:rPr>
          <w:rFonts w:cstheme="minorHAnsi"/>
        </w:rPr>
        <w:t xml:space="preserve">No. </w:t>
      </w:r>
      <w:r w:rsidR="00B203FE" w:rsidRPr="00094157">
        <w:rPr>
          <w:rFonts w:cstheme="minorHAnsi"/>
        </w:rPr>
        <w:t xml:space="preserve">61 and Appendix A-791. </w:t>
      </w:r>
    </w:p>
    <w:p w14:paraId="20973532" w14:textId="77777777" w:rsidR="009240BC" w:rsidRPr="00094157" w:rsidRDefault="009240BC" w:rsidP="008F435C">
      <w:pPr>
        <w:spacing w:after="0" w:line="240" w:lineRule="auto"/>
        <w:contextualSpacing/>
        <w:jc w:val="both"/>
        <w:rPr>
          <w:rFonts w:cstheme="minorHAnsi"/>
        </w:rPr>
      </w:pPr>
    </w:p>
    <w:p w14:paraId="2C836CF1" w14:textId="245630EB" w:rsidR="00B203FE" w:rsidRPr="00094157" w:rsidRDefault="00FB1946" w:rsidP="008F435C">
      <w:pPr>
        <w:spacing w:after="0" w:line="240" w:lineRule="auto"/>
        <w:contextualSpacing/>
        <w:jc w:val="both"/>
        <w:rPr>
          <w:rFonts w:cstheme="minorHAnsi"/>
        </w:rPr>
      </w:pPr>
      <w:r w:rsidRPr="00094157">
        <w:rPr>
          <w:rFonts w:cstheme="minorHAnsi"/>
        </w:rPr>
        <w:t>I</w:t>
      </w:r>
      <w:r w:rsidR="00B203FE" w:rsidRPr="00094157">
        <w:rPr>
          <w:rFonts w:cstheme="minorHAnsi"/>
        </w:rPr>
        <w:t xml:space="preserve">n addition, </w:t>
      </w:r>
      <w:r w:rsidR="00100BED" w:rsidRPr="00094157">
        <w:rPr>
          <w:rFonts w:cstheme="minorHAnsi"/>
        </w:rPr>
        <w:t>the ACLI</w:t>
      </w:r>
      <w:r w:rsidR="00B203FE" w:rsidRPr="00094157">
        <w:rPr>
          <w:rFonts w:cstheme="minorHAnsi"/>
        </w:rPr>
        <w:t xml:space="preserve"> </w:t>
      </w:r>
      <w:r w:rsidR="00617024" w:rsidRPr="00094157">
        <w:rPr>
          <w:rFonts w:cstheme="minorHAnsi"/>
        </w:rPr>
        <w:t>asks</w:t>
      </w:r>
      <w:r w:rsidR="00B203FE" w:rsidRPr="00094157">
        <w:rPr>
          <w:rFonts w:cstheme="minorHAnsi"/>
        </w:rPr>
        <w:t xml:space="preserve"> that the historical record be updated </w:t>
      </w:r>
      <w:r w:rsidR="00BA7E20" w:rsidRPr="00094157">
        <w:rPr>
          <w:rFonts w:cstheme="minorHAnsi"/>
        </w:rPr>
        <w:t>to</w:t>
      </w:r>
      <w:r w:rsidR="00B203FE" w:rsidRPr="00094157">
        <w:rPr>
          <w:rFonts w:cstheme="minorHAnsi"/>
        </w:rPr>
        <w:t xml:space="preserve"> document the </w:t>
      </w:r>
      <w:r w:rsidR="00403268" w:rsidRPr="00094157">
        <w:rPr>
          <w:rFonts w:cstheme="minorHAnsi"/>
        </w:rPr>
        <w:t>results</w:t>
      </w:r>
      <w:r w:rsidR="00B203FE" w:rsidRPr="00094157">
        <w:rPr>
          <w:rFonts w:cstheme="minorHAnsi"/>
        </w:rPr>
        <w:t xml:space="preserve"> of the discussions </w:t>
      </w:r>
      <w:r w:rsidR="009D392F" w:rsidRPr="00094157">
        <w:rPr>
          <w:rFonts w:cstheme="minorHAnsi"/>
        </w:rPr>
        <w:t xml:space="preserve">that </w:t>
      </w:r>
      <w:r w:rsidR="00B203FE" w:rsidRPr="00094157">
        <w:rPr>
          <w:rFonts w:cstheme="minorHAnsi"/>
        </w:rPr>
        <w:t xml:space="preserve">have led to the contemplated changes reflected in the exposure. </w:t>
      </w:r>
      <w:r w:rsidR="00100BED" w:rsidRPr="00094157">
        <w:rPr>
          <w:rFonts w:cstheme="minorHAnsi"/>
        </w:rPr>
        <w:t xml:space="preserve">He stated that the </w:t>
      </w:r>
      <w:r w:rsidR="00B203FE" w:rsidRPr="00094157">
        <w:rPr>
          <w:rFonts w:cstheme="minorHAnsi"/>
        </w:rPr>
        <w:t>ACLI thinks that the documented historical record will help regulators, companies, and auditors better understand the intent behind the proposed changes to SSAP</w:t>
      </w:r>
      <w:r w:rsidR="000C4B5F" w:rsidRPr="00094157">
        <w:rPr>
          <w:rFonts w:cstheme="minorHAnsi"/>
        </w:rPr>
        <w:t xml:space="preserve"> No.</w:t>
      </w:r>
      <w:r w:rsidR="00B203FE" w:rsidRPr="00094157">
        <w:rPr>
          <w:rFonts w:cstheme="minorHAnsi"/>
        </w:rPr>
        <w:t xml:space="preserve"> 61 and Appendix A-791</w:t>
      </w:r>
      <w:r w:rsidR="009D392F" w:rsidRPr="00094157">
        <w:rPr>
          <w:rFonts w:cstheme="minorHAnsi"/>
        </w:rPr>
        <w:t>,</w:t>
      </w:r>
      <w:r w:rsidR="00B203FE" w:rsidRPr="00094157">
        <w:rPr>
          <w:rFonts w:cstheme="minorHAnsi"/>
        </w:rPr>
        <w:t xml:space="preserve"> should any ambiguity in the interpretation of the new language persist.</w:t>
      </w:r>
    </w:p>
    <w:p w14:paraId="7427B38B" w14:textId="77777777" w:rsidR="001E56FF" w:rsidRPr="00094157" w:rsidRDefault="001E56FF" w:rsidP="008F435C">
      <w:pPr>
        <w:spacing w:after="0" w:line="240" w:lineRule="auto"/>
        <w:contextualSpacing/>
        <w:jc w:val="both"/>
        <w:rPr>
          <w:rFonts w:cstheme="minorHAnsi"/>
        </w:rPr>
      </w:pPr>
    </w:p>
    <w:p w14:paraId="0C7E254B" w14:textId="19DD4C0B" w:rsidR="001E56FF" w:rsidRPr="00094157" w:rsidRDefault="001E56FF" w:rsidP="008F435C">
      <w:pPr>
        <w:spacing w:after="0" w:line="240" w:lineRule="auto"/>
        <w:contextualSpacing/>
        <w:jc w:val="both"/>
        <w:rPr>
          <w:rFonts w:cstheme="minorHAnsi"/>
        </w:rPr>
      </w:pPr>
      <w:r w:rsidRPr="00094157">
        <w:rPr>
          <w:rFonts w:cstheme="minorHAnsi"/>
        </w:rPr>
        <w:t xml:space="preserve">Bruggeman stated </w:t>
      </w:r>
      <w:r w:rsidR="00E84ABB" w:rsidRPr="00094157">
        <w:rPr>
          <w:rFonts w:cstheme="minorHAnsi"/>
        </w:rPr>
        <w:t>that</w:t>
      </w:r>
      <w:r w:rsidR="00C31ACB" w:rsidRPr="00094157">
        <w:rPr>
          <w:rFonts w:cstheme="minorHAnsi"/>
        </w:rPr>
        <w:t>,</w:t>
      </w:r>
      <w:r w:rsidR="00E84ABB" w:rsidRPr="00094157">
        <w:rPr>
          <w:rFonts w:cstheme="minorHAnsi"/>
        </w:rPr>
        <w:t xml:space="preserve"> if </w:t>
      </w:r>
      <w:r w:rsidR="00C31ACB" w:rsidRPr="00094157">
        <w:rPr>
          <w:rFonts w:cstheme="minorHAnsi"/>
        </w:rPr>
        <w:t>he</w:t>
      </w:r>
      <w:r w:rsidR="00E84ABB" w:rsidRPr="00094157">
        <w:rPr>
          <w:rFonts w:cstheme="minorHAnsi"/>
        </w:rPr>
        <w:t xml:space="preserve"> understood correctly, </w:t>
      </w:r>
      <w:r w:rsidR="00C31ACB" w:rsidRPr="00094157">
        <w:rPr>
          <w:rFonts w:cstheme="minorHAnsi"/>
        </w:rPr>
        <w:t>the ACLI</w:t>
      </w:r>
      <w:r w:rsidR="00E84ABB" w:rsidRPr="00094157">
        <w:rPr>
          <w:rFonts w:cstheme="minorHAnsi"/>
        </w:rPr>
        <w:t xml:space="preserve"> initially proposed a prospective approach, but as a compromise, </w:t>
      </w:r>
      <w:r w:rsidR="000F101B" w:rsidRPr="00094157">
        <w:rPr>
          <w:rFonts w:cstheme="minorHAnsi"/>
        </w:rPr>
        <w:t xml:space="preserve">is </w:t>
      </w:r>
      <w:r w:rsidR="00E84ABB" w:rsidRPr="00094157">
        <w:rPr>
          <w:rFonts w:cstheme="minorHAnsi"/>
        </w:rPr>
        <w:t>suggesting using contract dates of Jan</w:t>
      </w:r>
      <w:r w:rsidR="000F101B" w:rsidRPr="00094157">
        <w:rPr>
          <w:rFonts w:cstheme="minorHAnsi"/>
        </w:rPr>
        <w:t>.</w:t>
      </w:r>
      <w:r w:rsidR="00E84ABB" w:rsidRPr="00094157">
        <w:rPr>
          <w:rFonts w:cstheme="minorHAnsi"/>
        </w:rPr>
        <w:t xml:space="preserve"> 1, 2024, and forward. </w:t>
      </w:r>
      <w:r w:rsidR="00C31ACB" w:rsidRPr="00094157">
        <w:rPr>
          <w:rFonts w:cstheme="minorHAnsi"/>
        </w:rPr>
        <w:t>He s</w:t>
      </w:r>
      <w:r w:rsidR="000F101B" w:rsidRPr="00094157">
        <w:rPr>
          <w:rFonts w:cstheme="minorHAnsi"/>
        </w:rPr>
        <w:t xml:space="preserve">aid </w:t>
      </w:r>
      <w:r w:rsidR="000619E8" w:rsidRPr="00094157">
        <w:rPr>
          <w:rFonts w:cstheme="minorHAnsi"/>
        </w:rPr>
        <w:t>Altschull</w:t>
      </w:r>
      <w:r w:rsidR="00E84ABB" w:rsidRPr="00094157">
        <w:rPr>
          <w:rFonts w:cstheme="minorHAnsi"/>
        </w:rPr>
        <w:t xml:space="preserve"> also raised additional comments related to staff recommendation </w:t>
      </w:r>
      <w:r w:rsidR="00F30CBD" w:rsidRPr="00094157">
        <w:rPr>
          <w:rFonts w:cstheme="minorHAnsi"/>
        </w:rPr>
        <w:t xml:space="preserve">No. </w:t>
      </w:r>
      <w:r w:rsidR="00E84ABB" w:rsidRPr="00094157">
        <w:rPr>
          <w:rFonts w:cstheme="minorHAnsi"/>
        </w:rPr>
        <w:t xml:space="preserve">3, specifically regarding the incorporation of footnotes into the body of the agenda item. </w:t>
      </w:r>
      <w:r w:rsidR="000F101B" w:rsidRPr="00094157">
        <w:rPr>
          <w:rFonts w:cstheme="minorHAnsi"/>
        </w:rPr>
        <w:t>W</w:t>
      </w:r>
      <w:r w:rsidR="00E84ABB" w:rsidRPr="00094157">
        <w:rPr>
          <w:rFonts w:cstheme="minorHAnsi"/>
        </w:rPr>
        <w:t>hile it</w:t>
      </w:r>
      <w:r w:rsidR="000619E8" w:rsidRPr="00094157">
        <w:rPr>
          <w:rFonts w:cstheme="minorHAnsi"/>
        </w:rPr>
        <w:t xml:space="preserve"> is </w:t>
      </w:r>
      <w:r w:rsidR="00E84ABB" w:rsidRPr="00094157">
        <w:rPr>
          <w:rFonts w:cstheme="minorHAnsi"/>
        </w:rPr>
        <w:t xml:space="preserve">not </w:t>
      </w:r>
      <w:r w:rsidR="000619E8" w:rsidRPr="00094157">
        <w:rPr>
          <w:rFonts w:cstheme="minorHAnsi"/>
        </w:rPr>
        <w:t>the Working Group’s</w:t>
      </w:r>
      <w:r w:rsidR="00E84ABB" w:rsidRPr="00094157">
        <w:rPr>
          <w:rFonts w:cstheme="minorHAnsi"/>
        </w:rPr>
        <w:t xml:space="preserve"> usual practice to include footnotes in that way, </w:t>
      </w:r>
      <w:r w:rsidR="000619E8" w:rsidRPr="00094157">
        <w:rPr>
          <w:rFonts w:cstheme="minorHAnsi"/>
        </w:rPr>
        <w:t xml:space="preserve">he </w:t>
      </w:r>
      <w:r w:rsidR="00E84ABB" w:rsidRPr="00094157">
        <w:rPr>
          <w:rFonts w:cstheme="minorHAnsi"/>
        </w:rPr>
        <w:t>think</w:t>
      </w:r>
      <w:r w:rsidR="000619E8" w:rsidRPr="00094157">
        <w:rPr>
          <w:rFonts w:cstheme="minorHAnsi"/>
        </w:rPr>
        <w:t>s</w:t>
      </w:r>
      <w:r w:rsidR="00E84ABB" w:rsidRPr="00094157">
        <w:rPr>
          <w:rFonts w:cstheme="minorHAnsi"/>
        </w:rPr>
        <w:t xml:space="preserve"> it</w:t>
      </w:r>
      <w:r w:rsidR="000619E8" w:rsidRPr="00094157">
        <w:rPr>
          <w:rFonts w:cstheme="minorHAnsi"/>
        </w:rPr>
        <w:t xml:space="preserve"> is</w:t>
      </w:r>
      <w:r w:rsidR="00E84ABB" w:rsidRPr="00094157">
        <w:rPr>
          <w:rFonts w:cstheme="minorHAnsi"/>
        </w:rPr>
        <w:t xml:space="preserve"> important that this aspect of the discussion</w:t>
      </w:r>
      <w:r w:rsidR="000619E8" w:rsidRPr="00094157">
        <w:rPr>
          <w:rFonts w:cstheme="minorHAnsi"/>
        </w:rPr>
        <w:t xml:space="preserve">, </w:t>
      </w:r>
      <w:r w:rsidR="00E84ABB" w:rsidRPr="00094157">
        <w:rPr>
          <w:rFonts w:cstheme="minorHAnsi"/>
        </w:rPr>
        <w:t>whether part of the recommendation or reflected in comment letters</w:t>
      </w:r>
      <w:r w:rsidR="000619E8" w:rsidRPr="00094157">
        <w:rPr>
          <w:rFonts w:cstheme="minorHAnsi"/>
        </w:rPr>
        <w:t xml:space="preserve">, </w:t>
      </w:r>
      <w:r w:rsidR="00E84ABB" w:rsidRPr="00094157">
        <w:rPr>
          <w:rFonts w:cstheme="minorHAnsi"/>
        </w:rPr>
        <w:t xml:space="preserve">is documented in the meeting minutes. </w:t>
      </w:r>
      <w:r w:rsidR="00F30CBD" w:rsidRPr="00094157">
        <w:rPr>
          <w:rFonts w:cstheme="minorHAnsi"/>
        </w:rPr>
        <w:t>It</w:t>
      </w:r>
      <w:r w:rsidR="00504439" w:rsidRPr="00094157">
        <w:rPr>
          <w:rFonts w:cstheme="minorHAnsi"/>
        </w:rPr>
        <w:t xml:space="preserve"> will be</w:t>
      </w:r>
      <w:r w:rsidR="00E84ABB" w:rsidRPr="00094157">
        <w:rPr>
          <w:rFonts w:cstheme="minorHAnsi"/>
        </w:rPr>
        <w:t xml:space="preserve"> captured for reference purposes so that, if needed, it can be revisited and clearly identified as part of the record.</w:t>
      </w:r>
    </w:p>
    <w:p w14:paraId="0C527E88" w14:textId="77777777" w:rsidR="00E20497" w:rsidRPr="00094157" w:rsidRDefault="00E20497" w:rsidP="008F435C">
      <w:pPr>
        <w:spacing w:after="0" w:line="240" w:lineRule="auto"/>
        <w:contextualSpacing/>
        <w:jc w:val="both"/>
        <w:rPr>
          <w:rFonts w:cstheme="minorHAnsi"/>
        </w:rPr>
      </w:pPr>
    </w:p>
    <w:p w14:paraId="0CA2DEB3" w14:textId="53B38676" w:rsidR="001E56FF" w:rsidRPr="00094157" w:rsidRDefault="0082354A" w:rsidP="008F435C">
      <w:pPr>
        <w:spacing w:after="0" w:line="240" w:lineRule="auto"/>
        <w:contextualSpacing/>
        <w:jc w:val="both"/>
        <w:rPr>
          <w:rFonts w:cstheme="minorHAnsi"/>
        </w:rPr>
      </w:pPr>
      <w:r w:rsidRPr="00094157">
        <w:rPr>
          <w:rFonts w:cstheme="minorHAnsi"/>
        </w:rPr>
        <w:t xml:space="preserve">Carmello </w:t>
      </w:r>
      <w:r w:rsidR="00406C0D" w:rsidRPr="00094157">
        <w:rPr>
          <w:rFonts w:cstheme="minorHAnsi"/>
        </w:rPr>
        <w:t>said</w:t>
      </w:r>
      <w:r w:rsidR="00797DDF" w:rsidRPr="00094157">
        <w:rPr>
          <w:rFonts w:cstheme="minorHAnsi"/>
        </w:rPr>
        <w:t xml:space="preserve">, although no one has mentioned it yet, </w:t>
      </w:r>
      <w:r w:rsidR="00406C0D" w:rsidRPr="00094157">
        <w:rPr>
          <w:rFonts w:cstheme="minorHAnsi"/>
        </w:rPr>
        <w:t xml:space="preserve">it is obvious that </w:t>
      </w:r>
      <w:r w:rsidR="00797DDF" w:rsidRPr="00094157">
        <w:rPr>
          <w:rFonts w:cstheme="minorHAnsi"/>
        </w:rPr>
        <w:t>states can implement permitted practices for these older treaties, provided the</w:t>
      </w:r>
      <w:r w:rsidR="00676FCD" w:rsidRPr="00094157">
        <w:rPr>
          <w:rFonts w:cstheme="minorHAnsi"/>
        </w:rPr>
        <w:t>y have</w:t>
      </w:r>
      <w:r w:rsidR="00797DDF" w:rsidRPr="00094157">
        <w:rPr>
          <w:rFonts w:cstheme="minorHAnsi"/>
        </w:rPr>
        <w:t xml:space="preserve"> established a framework or regime to support those practices.</w:t>
      </w:r>
    </w:p>
    <w:p w14:paraId="0262FA3E" w14:textId="77777777" w:rsidR="00D87C37" w:rsidRPr="00094157" w:rsidRDefault="00D87C37" w:rsidP="008F435C">
      <w:pPr>
        <w:spacing w:after="0" w:line="240" w:lineRule="auto"/>
        <w:contextualSpacing/>
        <w:jc w:val="both"/>
        <w:rPr>
          <w:rFonts w:cstheme="minorHAnsi"/>
        </w:rPr>
      </w:pPr>
    </w:p>
    <w:p w14:paraId="2DAD5CAE" w14:textId="4E295D7E" w:rsidR="00D87C37" w:rsidRPr="00094157" w:rsidRDefault="00D87C37" w:rsidP="008F435C">
      <w:pPr>
        <w:spacing w:after="0" w:line="240" w:lineRule="auto"/>
        <w:contextualSpacing/>
        <w:jc w:val="both"/>
        <w:rPr>
          <w:rFonts w:cstheme="minorHAnsi"/>
        </w:rPr>
      </w:pPr>
      <w:r w:rsidRPr="00094157">
        <w:rPr>
          <w:rFonts w:cstheme="minorHAnsi"/>
        </w:rPr>
        <w:t xml:space="preserve">Bruggeman </w:t>
      </w:r>
      <w:r w:rsidR="00406C0D" w:rsidRPr="00094157">
        <w:rPr>
          <w:rFonts w:cstheme="minorHAnsi"/>
        </w:rPr>
        <w:t>said this</w:t>
      </w:r>
      <w:r w:rsidR="0004129E" w:rsidRPr="00094157">
        <w:rPr>
          <w:rFonts w:cstheme="minorHAnsi"/>
        </w:rPr>
        <w:t xml:space="preserve"> </w:t>
      </w:r>
      <w:r w:rsidR="0006112D" w:rsidRPr="00094157">
        <w:rPr>
          <w:rFonts w:cstheme="minorHAnsi"/>
        </w:rPr>
        <w:t xml:space="preserve">is exactly the kind of situation </w:t>
      </w:r>
      <w:r w:rsidR="002771FA" w:rsidRPr="00094157">
        <w:rPr>
          <w:rFonts w:cstheme="minorHAnsi"/>
        </w:rPr>
        <w:t xml:space="preserve">being </w:t>
      </w:r>
      <w:r w:rsidR="0006112D" w:rsidRPr="00094157">
        <w:rPr>
          <w:rFonts w:cstheme="minorHAnsi"/>
        </w:rPr>
        <w:t xml:space="preserve">referred to when discussing with the domestic regulator </w:t>
      </w:r>
      <w:r w:rsidR="002771FA" w:rsidRPr="00094157">
        <w:rPr>
          <w:rFonts w:cstheme="minorHAnsi"/>
        </w:rPr>
        <w:t xml:space="preserve">and </w:t>
      </w:r>
      <w:r w:rsidR="0006112D" w:rsidRPr="00094157">
        <w:rPr>
          <w:rFonts w:cstheme="minorHAnsi"/>
        </w:rPr>
        <w:t xml:space="preserve">the process to follow. Permitted accounting practices are an option, though not necessarily the preferred one from a consistency standpoint. </w:t>
      </w:r>
      <w:r w:rsidR="005C22E4" w:rsidRPr="00094157">
        <w:rPr>
          <w:rFonts w:cstheme="minorHAnsi"/>
        </w:rPr>
        <w:t>N</w:t>
      </w:r>
      <w:r w:rsidR="0006112D" w:rsidRPr="00094157">
        <w:rPr>
          <w:rFonts w:cstheme="minorHAnsi"/>
        </w:rPr>
        <w:t>avigating these issues is part of why statutory accounting has a formal process in place</w:t>
      </w:r>
      <w:r w:rsidR="0004129E" w:rsidRPr="00094157">
        <w:rPr>
          <w:rFonts w:cstheme="minorHAnsi"/>
        </w:rPr>
        <w:t>. T</w:t>
      </w:r>
      <w:r w:rsidR="0006112D" w:rsidRPr="00094157">
        <w:rPr>
          <w:rFonts w:cstheme="minorHAnsi"/>
        </w:rPr>
        <w:t xml:space="preserve">o ensure </w:t>
      </w:r>
      <w:r w:rsidR="0004129E" w:rsidRPr="00094157">
        <w:rPr>
          <w:rFonts w:cstheme="minorHAnsi"/>
        </w:rPr>
        <w:t>the Working Group is</w:t>
      </w:r>
      <w:r w:rsidR="0006112D" w:rsidRPr="00094157">
        <w:rPr>
          <w:rFonts w:cstheme="minorHAnsi"/>
        </w:rPr>
        <w:t xml:space="preserve"> not overstepping the authority of a domestic regulator in any given circumstance.</w:t>
      </w:r>
    </w:p>
    <w:p w14:paraId="2439EA9D" w14:textId="77777777" w:rsidR="001E56FF" w:rsidRPr="00094157" w:rsidRDefault="001E56FF" w:rsidP="008F435C">
      <w:pPr>
        <w:spacing w:after="0" w:line="240" w:lineRule="auto"/>
        <w:contextualSpacing/>
        <w:jc w:val="both"/>
        <w:rPr>
          <w:rFonts w:cstheme="minorHAnsi"/>
        </w:rPr>
      </w:pPr>
    </w:p>
    <w:p w14:paraId="7C7F2123" w14:textId="24B8733B" w:rsidR="007020BF" w:rsidRPr="00094157" w:rsidRDefault="004E454F" w:rsidP="008F435C">
      <w:pPr>
        <w:spacing w:after="0" w:line="240" w:lineRule="auto"/>
        <w:contextualSpacing/>
        <w:jc w:val="both"/>
        <w:rPr>
          <w:rFonts w:cstheme="minorHAnsi"/>
        </w:rPr>
      </w:pPr>
      <w:r w:rsidRPr="00094157">
        <w:rPr>
          <w:rFonts w:cstheme="minorHAnsi"/>
        </w:rPr>
        <w:t xml:space="preserve">Hemphill </w:t>
      </w:r>
      <w:r w:rsidR="005C22E4" w:rsidRPr="00094157">
        <w:rPr>
          <w:rFonts w:cstheme="minorHAnsi"/>
        </w:rPr>
        <w:t>said she was</w:t>
      </w:r>
      <w:r w:rsidRPr="00094157">
        <w:rPr>
          <w:rFonts w:cstheme="minorHAnsi"/>
        </w:rPr>
        <w:t xml:space="preserve"> </w:t>
      </w:r>
      <w:r w:rsidR="005C22E4" w:rsidRPr="00094157">
        <w:rPr>
          <w:rFonts w:cstheme="minorHAnsi"/>
        </w:rPr>
        <w:t>un</w:t>
      </w:r>
      <w:r w:rsidRPr="00094157">
        <w:rPr>
          <w:rFonts w:cstheme="minorHAnsi"/>
        </w:rPr>
        <w:t xml:space="preserve">clear on </w:t>
      </w:r>
      <w:r w:rsidR="00167B4F" w:rsidRPr="00094157">
        <w:rPr>
          <w:rFonts w:cstheme="minorHAnsi"/>
        </w:rPr>
        <w:t>the</w:t>
      </w:r>
      <w:r w:rsidRPr="00094157">
        <w:rPr>
          <w:rFonts w:cstheme="minorHAnsi"/>
        </w:rPr>
        <w:t xml:space="preserve"> point about the footnotes, but did want to note that, from a </w:t>
      </w:r>
      <w:r w:rsidR="005C22E4" w:rsidRPr="00094157">
        <w:rPr>
          <w:rFonts w:cstheme="minorHAnsi"/>
        </w:rPr>
        <w:t xml:space="preserve">Valuation Analysis (E) Working Group </w:t>
      </w:r>
      <w:r w:rsidRPr="00094157">
        <w:rPr>
          <w:rFonts w:cstheme="minorHAnsi"/>
        </w:rPr>
        <w:t xml:space="preserve">perspective, </w:t>
      </w:r>
      <w:r w:rsidR="005C22E4" w:rsidRPr="00094157">
        <w:rPr>
          <w:rFonts w:cstheme="minorHAnsi"/>
        </w:rPr>
        <w:t xml:space="preserve">the group </w:t>
      </w:r>
      <w:r w:rsidR="0037581F" w:rsidRPr="00094157">
        <w:rPr>
          <w:rFonts w:cstheme="minorHAnsi"/>
        </w:rPr>
        <w:t>ha</w:t>
      </w:r>
      <w:r w:rsidR="005C22E4" w:rsidRPr="00094157">
        <w:rPr>
          <w:rFonts w:cstheme="minorHAnsi"/>
        </w:rPr>
        <w:t>s</w:t>
      </w:r>
      <w:r w:rsidRPr="00094157">
        <w:rPr>
          <w:rFonts w:cstheme="minorHAnsi"/>
        </w:rPr>
        <w:t xml:space="preserve"> had many informative discussions. However, those discussions have</w:t>
      </w:r>
      <w:r w:rsidR="0037581F" w:rsidRPr="00094157">
        <w:rPr>
          <w:rFonts w:cstheme="minorHAnsi"/>
        </w:rPr>
        <w:t xml:space="preserve"> not</w:t>
      </w:r>
      <w:r w:rsidRPr="00094157">
        <w:rPr>
          <w:rFonts w:cstheme="minorHAnsi"/>
        </w:rPr>
        <w:t xml:space="preserve"> altered the original consensus reflected in the initial </w:t>
      </w:r>
      <w:r w:rsidR="005C22E4" w:rsidRPr="00094157">
        <w:rPr>
          <w:rFonts w:cstheme="minorHAnsi"/>
        </w:rPr>
        <w:t>Valuation Analysis (E) Working Group</w:t>
      </w:r>
      <w:r w:rsidRPr="00094157">
        <w:rPr>
          <w:rFonts w:cstheme="minorHAnsi"/>
        </w:rPr>
        <w:t xml:space="preserve"> referral. </w:t>
      </w:r>
      <w:r w:rsidR="008145E1" w:rsidRPr="00094157">
        <w:rPr>
          <w:rFonts w:cstheme="minorHAnsi"/>
        </w:rPr>
        <w:t xml:space="preserve">She </w:t>
      </w:r>
      <w:r w:rsidRPr="00094157">
        <w:rPr>
          <w:rFonts w:cstheme="minorHAnsi"/>
        </w:rPr>
        <w:t>appreciat</w:t>
      </w:r>
      <w:r w:rsidR="005C22E4" w:rsidRPr="00094157">
        <w:rPr>
          <w:rFonts w:cstheme="minorHAnsi"/>
        </w:rPr>
        <w:t>es</w:t>
      </w:r>
      <w:r w:rsidRPr="00094157">
        <w:rPr>
          <w:rFonts w:cstheme="minorHAnsi"/>
        </w:rPr>
        <w:t xml:space="preserve"> </w:t>
      </w:r>
      <w:r w:rsidR="005C22E4" w:rsidRPr="00094157">
        <w:rPr>
          <w:rFonts w:cstheme="minorHAnsi"/>
        </w:rPr>
        <w:t xml:space="preserve">the </w:t>
      </w:r>
      <w:r w:rsidRPr="00094157">
        <w:rPr>
          <w:rFonts w:cstheme="minorHAnsi"/>
        </w:rPr>
        <w:t xml:space="preserve">ACLI sharing </w:t>
      </w:r>
      <w:r w:rsidR="005C22E4" w:rsidRPr="00094157">
        <w:rPr>
          <w:rFonts w:cstheme="minorHAnsi"/>
        </w:rPr>
        <w:t>its</w:t>
      </w:r>
      <w:r w:rsidRPr="00094157">
        <w:rPr>
          <w:rFonts w:cstheme="minorHAnsi"/>
        </w:rPr>
        <w:t xml:space="preserve"> viewpoint, and it can be documented in the materials as </w:t>
      </w:r>
      <w:r w:rsidR="005C22E4" w:rsidRPr="00094157">
        <w:rPr>
          <w:rFonts w:cstheme="minorHAnsi"/>
        </w:rPr>
        <w:t xml:space="preserve">its </w:t>
      </w:r>
      <w:r w:rsidRPr="00094157">
        <w:rPr>
          <w:rFonts w:cstheme="minorHAnsi"/>
        </w:rPr>
        <w:t xml:space="preserve">position. </w:t>
      </w:r>
      <w:r w:rsidR="005C22E4" w:rsidRPr="00094157">
        <w:rPr>
          <w:rFonts w:cstheme="minorHAnsi"/>
        </w:rPr>
        <w:t>I</w:t>
      </w:r>
      <w:r w:rsidR="00C70001" w:rsidRPr="00094157">
        <w:rPr>
          <w:rFonts w:cstheme="minorHAnsi"/>
        </w:rPr>
        <w:t xml:space="preserve">t </w:t>
      </w:r>
      <w:r w:rsidRPr="00094157">
        <w:rPr>
          <w:rFonts w:cstheme="minorHAnsi"/>
        </w:rPr>
        <w:t>should</w:t>
      </w:r>
      <w:r w:rsidR="00C70001" w:rsidRPr="00094157">
        <w:rPr>
          <w:rFonts w:cstheme="minorHAnsi"/>
        </w:rPr>
        <w:t xml:space="preserve"> not</w:t>
      </w:r>
      <w:r w:rsidR="00DE0DDE" w:rsidRPr="00094157">
        <w:rPr>
          <w:rFonts w:cstheme="minorHAnsi"/>
        </w:rPr>
        <w:t xml:space="preserve"> be</w:t>
      </w:r>
      <w:r w:rsidRPr="00094157">
        <w:rPr>
          <w:rFonts w:cstheme="minorHAnsi"/>
        </w:rPr>
        <w:t xml:space="preserve"> present</w:t>
      </w:r>
      <w:r w:rsidR="00DE0DDE" w:rsidRPr="00094157">
        <w:rPr>
          <w:rFonts w:cstheme="minorHAnsi"/>
        </w:rPr>
        <w:t>ed</w:t>
      </w:r>
      <w:r w:rsidRPr="00094157">
        <w:rPr>
          <w:rFonts w:cstheme="minorHAnsi"/>
        </w:rPr>
        <w:t xml:space="preserve"> as a consensus or imply that</w:t>
      </w:r>
      <w:r w:rsidR="001822F8">
        <w:rPr>
          <w:rFonts w:cstheme="minorHAnsi"/>
        </w:rPr>
        <w:t xml:space="preserve"> the</w:t>
      </w:r>
      <w:r w:rsidRPr="00094157">
        <w:rPr>
          <w:rFonts w:cstheme="minorHAnsi"/>
        </w:rPr>
        <w:t xml:space="preserve"> </w:t>
      </w:r>
      <w:r w:rsidR="005C22E4" w:rsidRPr="00094157">
        <w:rPr>
          <w:rFonts w:cstheme="minorHAnsi"/>
        </w:rPr>
        <w:t>Valuation Analysis (E) Working Group</w:t>
      </w:r>
      <w:r w:rsidRPr="00094157">
        <w:rPr>
          <w:rFonts w:cstheme="minorHAnsi"/>
        </w:rPr>
        <w:t xml:space="preserve"> has changed its stance, since the discussions have generally aligned with </w:t>
      </w:r>
      <w:r w:rsidR="00DE0DDE" w:rsidRPr="00094157">
        <w:rPr>
          <w:rFonts w:cstheme="minorHAnsi"/>
        </w:rPr>
        <w:t>the</w:t>
      </w:r>
      <w:r w:rsidRPr="00094157">
        <w:rPr>
          <w:rFonts w:cstheme="minorHAnsi"/>
        </w:rPr>
        <w:t xml:space="preserve"> original referral.</w:t>
      </w:r>
    </w:p>
    <w:p w14:paraId="5E4CAE0C" w14:textId="77777777" w:rsidR="007020BF" w:rsidRPr="00094157" w:rsidRDefault="007020BF" w:rsidP="008F435C">
      <w:pPr>
        <w:spacing w:after="0" w:line="240" w:lineRule="auto"/>
        <w:contextualSpacing/>
        <w:jc w:val="both"/>
        <w:rPr>
          <w:rFonts w:cstheme="minorHAnsi"/>
        </w:rPr>
      </w:pPr>
    </w:p>
    <w:p w14:paraId="179DE0B5" w14:textId="1DD46C77" w:rsidR="007020BF" w:rsidRPr="00094157" w:rsidRDefault="008C42DF" w:rsidP="008F435C">
      <w:pPr>
        <w:spacing w:after="0" w:line="240" w:lineRule="auto"/>
        <w:contextualSpacing/>
        <w:jc w:val="both"/>
        <w:rPr>
          <w:rFonts w:cstheme="minorHAnsi"/>
        </w:rPr>
      </w:pPr>
      <w:r w:rsidRPr="00094157">
        <w:rPr>
          <w:rFonts w:cstheme="minorHAnsi"/>
        </w:rPr>
        <w:lastRenderedPageBreak/>
        <w:t xml:space="preserve">Bruggeman stated </w:t>
      </w:r>
      <w:r w:rsidR="00E30BA0" w:rsidRPr="00094157">
        <w:rPr>
          <w:rFonts w:cstheme="minorHAnsi"/>
        </w:rPr>
        <w:t xml:space="preserve">that </w:t>
      </w:r>
      <w:r w:rsidR="003A6410" w:rsidRPr="00094157">
        <w:rPr>
          <w:rFonts w:cstheme="minorHAnsi"/>
        </w:rPr>
        <w:t xml:space="preserve">he wanted to make sure </w:t>
      </w:r>
      <w:r w:rsidR="00974146" w:rsidRPr="00094157">
        <w:rPr>
          <w:rFonts w:cstheme="minorHAnsi"/>
        </w:rPr>
        <w:t>the Working Group had</w:t>
      </w:r>
      <w:r w:rsidR="003A6410" w:rsidRPr="00094157">
        <w:rPr>
          <w:rFonts w:cstheme="minorHAnsi"/>
        </w:rPr>
        <w:t xml:space="preserve"> properly walked through the process</w:t>
      </w:r>
      <w:r w:rsidR="00974146" w:rsidRPr="00094157">
        <w:rPr>
          <w:rFonts w:cstheme="minorHAnsi"/>
        </w:rPr>
        <w:t xml:space="preserve">, </w:t>
      </w:r>
      <w:r w:rsidR="003A6410" w:rsidRPr="00094157">
        <w:rPr>
          <w:rFonts w:cstheme="minorHAnsi"/>
        </w:rPr>
        <w:t xml:space="preserve">especially because these were topics </w:t>
      </w:r>
      <w:r w:rsidR="00974146" w:rsidRPr="00094157">
        <w:rPr>
          <w:rFonts w:cstheme="minorHAnsi"/>
        </w:rPr>
        <w:t>that had not</w:t>
      </w:r>
      <w:r w:rsidR="003A6410" w:rsidRPr="00094157">
        <w:rPr>
          <w:rFonts w:cstheme="minorHAnsi"/>
        </w:rPr>
        <w:t xml:space="preserve"> specifically</w:t>
      </w:r>
      <w:r w:rsidR="00974146" w:rsidRPr="00094157">
        <w:rPr>
          <w:rFonts w:cstheme="minorHAnsi"/>
        </w:rPr>
        <w:t xml:space="preserve"> been</w:t>
      </w:r>
      <w:r w:rsidR="003A6410" w:rsidRPr="00094157">
        <w:rPr>
          <w:rFonts w:cstheme="minorHAnsi"/>
        </w:rPr>
        <w:t xml:space="preserve"> discussed in an open session. </w:t>
      </w:r>
      <w:r w:rsidR="00974146" w:rsidRPr="00094157">
        <w:rPr>
          <w:rFonts w:cstheme="minorHAnsi"/>
        </w:rPr>
        <w:t xml:space="preserve">He stated that the </w:t>
      </w:r>
      <w:r w:rsidR="003A6410" w:rsidRPr="00094157">
        <w:rPr>
          <w:rFonts w:cstheme="minorHAnsi"/>
        </w:rPr>
        <w:t xml:space="preserve">conversations have generally focused on existing contracts, but what really stood out was when </w:t>
      </w:r>
      <w:r w:rsidR="00974146" w:rsidRPr="00094157">
        <w:rPr>
          <w:rFonts w:cstheme="minorHAnsi"/>
        </w:rPr>
        <w:t>they</w:t>
      </w:r>
      <w:r w:rsidR="003A6410" w:rsidRPr="00094157">
        <w:rPr>
          <w:rFonts w:cstheme="minorHAnsi"/>
        </w:rPr>
        <w:t xml:space="preserve"> introduced a reporting date. </w:t>
      </w:r>
      <w:r w:rsidR="005550F5">
        <w:rPr>
          <w:rFonts w:cstheme="minorHAnsi"/>
        </w:rPr>
        <w:t xml:space="preserve">Bruggeman said that </w:t>
      </w:r>
      <w:r w:rsidR="003A6410" w:rsidRPr="00094157">
        <w:rPr>
          <w:rFonts w:cstheme="minorHAnsi"/>
        </w:rPr>
        <w:t xml:space="preserve">California’s </w:t>
      </w:r>
      <w:r w:rsidR="005550F5">
        <w:rPr>
          <w:rFonts w:cstheme="minorHAnsi"/>
        </w:rPr>
        <w:t xml:space="preserve">stated </w:t>
      </w:r>
      <w:r w:rsidR="00756E85" w:rsidRPr="00094157">
        <w:rPr>
          <w:rFonts w:cstheme="minorHAnsi"/>
        </w:rPr>
        <w:t xml:space="preserve">preference is to </w:t>
      </w:r>
      <w:r w:rsidR="003A6410" w:rsidRPr="00094157">
        <w:rPr>
          <w:rFonts w:cstheme="minorHAnsi"/>
        </w:rPr>
        <w:t xml:space="preserve">address existing contracts, but also proposed extending the initial reporting date, potentially through year-end 2026. </w:t>
      </w:r>
      <w:r w:rsidR="005550F5">
        <w:rPr>
          <w:rFonts w:cstheme="minorHAnsi"/>
        </w:rPr>
        <w:t>Bruggeman said the</w:t>
      </w:r>
      <w:r w:rsidR="00E72537" w:rsidRPr="00094157">
        <w:rPr>
          <w:rFonts w:cstheme="minorHAnsi"/>
        </w:rPr>
        <w:t xml:space="preserve"> </w:t>
      </w:r>
      <w:r w:rsidR="003A6410" w:rsidRPr="00094157">
        <w:rPr>
          <w:rFonts w:cstheme="minorHAnsi"/>
        </w:rPr>
        <w:t xml:space="preserve">extension would allow time to </w:t>
      </w:r>
      <w:r w:rsidR="000D769A" w:rsidRPr="00094157">
        <w:rPr>
          <w:rFonts w:cstheme="minorHAnsi"/>
        </w:rPr>
        <w:t>review</w:t>
      </w:r>
      <w:r w:rsidR="003A6410" w:rsidRPr="00094157">
        <w:rPr>
          <w:rFonts w:cstheme="minorHAnsi"/>
        </w:rPr>
        <w:t xml:space="preserve"> those contracts. </w:t>
      </w:r>
      <w:r w:rsidR="00E72537" w:rsidRPr="00094157">
        <w:rPr>
          <w:rFonts w:cstheme="minorHAnsi"/>
        </w:rPr>
        <w:t>He asked whether he understood</w:t>
      </w:r>
      <w:r w:rsidR="003A6410" w:rsidRPr="00094157">
        <w:rPr>
          <w:rFonts w:cstheme="minorHAnsi"/>
        </w:rPr>
        <w:t xml:space="preserve"> correctly that this is being proposed as a motion</w:t>
      </w:r>
      <w:r w:rsidR="00E72537" w:rsidRPr="00094157">
        <w:rPr>
          <w:rFonts w:cstheme="minorHAnsi"/>
        </w:rPr>
        <w:t xml:space="preserve">, </w:t>
      </w:r>
      <w:r w:rsidR="003A6410" w:rsidRPr="00094157">
        <w:rPr>
          <w:rFonts w:cstheme="minorHAnsi"/>
        </w:rPr>
        <w:t>at least for that reporting date extension</w:t>
      </w:r>
      <w:r w:rsidR="00E72537" w:rsidRPr="00094157">
        <w:rPr>
          <w:rFonts w:cstheme="minorHAnsi"/>
        </w:rPr>
        <w:t xml:space="preserve">, </w:t>
      </w:r>
      <w:r w:rsidR="003A6410" w:rsidRPr="00094157">
        <w:rPr>
          <w:rFonts w:cstheme="minorHAnsi"/>
        </w:rPr>
        <w:t>and that the topic would be adjusted accordingly</w:t>
      </w:r>
      <w:r w:rsidR="001829E0" w:rsidRPr="00094157">
        <w:rPr>
          <w:rFonts w:cstheme="minorHAnsi"/>
        </w:rPr>
        <w:t>.</w:t>
      </w:r>
      <w:r w:rsidR="003A6410" w:rsidRPr="00094157">
        <w:rPr>
          <w:rFonts w:cstheme="minorHAnsi"/>
        </w:rPr>
        <w:t xml:space="preserve"> </w:t>
      </w:r>
      <w:r w:rsidR="00E72537" w:rsidRPr="00094157">
        <w:rPr>
          <w:rFonts w:cstheme="minorHAnsi"/>
        </w:rPr>
        <w:t>He was</w:t>
      </w:r>
      <w:r w:rsidR="003A6410" w:rsidRPr="00094157">
        <w:rPr>
          <w:rFonts w:cstheme="minorHAnsi"/>
        </w:rPr>
        <w:t xml:space="preserve"> not planning to re-expose this item, since the existing guidance has already been exposed. </w:t>
      </w:r>
      <w:r w:rsidR="00FE2471" w:rsidRPr="00094157">
        <w:rPr>
          <w:rFonts w:cstheme="minorHAnsi"/>
        </w:rPr>
        <w:t>F</w:t>
      </w:r>
      <w:r w:rsidR="00E72537" w:rsidRPr="00094157">
        <w:rPr>
          <w:rFonts w:cstheme="minorHAnsi"/>
        </w:rPr>
        <w:t>r</w:t>
      </w:r>
      <w:r w:rsidR="003A6410" w:rsidRPr="00094157">
        <w:rPr>
          <w:rFonts w:cstheme="minorHAnsi"/>
        </w:rPr>
        <w:t xml:space="preserve">om </w:t>
      </w:r>
      <w:r w:rsidR="00E72537" w:rsidRPr="00094157">
        <w:rPr>
          <w:rFonts w:cstheme="minorHAnsi"/>
        </w:rPr>
        <w:t>his</w:t>
      </w:r>
      <w:r w:rsidR="003A6410" w:rsidRPr="00094157">
        <w:rPr>
          <w:rFonts w:cstheme="minorHAnsi"/>
        </w:rPr>
        <w:t xml:space="preserve"> perspective, </w:t>
      </w:r>
      <w:r w:rsidR="00E72537" w:rsidRPr="00094157">
        <w:rPr>
          <w:rFonts w:cstheme="minorHAnsi"/>
        </w:rPr>
        <w:t xml:space="preserve">they </w:t>
      </w:r>
      <w:r w:rsidR="00E63CEF" w:rsidRPr="00094157">
        <w:rPr>
          <w:rFonts w:cstheme="minorHAnsi"/>
        </w:rPr>
        <w:t>are</w:t>
      </w:r>
      <w:r w:rsidR="003A6410" w:rsidRPr="00094157">
        <w:rPr>
          <w:rFonts w:cstheme="minorHAnsi"/>
        </w:rPr>
        <w:t xml:space="preserve"> simply extending the reporting date.</w:t>
      </w:r>
    </w:p>
    <w:p w14:paraId="1797AF56" w14:textId="77777777" w:rsidR="000C4B5F" w:rsidRPr="00094157" w:rsidRDefault="000C4B5F" w:rsidP="008F435C">
      <w:pPr>
        <w:spacing w:after="0" w:line="240" w:lineRule="auto"/>
        <w:contextualSpacing/>
        <w:jc w:val="both"/>
        <w:rPr>
          <w:rFonts w:cstheme="minorHAnsi"/>
        </w:rPr>
      </w:pPr>
    </w:p>
    <w:p w14:paraId="64FF3E7F" w14:textId="65AA8F5D" w:rsidR="009E252E" w:rsidRPr="00094157" w:rsidRDefault="001E1E9B" w:rsidP="008F435C">
      <w:pPr>
        <w:spacing w:after="0" w:line="240" w:lineRule="auto"/>
        <w:contextualSpacing/>
        <w:jc w:val="both"/>
        <w:rPr>
          <w:rFonts w:cstheme="minorHAnsi"/>
        </w:rPr>
      </w:pPr>
      <w:r w:rsidRPr="00094157">
        <w:rPr>
          <w:rFonts w:cstheme="minorHAnsi"/>
        </w:rPr>
        <w:t>Clark requested clarification from Hudson</w:t>
      </w:r>
      <w:r w:rsidR="00EA0B29" w:rsidRPr="00094157">
        <w:rPr>
          <w:rFonts w:cstheme="minorHAnsi"/>
        </w:rPr>
        <w:t xml:space="preserve"> on whether he was </w:t>
      </w:r>
      <w:r w:rsidRPr="00094157">
        <w:rPr>
          <w:rFonts w:cstheme="minorHAnsi"/>
        </w:rPr>
        <w:t xml:space="preserve">referring to the effective date applying to existing transactions, </w:t>
      </w:r>
      <w:r w:rsidR="00EA0B29" w:rsidRPr="00094157">
        <w:rPr>
          <w:rFonts w:cstheme="minorHAnsi"/>
        </w:rPr>
        <w:t xml:space="preserve">while </w:t>
      </w:r>
      <w:r w:rsidRPr="00094157">
        <w:rPr>
          <w:rFonts w:cstheme="minorHAnsi"/>
        </w:rPr>
        <w:t>new transactions would still be subject to this guidance immediately</w:t>
      </w:r>
      <w:r w:rsidR="00EA0B29" w:rsidRPr="00094157">
        <w:rPr>
          <w:rFonts w:cstheme="minorHAnsi"/>
        </w:rPr>
        <w:t>.</w:t>
      </w:r>
    </w:p>
    <w:p w14:paraId="77A91D6D" w14:textId="77777777" w:rsidR="00B3683A" w:rsidRPr="00094157" w:rsidRDefault="00B3683A" w:rsidP="008F435C">
      <w:pPr>
        <w:spacing w:after="0" w:line="240" w:lineRule="auto"/>
        <w:contextualSpacing/>
        <w:jc w:val="both"/>
        <w:rPr>
          <w:rFonts w:cstheme="minorHAnsi"/>
        </w:rPr>
      </w:pPr>
    </w:p>
    <w:p w14:paraId="40BEEEED" w14:textId="1B79801B" w:rsidR="00B3683A" w:rsidRPr="00094157" w:rsidRDefault="00B3683A" w:rsidP="008F435C">
      <w:pPr>
        <w:spacing w:after="0" w:line="240" w:lineRule="auto"/>
        <w:contextualSpacing/>
        <w:jc w:val="both"/>
        <w:rPr>
          <w:rFonts w:cstheme="minorHAnsi"/>
        </w:rPr>
      </w:pPr>
      <w:r w:rsidRPr="00094157">
        <w:rPr>
          <w:rFonts w:cstheme="minorHAnsi"/>
        </w:rPr>
        <w:t>Hudson stated that this would apply to all contracts</w:t>
      </w:r>
      <w:r w:rsidR="001D2E2A" w:rsidRPr="00094157">
        <w:rPr>
          <w:rFonts w:cstheme="minorHAnsi"/>
        </w:rPr>
        <w:t xml:space="preserve"> and would be immediately effective for new contracts while existing contracts would be Dec</w:t>
      </w:r>
      <w:r w:rsidR="00FE2471" w:rsidRPr="00094157">
        <w:rPr>
          <w:rFonts w:cstheme="minorHAnsi"/>
        </w:rPr>
        <w:t>.</w:t>
      </w:r>
      <w:r w:rsidR="001D2E2A" w:rsidRPr="00094157">
        <w:rPr>
          <w:rFonts w:cstheme="minorHAnsi"/>
        </w:rPr>
        <w:t xml:space="preserve"> 31, 2026.</w:t>
      </w:r>
    </w:p>
    <w:p w14:paraId="634AB46A" w14:textId="77777777" w:rsidR="00B3683A" w:rsidRPr="00094157" w:rsidRDefault="00B3683A" w:rsidP="008F435C">
      <w:pPr>
        <w:spacing w:after="0" w:line="240" w:lineRule="auto"/>
        <w:contextualSpacing/>
        <w:jc w:val="both"/>
        <w:rPr>
          <w:rFonts w:cstheme="minorHAnsi"/>
        </w:rPr>
      </w:pPr>
    </w:p>
    <w:p w14:paraId="24144471" w14:textId="0E57CA3B" w:rsidR="00B3683A" w:rsidRPr="00094157" w:rsidRDefault="00CD702F" w:rsidP="008F435C">
      <w:pPr>
        <w:spacing w:after="0" w:line="240" w:lineRule="auto"/>
        <w:contextualSpacing/>
        <w:jc w:val="both"/>
        <w:rPr>
          <w:rFonts w:cstheme="minorHAnsi"/>
        </w:rPr>
      </w:pPr>
      <w:r w:rsidRPr="00094157">
        <w:rPr>
          <w:rFonts w:cstheme="minorHAnsi"/>
        </w:rPr>
        <w:t xml:space="preserve">Bruggeman stated that this guidance essentially applies to all contracts, whether they already exist or are newly </w:t>
      </w:r>
      <w:r w:rsidR="00BA7E20" w:rsidRPr="00094157">
        <w:rPr>
          <w:rFonts w:cstheme="minorHAnsi"/>
        </w:rPr>
        <w:t>entered</w:t>
      </w:r>
      <w:r w:rsidRPr="00094157">
        <w:rPr>
          <w:rFonts w:cstheme="minorHAnsi"/>
        </w:rPr>
        <w:t xml:space="preserve">, even starting tomorrow. However, the initial reporting of </w:t>
      </w:r>
      <w:r w:rsidR="00A1792D" w:rsidRPr="00094157">
        <w:rPr>
          <w:rFonts w:cstheme="minorHAnsi"/>
        </w:rPr>
        <w:t>what has</w:t>
      </w:r>
      <w:r w:rsidRPr="00094157">
        <w:rPr>
          <w:rFonts w:cstheme="minorHAnsi"/>
        </w:rPr>
        <w:t xml:space="preserve"> already been applied is subject to a delay, allowing time to get everything in order. He stated that if they need to refine the language, </w:t>
      </w:r>
      <w:r w:rsidR="002D3992" w:rsidRPr="00094157">
        <w:rPr>
          <w:rFonts w:cstheme="minorHAnsi"/>
        </w:rPr>
        <w:t>they will</w:t>
      </w:r>
      <w:r w:rsidRPr="00094157">
        <w:rPr>
          <w:rFonts w:cstheme="minorHAnsi"/>
        </w:rPr>
        <w:t xml:space="preserve"> address that and clarify the distinction </w:t>
      </w:r>
      <w:r w:rsidR="00C937CD" w:rsidRPr="00094157">
        <w:rPr>
          <w:rFonts w:cstheme="minorHAnsi"/>
        </w:rPr>
        <w:t xml:space="preserve">at the </w:t>
      </w:r>
      <w:r w:rsidR="00945B1D" w:rsidRPr="00094157">
        <w:rPr>
          <w:rFonts w:cstheme="minorHAnsi"/>
        </w:rPr>
        <w:t xml:space="preserve">Accounting Practices and Procedures </w:t>
      </w:r>
      <w:r w:rsidR="001030CC" w:rsidRPr="00094157">
        <w:rPr>
          <w:rFonts w:cstheme="minorHAnsi"/>
        </w:rPr>
        <w:t xml:space="preserve">(E) </w:t>
      </w:r>
      <w:r w:rsidR="00C937CD" w:rsidRPr="00094157">
        <w:rPr>
          <w:rFonts w:cstheme="minorHAnsi"/>
        </w:rPr>
        <w:t>Task Force</w:t>
      </w:r>
      <w:r w:rsidRPr="00094157">
        <w:rPr>
          <w:rFonts w:cstheme="minorHAnsi"/>
        </w:rPr>
        <w:t>.</w:t>
      </w:r>
    </w:p>
    <w:p w14:paraId="7CFF6172" w14:textId="77777777" w:rsidR="00290D3F" w:rsidRPr="00094157" w:rsidRDefault="00290D3F" w:rsidP="008F435C">
      <w:pPr>
        <w:spacing w:after="0" w:line="240" w:lineRule="auto"/>
        <w:contextualSpacing/>
        <w:jc w:val="both"/>
        <w:rPr>
          <w:rFonts w:cstheme="minorHAnsi"/>
        </w:rPr>
      </w:pPr>
    </w:p>
    <w:p w14:paraId="7C66F116" w14:textId="406A865F" w:rsidR="00290D3F" w:rsidRPr="00094157" w:rsidRDefault="00290D3F" w:rsidP="008F435C">
      <w:pPr>
        <w:spacing w:after="0" w:line="240" w:lineRule="auto"/>
        <w:contextualSpacing/>
        <w:jc w:val="both"/>
        <w:rPr>
          <w:rFonts w:cstheme="minorHAnsi"/>
        </w:rPr>
      </w:pPr>
      <w:r w:rsidRPr="00094157">
        <w:rPr>
          <w:rFonts w:cstheme="minorHAnsi"/>
        </w:rPr>
        <w:t xml:space="preserve">Clark </w:t>
      </w:r>
      <w:r w:rsidR="00AE0886" w:rsidRPr="00094157">
        <w:rPr>
          <w:rFonts w:cstheme="minorHAnsi"/>
        </w:rPr>
        <w:t>said</w:t>
      </w:r>
      <w:r w:rsidRPr="00094157">
        <w:rPr>
          <w:rFonts w:cstheme="minorHAnsi"/>
        </w:rPr>
        <w:t xml:space="preserve"> it looks like they will need to make a slight adjustment to the exposed language to clarify that the guidance is immediately effective for new contracts, while existing contracts would follow the Dec</w:t>
      </w:r>
      <w:r w:rsidR="00053C2B" w:rsidRPr="00094157">
        <w:rPr>
          <w:rFonts w:cstheme="minorHAnsi"/>
        </w:rPr>
        <w:t>.</w:t>
      </w:r>
      <w:r w:rsidRPr="00094157">
        <w:rPr>
          <w:rFonts w:cstheme="minorHAnsi"/>
        </w:rPr>
        <w:t xml:space="preserve"> 31, 202</w:t>
      </w:r>
      <w:r w:rsidR="00AC172C" w:rsidRPr="00094157">
        <w:rPr>
          <w:rFonts w:cstheme="minorHAnsi"/>
        </w:rPr>
        <w:t>6</w:t>
      </w:r>
      <w:r w:rsidRPr="00094157">
        <w:rPr>
          <w:rFonts w:cstheme="minorHAnsi"/>
        </w:rPr>
        <w:t xml:space="preserve">, effective date. </w:t>
      </w:r>
      <w:r w:rsidR="00053C2B" w:rsidRPr="00094157">
        <w:rPr>
          <w:rFonts w:cstheme="minorHAnsi"/>
        </w:rPr>
        <w:t>It</w:t>
      </w:r>
      <w:r w:rsidRPr="00094157">
        <w:rPr>
          <w:rFonts w:cstheme="minorHAnsi"/>
        </w:rPr>
        <w:t xml:space="preserve"> is different from what was originally presented, but they can make that change.</w:t>
      </w:r>
    </w:p>
    <w:p w14:paraId="0B599559" w14:textId="77777777" w:rsidR="000121A2" w:rsidRPr="00094157" w:rsidRDefault="000121A2" w:rsidP="008F435C">
      <w:pPr>
        <w:spacing w:after="0" w:line="240" w:lineRule="auto"/>
        <w:contextualSpacing/>
        <w:jc w:val="both"/>
        <w:rPr>
          <w:rFonts w:cstheme="minorHAnsi"/>
        </w:rPr>
      </w:pPr>
    </w:p>
    <w:p w14:paraId="0B5ED592" w14:textId="40622C32" w:rsidR="000121A2" w:rsidRPr="00094157" w:rsidRDefault="000121A2" w:rsidP="008F435C">
      <w:pPr>
        <w:spacing w:after="0" w:line="240" w:lineRule="auto"/>
        <w:contextualSpacing/>
        <w:jc w:val="both"/>
        <w:rPr>
          <w:rFonts w:cstheme="minorHAnsi"/>
        </w:rPr>
      </w:pPr>
      <w:r w:rsidRPr="00094157">
        <w:rPr>
          <w:rFonts w:cstheme="minorHAnsi"/>
        </w:rPr>
        <w:t xml:space="preserve">Travis inquired </w:t>
      </w:r>
      <w:r w:rsidR="006369D5" w:rsidRPr="00094157">
        <w:rPr>
          <w:rFonts w:cstheme="minorHAnsi"/>
        </w:rPr>
        <w:t>whether this</w:t>
      </w:r>
      <w:r w:rsidR="00C2339F" w:rsidRPr="00094157">
        <w:rPr>
          <w:rFonts w:cstheme="minorHAnsi"/>
        </w:rPr>
        <w:t xml:space="preserve"> agenda item</w:t>
      </w:r>
      <w:r w:rsidR="006369D5" w:rsidRPr="00094157">
        <w:rPr>
          <w:rFonts w:cstheme="minorHAnsi"/>
        </w:rPr>
        <w:t xml:space="preserve"> will </w:t>
      </w:r>
      <w:r w:rsidR="002266B6" w:rsidRPr="00094157">
        <w:rPr>
          <w:rFonts w:cstheme="minorHAnsi"/>
        </w:rPr>
        <w:t xml:space="preserve">go to the </w:t>
      </w:r>
      <w:r w:rsidR="00CE478B" w:rsidRPr="00094157">
        <w:rPr>
          <w:rFonts w:cstheme="minorHAnsi"/>
        </w:rPr>
        <w:t xml:space="preserve">Accounting Practices and Procedures (E) Task Force with the </w:t>
      </w:r>
      <w:bookmarkStart w:id="9" w:name="_Hlk205903009"/>
      <w:r w:rsidR="00CE478B" w:rsidRPr="00094157">
        <w:rPr>
          <w:rFonts w:cstheme="minorHAnsi"/>
        </w:rPr>
        <w:t xml:space="preserve">Financial Condition (E) </w:t>
      </w:r>
      <w:r w:rsidR="002871BA" w:rsidRPr="00094157">
        <w:rPr>
          <w:rFonts w:cstheme="minorHAnsi"/>
        </w:rPr>
        <w:t>Committee</w:t>
      </w:r>
      <w:bookmarkEnd w:id="9"/>
      <w:r w:rsidR="002871BA" w:rsidRPr="00094157">
        <w:rPr>
          <w:rFonts w:cstheme="minorHAnsi"/>
        </w:rPr>
        <w:t xml:space="preserve"> </w:t>
      </w:r>
      <w:r w:rsidR="009E475E" w:rsidRPr="00094157">
        <w:rPr>
          <w:rFonts w:cstheme="minorHAnsi"/>
        </w:rPr>
        <w:t>mak</w:t>
      </w:r>
      <w:r w:rsidR="00CE478B" w:rsidRPr="00094157">
        <w:rPr>
          <w:rFonts w:cstheme="minorHAnsi"/>
        </w:rPr>
        <w:t>ing</w:t>
      </w:r>
      <w:r w:rsidR="009E475E" w:rsidRPr="00094157">
        <w:rPr>
          <w:rFonts w:cstheme="minorHAnsi"/>
        </w:rPr>
        <w:t xml:space="preserve"> the final decision. </w:t>
      </w:r>
    </w:p>
    <w:p w14:paraId="3FF9019E" w14:textId="77777777" w:rsidR="006330CF" w:rsidRPr="00094157" w:rsidRDefault="006330CF" w:rsidP="008F435C">
      <w:pPr>
        <w:spacing w:after="0" w:line="240" w:lineRule="auto"/>
        <w:contextualSpacing/>
        <w:jc w:val="both"/>
        <w:rPr>
          <w:rFonts w:cstheme="minorHAnsi"/>
        </w:rPr>
      </w:pPr>
    </w:p>
    <w:p w14:paraId="348993FA" w14:textId="056B73D5" w:rsidR="006330CF" w:rsidRPr="00094157" w:rsidRDefault="006330CF" w:rsidP="008F435C">
      <w:pPr>
        <w:spacing w:after="0" w:line="240" w:lineRule="auto"/>
        <w:contextualSpacing/>
        <w:jc w:val="both"/>
        <w:rPr>
          <w:rFonts w:cstheme="minorHAnsi"/>
        </w:rPr>
      </w:pPr>
      <w:r w:rsidRPr="00094157">
        <w:rPr>
          <w:rFonts w:cstheme="minorHAnsi"/>
        </w:rPr>
        <w:t xml:space="preserve">Bruggeman </w:t>
      </w:r>
      <w:r w:rsidR="00053C2B" w:rsidRPr="00094157">
        <w:rPr>
          <w:rFonts w:cstheme="minorHAnsi"/>
        </w:rPr>
        <w:t xml:space="preserve">said </w:t>
      </w:r>
      <w:r w:rsidR="00CE1A10" w:rsidRPr="00094157">
        <w:rPr>
          <w:rFonts w:cstheme="minorHAnsi"/>
        </w:rPr>
        <w:t xml:space="preserve">that Plenary </w:t>
      </w:r>
      <w:r w:rsidR="004B7F12" w:rsidRPr="00094157">
        <w:rPr>
          <w:rFonts w:cstheme="minorHAnsi"/>
        </w:rPr>
        <w:t>has the ultimate authority</w:t>
      </w:r>
      <w:r w:rsidR="00053C2B" w:rsidRPr="00094157">
        <w:rPr>
          <w:rFonts w:cstheme="minorHAnsi"/>
        </w:rPr>
        <w:t>;</w:t>
      </w:r>
      <w:r w:rsidR="004B7F12" w:rsidRPr="00094157">
        <w:rPr>
          <w:rFonts w:cstheme="minorHAnsi"/>
        </w:rPr>
        <w:t xml:space="preserve"> </w:t>
      </w:r>
      <w:r w:rsidR="002871BA" w:rsidRPr="00094157">
        <w:rPr>
          <w:rFonts w:cstheme="minorHAnsi"/>
        </w:rPr>
        <w:t>however</w:t>
      </w:r>
      <w:r w:rsidR="00053C2B" w:rsidRPr="00094157">
        <w:rPr>
          <w:rFonts w:cstheme="minorHAnsi"/>
        </w:rPr>
        <w:t>,</w:t>
      </w:r>
      <w:r w:rsidR="002871BA" w:rsidRPr="00094157">
        <w:rPr>
          <w:rFonts w:cstheme="minorHAnsi"/>
        </w:rPr>
        <w:t xml:space="preserve"> any of the </w:t>
      </w:r>
      <w:r w:rsidRPr="00094157">
        <w:rPr>
          <w:rFonts w:cstheme="minorHAnsi"/>
        </w:rPr>
        <w:t xml:space="preserve">Task Forces or the </w:t>
      </w:r>
      <w:r w:rsidR="002871BA" w:rsidRPr="00094157">
        <w:rPr>
          <w:rFonts w:cstheme="minorHAnsi"/>
        </w:rPr>
        <w:t xml:space="preserve">Financial Condition (E) Committee </w:t>
      </w:r>
      <w:r w:rsidRPr="00094157">
        <w:rPr>
          <w:rFonts w:cstheme="minorHAnsi"/>
        </w:rPr>
        <w:t xml:space="preserve">can choose to make a different policy decision or defer consideration to a future national meeting. </w:t>
      </w:r>
      <w:r w:rsidR="00CA60BC" w:rsidRPr="00094157">
        <w:rPr>
          <w:rFonts w:cstheme="minorHAnsi"/>
        </w:rPr>
        <w:t>This</w:t>
      </w:r>
      <w:r w:rsidR="002871BA" w:rsidRPr="00094157">
        <w:rPr>
          <w:rFonts w:cstheme="minorHAnsi"/>
        </w:rPr>
        <w:t xml:space="preserve"> is </w:t>
      </w:r>
      <w:r w:rsidRPr="00094157">
        <w:rPr>
          <w:rFonts w:cstheme="minorHAnsi"/>
        </w:rPr>
        <w:t xml:space="preserve">entirely at their discretion. </w:t>
      </w:r>
      <w:r w:rsidR="00CA60BC" w:rsidRPr="00094157">
        <w:rPr>
          <w:rFonts w:cstheme="minorHAnsi"/>
        </w:rPr>
        <w:t xml:space="preserve">The </w:t>
      </w:r>
      <w:r w:rsidRPr="00094157">
        <w:rPr>
          <w:rFonts w:cstheme="minorHAnsi"/>
        </w:rPr>
        <w:t xml:space="preserve">overall process begins with the Working Group at the technical level, followed by review </w:t>
      </w:r>
      <w:r w:rsidR="00CA60BC" w:rsidRPr="00094157">
        <w:rPr>
          <w:rFonts w:cstheme="minorHAnsi"/>
        </w:rPr>
        <w:t xml:space="preserve">by the </w:t>
      </w:r>
      <w:r w:rsidR="00E4136E" w:rsidRPr="00094157">
        <w:rPr>
          <w:rFonts w:cstheme="minorHAnsi"/>
        </w:rPr>
        <w:t xml:space="preserve">Accounting Practices and Procedures (E) Task Force </w:t>
      </w:r>
      <w:r w:rsidRPr="00094157">
        <w:rPr>
          <w:rFonts w:cstheme="minorHAnsi"/>
        </w:rPr>
        <w:t xml:space="preserve">and ultimately </w:t>
      </w:r>
      <w:r w:rsidR="00CA60BC" w:rsidRPr="00094157">
        <w:rPr>
          <w:rFonts w:cstheme="minorHAnsi"/>
        </w:rPr>
        <w:t>by</w:t>
      </w:r>
      <w:r w:rsidRPr="00094157">
        <w:rPr>
          <w:rFonts w:cstheme="minorHAnsi"/>
        </w:rPr>
        <w:t xml:space="preserve"> the </w:t>
      </w:r>
      <w:r w:rsidR="00E4136E" w:rsidRPr="00094157">
        <w:rPr>
          <w:rFonts w:cstheme="minorHAnsi"/>
        </w:rPr>
        <w:t>Financial Condition (E) Committee</w:t>
      </w:r>
      <w:r w:rsidRPr="00094157">
        <w:rPr>
          <w:rFonts w:cstheme="minorHAnsi"/>
        </w:rPr>
        <w:t>.</w:t>
      </w:r>
      <w:r w:rsidR="00E4136E" w:rsidRPr="00094157">
        <w:rPr>
          <w:rFonts w:cstheme="minorHAnsi"/>
        </w:rPr>
        <w:t xml:space="preserve"> </w:t>
      </w:r>
      <w:r w:rsidR="006616E6" w:rsidRPr="00094157">
        <w:rPr>
          <w:rFonts w:cstheme="minorHAnsi"/>
        </w:rPr>
        <w:t>G</w:t>
      </w:r>
      <w:r w:rsidRPr="00094157">
        <w:rPr>
          <w:rFonts w:cstheme="minorHAnsi"/>
        </w:rPr>
        <w:t xml:space="preserve">iven the significance of this topic, and since </w:t>
      </w:r>
      <w:r w:rsidR="00E4136E" w:rsidRPr="00094157">
        <w:rPr>
          <w:rFonts w:cstheme="minorHAnsi"/>
        </w:rPr>
        <w:t>T</w:t>
      </w:r>
      <w:r w:rsidR="00E14FDA" w:rsidRPr="00094157">
        <w:rPr>
          <w:rFonts w:cstheme="minorHAnsi"/>
        </w:rPr>
        <w:t xml:space="preserve">exas </w:t>
      </w:r>
      <w:r w:rsidRPr="00094157">
        <w:rPr>
          <w:rFonts w:cstheme="minorHAnsi"/>
        </w:rPr>
        <w:t xml:space="preserve">is </w:t>
      </w:r>
      <w:r w:rsidR="00CE1A10" w:rsidRPr="00094157">
        <w:rPr>
          <w:rFonts w:cstheme="minorHAnsi"/>
        </w:rPr>
        <w:t xml:space="preserve">present and </w:t>
      </w:r>
      <w:r w:rsidRPr="00094157">
        <w:rPr>
          <w:rFonts w:cstheme="minorHAnsi"/>
        </w:rPr>
        <w:t>chair</w:t>
      </w:r>
      <w:r w:rsidR="00CE1A10" w:rsidRPr="00094157">
        <w:rPr>
          <w:rFonts w:cstheme="minorHAnsi"/>
        </w:rPr>
        <w:t>s</w:t>
      </w:r>
      <w:r w:rsidR="006616E6" w:rsidRPr="00094157">
        <w:rPr>
          <w:rFonts w:cstheme="minorHAnsi"/>
        </w:rPr>
        <w:t xml:space="preserve"> the</w:t>
      </w:r>
      <w:r w:rsidRPr="00094157">
        <w:rPr>
          <w:rFonts w:cstheme="minorHAnsi"/>
        </w:rPr>
        <w:t xml:space="preserve"> </w:t>
      </w:r>
      <w:r w:rsidR="00E4136E" w:rsidRPr="00094157">
        <w:rPr>
          <w:rFonts w:cstheme="minorHAnsi"/>
        </w:rPr>
        <w:t>Accounting Practices and Procedures (E) Task Force</w:t>
      </w:r>
      <w:r w:rsidRPr="00094157">
        <w:rPr>
          <w:rFonts w:cstheme="minorHAnsi"/>
        </w:rPr>
        <w:t xml:space="preserve">, </w:t>
      </w:r>
      <w:r w:rsidR="00E4136E" w:rsidRPr="00094157">
        <w:rPr>
          <w:rFonts w:cstheme="minorHAnsi"/>
        </w:rPr>
        <w:t>he</w:t>
      </w:r>
      <w:r w:rsidRPr="00094157">
        <w:rPr>
          <w:rFonts w:cstheme="minorHAnsi"/>
        </w:rPr>
        <w:t xml:space="preserve"> w</w:t>
      </w:r>
      <w:r w:rsidR="006616E6" w:rsidRPr="00094157">
        <w:rPr>
          <w:rFonts w:cstheme="minorHAnsi"/>
        </w:rPr>
        <w:t>ould</w:t>
      </w:r>
      <w:r w:rsidRPr="00094157">
        <w:rPr>
          <w:rFonts w:cstheme="minorHAnsi"/>
        </w:rPr>
        <w:t xml:space="preserve"> recommend that </w:t>
      </w:r>
      <w:r w:rsidR="00E4136E" w:rsidRPr="00094157">
        <w:rPr>
          <w:rFonts w:cstheme="minorHAnsi"/>
        </w:rPr>
        <w:t>the Working Group</w:t>
      </w:r>
      <w:r w:rsidRPr="00094157">
        <w:rPr>
          <w:rFonts w:cstheme="minorHAnsi"/>
        </w:rPr>
        <w:t xml:space="preserve"> consider it separately from the standard review of all items present</w:t>
      </w:r>
      <w:r w:rsidR="00E4136E" w:rsidRPr="00094157">
        <w:rPr>
          <w:rFonts w:cstheme="minorHAnsi"/>
        </w:rPr>
        <w:t>ed</w:t>
      </w:r>
      <w:r w:rsidRPr="00094157">
        <w:rPr>
          <w:rFonts w:cstheme="minorHAnsi"/>
        </w:rPr>
        <w:t>.</w:t>
      </w:r>
    </w:p>
    <w:p w14:paraId="2962C5B6" w14:textId="77777777" w:rsidR="00B004AE" w:rsidRPr="00094157" w:rsidRDefault="00B004AE" w:rsidP="008F435C">
      <w:pPr>
        <w:spacing w:after="0" w:line="240" w:lineRule="auto"/>
        <w:contextualSpacing/>
        <w:jc w:val="both"/>
        <w:rPr>
          <w:rFonts w:cstheme="minorHAnsi"/>
        </w:rPr>
      </w:pPr>
    </w:p>
    <w:p w14:paraId="6E74F1B6" w14:textId="76F7BFEA" w:rsidR="00CC65D3" w:rsidRPr="00094157" w:rsidRDefault="00B004AE" w:rsidP="008F435C">
      <w:pPr>
        <w:spacing w:after="0" w:line="240" w:lineRule="auto"/>
        <w:contextualSpacing/>
        <w:jc w:val="both"/>
        <w:rPr>
          <w:rFonts w:cstheme="minorHAnsi"/>
          <w:i/>
          <w:iCs/>
          <w:u w:val="single"/>
        </w:rPr>
      </w:pPr>
      <w:r w:rsidRPr="00094157">
        <w:rPr>
          <w:rFonts w:cstheme="minorHAnsi"/>
        </w:rPr>
        <w:t xml:space="preserve">Hudson made a motion, seconded by </w:t>
      </w:r>
      <w:r w:rsidR="00AE5B2E" w:rsidRPr="00094157">
        <w:rPr>
          <w:rFonts w:cstheme="minorHAnsi"/>
        </w:rPr>
        <w:t>Stolte</w:t>
      </w:r>
      <w:r w:rsidRPr="00094157">
        <w:rPr>
          <w:rFonts w:cstheme="minorHAnsi"/>
        </w:rPr>
        <w:t xml:space="preserve">, to </w:t>
      </w:r>
      <w:r w:rsidR="00AC0976" w:rsidRPr="00094157">
        <w:rPr>
          <w:rFonts w:cstheme="minorHAnsi"/>
        </w:rPr>
        <w:t xml:space="preserve">adopt </w:t>
      </w:r>
      <w:r w:rsidR="003219A1" w:rsidRPr="00094157">
        <w:rPr>
          <w:rFonts w:cstheme="minorHAnsi"/>
        </w:rPr>
        <w:t>agenda item 2024-0</w:t>
      </w:r>
      <w:r w:rsidR="005A6C07" w:rsidRPr="00094157">
        <w:rPr>
          <w:rFonts w:cstheme="minorHAnsi"/>
        </w:rPr>
        <w:t>6</w:t>
      </w:r>
      <w:r w:rsidR="003219A1" w:rsidRPr="00094157">
        <w:rPr>
          <w:rFonts w:cstheme="minorHAnsi"/>
        </w:rPr>
        <w:t xml:space="preserve"> with </w:t>
      </w:r>
      <w:r w:rsidR="007D2231" w:rsidRPr="00094157">
        <w:rPr>
          <w:rFonts w:cstheme="minorHAnsi"/>
        </w:rPr>
        <w:t xml:space="preserve">the </w:t>
      </w:r>
      <w:r w:rsidR="008A0BDD" w:rsidRPr="00094157">
        <w:rPr>
          <w:rFonts w:cstheme="minorHAnsi"/>
        </w:rPr>
        <w:t xml:space="preserve">editorial revision </w:t>
      </w:r>
      <w:r w:rsidR="004038F5" w:rsidRPr="00094157">
        <w:rPr>
          <w:rFonts w:cstheme="minorHAnsi"/>
        </w:rPr>
        <w:t xml:space="preserve">suggested by the ACLI </w:t>
      </w:r>
      <w:r w:rsidR="008A0BDD" w:rsidRPr="00094157">
        <w:rPr>
          <w:rFonts w:cstheme="minorHAnsi"/>
        </w:rPr>
        <w:t>of a paragraph break</w:t>
      </w:r>
      <w:r w:rsidR="004038F5" w:rsidRPr="00094157">
        <w:rPr>
          <w:rFonts w:cstheme="minorHAnsi"/>
        </w:rPr>
        <w:t xml:space="preserve"> which divides SSAP No. 61, paragraph 17b into paragraph 17</w:t>
      </w:r>
      <w:r w:rsidR="00445C68" w:rsidRPr="00094157">
        <w:rPr>
          <w:rFonts w:cstheme="minorHAnsi"/>
        </w:rPr>
        <w:t>b and 17c.</w:t>
      </w:r>
      <w:r w:rsidR="00AE4B06" w:rsidRPr="00094157">
        <w:rPr>
          <w:rFonts w:cstheme="minorHAnsi"/>
        </w:rPr>
        <w:t xml:space="preserve"> Th</w:t>
      </w:r>
      <w:r w:rsidR="00D04825" w:rsidRPr="00094157">
        <w:rPr>
          <w:rFonts w:cstheme="minorHAnsi"/>
        </w:rPr>
        <w:t xml:space="preserve">e </w:t>
      </w:r>
      <w:r w:rsidR="000706C3" w:rsidRPr="00094157">
        <w:rPr>
          <w:rFonts w:cstheme="minorHAnsi"/>
        </w:rPr>
        <w:t xml:space="preserve">overall </w:t>
      </w:r>
      <w:r w:rsidR="00AC0976" w:rsidRPr="00094157">
        <w:rPr>
          <w:rFonts w:cstheme="minorHAnsi"/>
        </w:rPr>
        <w:t xml:space="preserve">revisions clarify risk transfer </w:t>
      </w:r>
      <w:r w:rsidR="000706C3" w:rsidRPr="00094157">
        <w:rPr>
          <w:rFonts w:cstheme="minorHAnsi"/>
        </w:rPr>
        <w:t xml:space="preserve">analysis </w:t>
      </w:r>
      <w:r w:rsidR="00AC0976" w:rsidRPr="00094157">
        <w:rPr>
          <w:rFonts w:cstheme="minorHAnsi"/>
        </w:rPr>
        <w:t>on combination reinsurance contracts with interdependent contract features</w:t>
      </w:r>
      <w:r w:rsidR="00231A9A" w:rsidRPr="00094157">
        <w:rPr>
          <w:rFonts w:cstheme="minorHAnsi"/>
        </w:rPr>
        <w:t xml:space="preserve"> </w:t>
      </w:r>
      <w:r w:rsidR="000706C3" w:rsidRPr="00094157">
        <w:rPr>
          <w:rFonts w:cstheme="minorHAnsi"/>
        </w:rPr>
        <w:t xml:space="preserve">must consider all contract features and ensure compliance with existing guidance in A-791 </w:t>
      </w:r>
      <w:r w:rsidR="00231A9A" w:rsidRPr="00094157">
        <w:rPr>
          <w:rFonts w:cstheme="minorHAnsi"/>
        </w:rPr>
        <w:t>(Attachment One-</w:t>
      </w:r>
      <w:r w:rsidR="00877674" w:rsidRPr="00094157">
        <w:rPr>
          <w:rFonts w:cstheme="minorHAnsi"/>
        </w:rPr>
        <w:t>P</w:t>
      </w:r>
      <w:r w:rsidR="00231A9A" w:rsidRPr="00094157">
        <w:rPr>
          <w:rFonts w:cstheme="minorHAnsi"/>
        </w:rPr>
        <w:t>)</w:t>
      </w:r>
      <w:r w:rsidR="00AC0976" w:rsidRPr="00094157">
        <w:rPr>
          <w:rFonts w:cstheme="minorHAnsi"/>
        </w:rPr>
        <w:t>. The adopted clarifications are immediately effective for new/newly amended contracts, with provisions to allow a Dec</w:t>
      </w:r>
      <w:r w:rsidR="00452560" w:rsidRPr="00094157">
        <w:rPr>
          <w:rFonts w:cstheme="minorHAnsi"/>
        </w:rPr>
        <w:t>ember</w:t>
      </w:r>
      <w:r w:rsidR="00AC0976" w:rsidRPr="00094157">
        <w:rPr>
          <w:rFonts w:cstheme="minorHAnsi"/>
        </w:rPr>
        <w:t xml:space="preserve"> 31, 2026, effective date for existing contracts to allow time for industry and regulator assessment.</w:t>
      </w:r>
      <w:r w:rsidR="00A06DC6" w:rsidRPr="00094157">
        <w:rPr>
          <w:rFonts w:cstheme="minorHAnsi"/>
        </w:rPr>
        <w:t xml:space="preserve"> </w:t>
      </w:r>
      <w:r w:rsidR="00005FEB" w:rsidRPr="00094157">
        <w:rPr>
          <w:rFonts w:cstheme="minorHAnsi"/>
        </w:rPr>
        <w:t xml:space="preserve">The revisions to A-791 were adopted as exposed. </w:t>
      </w:r>
      <w:r w:rsidR="00A06DC6" w:rsidRPr="00094157">
        <w:rPr>
          <w:rFonts w:cstheme="minorHAnsi"/>
        </w:rPr>
        <w:t>The motion passed unanimously.</w:t>
      </w:r>
      <w:r w:rsidR="00ED3B18" w:rsidRPr="00094157">
        <w:rPr>
          <w:rFonts w:cstheme="minorHAnsi"/>
          <w:i/>
          <w:iCs/>
          <w:u w:val="single"/>
        </w:rPr>
        <w:t xml:space="preserve"> </w:t>
      </w:r>
    </w:p>
    <w:p w14:paraId="3E30F5DC" w14:textId="77777777" w:rsidR="00CC65D3" w:rsidRPr="00094157" w:rsidRDefault="00CC65D3" w:rsidP="008F435C">
      <w:pPr>
        <w:spacing w:after="0" w:line="240" w:lineRule="auto"/>
        <w:contextualSpacing/>
        <w:jc w:val="both"/>
        <w:rPr>
          <w:rFonts w:cstheme="minorHAnsi"/>
          <w:i/>
          <w:iCs/>
          <w:u w:val="single"/>
        </w:rPr>
      </w:pPr>
    </w:p>
    <w:p w14:paraId="542CA1F7" w14:textId="587D7E15" w:rsidR="003B32E8" w:rsidRDefault="00A43EBA" w:rsidP="008F435C">
      <w:pPr>
        <w:spacing w:after="0" w:line="240" w:lineRule="auto"/>
        <w:contextualSpacing/>
        <w:jc w:val="both"/>
        <w:rPr>
          <w:rFonts w:cstheme="minorHAnsi"/>
        </w:rPr>
      </w:pPr>
      <w:r w:rsidRPr="00094157">
        <w:rPr>
          <w:rFonts w:cstheme="minorHAnsi"/>
        </w:rPr>
        <w:t>Note: On Aug</w:t>
      </w:r>
      <w:r w:rsidR="00CC65D3" w:rsidRPr="00094157">
        <w:rPr>
          <w:rFonts w:cstheme="minorHAnsi"/>
        </w:rPr>
        <w:t>.</w:t>
      </w:r>
      <w:r w:rsidRPr="00094157">
        <w:rPr>
          <w:rFonts w:cstheme="minorHAnsi"/>
        </w:rPr>
        <w:t xml:space="preserve"> 12, 202</w:t>
      </w:r>
      <w:r w:rsidR="008702FE" w:rsidRPr="00094157">
        <w:rPr>
          <w:rFonts w:cstheme="minorHAnsi"/>
        </w:rPr>
        <w:t>5, the Accounting Practices and Procedures (E) Task Force also adopted the revisions with two states opposed. On Aug</w:t>
      </w:r>
      <w:r w:rsidR="0029191B" w:rsidRPr="00094157">
        <w:rPr>
          <w:rFonts w:cstheme="minorHAnsi"/>
        </w:rPr>
        <w:t>.</w:t>
      </w:r>
      <w:r w:rsidR="008702FE" w:rsidRPr="00094157">
        <w:rPr>
          <w:rFonts w:cstheme="minorHAnsi"/>
        </w:rPr>
        <w:t xml:space="preserve"> 13, 2025</w:t>
      </w:r>
      <w:r w:rsidR="00F60F33" w:rsidRPr="00094157">
        <w:rPr>
          <w:rFonts w:cstheme="minorHAnsi"/>
        </w:rPr>
        <w:t>,</w:t>
      </w:r>
      <w:r w:rsidR="008702FE" w:rsidRPr="00094157">
        <w:rPr>
          <w:rFonts w:cstheme="minorHAnsi"/>
        </w:rPr>
        <w:t xml:space="preserve"> the Financial Condition (E) Committee announced that it would hold a separate </w:t>
      </w:r>
      <w:r w:rsidR="00771205" w:rsidRPr="00094157">
        <w:rPr>
          <w:rFonts w:cstheme="minorHAnsi"/>
        </w:rPr>
        <w:t>meeting</w:t>
      </w:r>
      <w:r w:rsidR="008702FE" w:rsidRPr="00094157">
        <w:rPr>
          <w:rFonts w:cstheme="minorHAnsi"/>
        </w:rPr>
        <w:t xml:space="preserve"> to </w:t>
      </w:r>
      <w:r w:rsidR="00EC6FB2" w:rsidRPr="00094157">
        <w:rPr>
          <w:rFonts w:cstheme="minorHAnsi"/>
        </w:rPr>
        <w:t>consider</w:t>
      </w:r>
      <w:r w:rsidR="008702FE" w:rsidRPr="00094157">
        <w:rPr>
          <w:rFonts w:cstheme="minorHAnsi"/>
        </w:rPr>
        <w:t xml:space="preserve"> this agenda item. </w:t>
      </w:r>
    </w:p>
    <w:p w14:paraId="163B0975" w14:textId="77777777" w:rsidR="001822F8" w:rsidRPr="00094157" w:rsidRDefault="001822F8" w:rsidP="008F435C">
      <w:pPr>
        <w:spacing w:after="0" w:line="240" w:lineRule="auto"/>
        <w:contextualSpacing/>
        <w:jc w:val="both"/>
        <w:rPr>
          <w:rFonts w:cstheme="minorHAnsi"/>
        </w:rPr>
      </w:pPr>
    </w:p>
    <w:p w14:paraId="61148002" w14:textId="583E73DB" w:rsidR="00DC1626" w:rsidRPr="00094157" w:rsidRDefault="00D939A0" w:rsidP="008F435C">
      <w:pPr>
        <w:pStyle w:val="ListParagraph"/>
        <w:numPr>
          <w:ilvl w:val="0"/>
          <w:numId w:val="5"/>
        </w:numPr>
        <w:spacing w:after="0" w:line="240" w:lineRule="auto"/>
        <w:jc w:val="both"/>
        <w:rPr>
          <w:rFonts w:cstheme="minorHAnsi"/>
          <w:u w:val="single"/>
        </w:rPr>
      </w:pPr>
      <w:r w:rsidRPr="00094157">
        <w:rPr>
          <w:rFonts w:cstheme="minorHAnsi"/>
          <w:u w:val="single"/>
        </w:rPr>
        <w:t xml:space="preserve">Agenda Item </w:t>
      </w:r>
      <w:r w:rsidR="00B74663" w:rsidRPr="00094157">
        <w:rPr>
          <w:rFonts w:cstheme="minorHAnsi"/>
          <w:u w:val="single"/>
        </w:rPr>
        <w:t>202</w:t>
      </w:r>
      <w:r w:rsidR="007D0218" w:rsidRPr="00094157">
        <w:rPr>
          <w:rFonts w:cstheme="minorHAnsi"/>
          <w:u w:val="single"/>
        </w:rPr>
        <w:t>4-05</w:t>
      </w:r>
    </w:p>
    <w:p w14:paraId="3DF21CAD" w14:textId="77777777" w:rsidR="00DC1626" w:rsidRPr="00094157" w:rsidRDefault="00DC1626" w:rsidP="008F435C">
      <w:pPr>
        <w:pStyle w:val="ListParagraph"/>
        <w:spacing w:after="0" w:line="240" w:lineRule="auto"/>
        <w:ind w:left="0"/>
        <w:jc w:val="both"/>
        <w:rPr>
          <w:rFonts w:cstheme="minorHAnsi"/>
          <w:u w:val="single"/>
        </w:rPr>
      </w:pPr>
    </w:p>
    <w:p w14:paraId="38F98754" w14:textId="68FAD415" w:rsidR="00096F3A" w:rsidRPr="00094157" w:rsidRDefault="00B87628" w:rsidP="008F435C">
      <w:pPr>
        <w:pStyle w:val="BodyTextIndent"/>
        <w:spacing w:after="0" w:line="240" w:lineRule="auto"/>
        <w:ind w:left="0"/>
        <w:contextualSpacing/>
        <w:jc w:val="both"/>
        <w:rPr>
          <w:rFonts w:cstheme="minorHAnsi"/>
        </w:rPr>
      </w:pPr>
      <w:r w:rsidRPr="00094157">
        <w:rPr>
          <w:rFonts w:cstheme="minorHAnsi"/>
        </w:rPr>
        <w:t xml:space="preserve">Bruggeman directed the Working Group to agenda item </w:t>
      </w:r>
      <w:r w:rsidR="007D0218" w:rsidRPr="00094157">
        <w:rPr>
          <w:rFonts w:cstheme="minorHAnsi"/>
          <w:i/>
          <w:iCs/>
        </w:rPr>
        <w:t>2024-05</w:t>
      </w:r>
      <w:r w:rsidRPr="00094157">
        <w:rPr>
          <w:rFonts w:cstheme="minorHAnsi"/>
          <w:i/>
          <w:iCs/>
        </w:rPr>
        <w:t xml:space="preserve">: </w:t>
      </w:r>
      <w:r w:rsidR="00AB42EA" w:rsidRPr="00094157">
        <w:rPr>
          <w:rFonts w:cstheme="minorHAnsi"/>
          <w:i/>
          <w:iCs/>
        </w:rPr>
        <w:t>Appendix A-791</w:t>
      </w:r>
      <w:r w:rsidRPr="00094157">
        <w:rPr>
          <w:rFonts w:cstheme="minorHAnsi"/>
        </w:rPr>
        <w:t xml:space="preserve">. </w:t>
      </w:r>
      <w:r w:rsidR="00827C72" w:rsidRPr="00094157">
        <w:rPr>
          <w:rFonts w:cstheme="minorHAnsi"/>
        </w:rPr>
        <w:t>Marcotte</w:t>
      </w:r>
      <w:r w:rsidR="00A55DB7" w:rsidRPr="00094157">
        <w:rPr>
          <w:rFonts w:cstheme="minorHAnsi"/>
        </w:rPr>
        <w:t xml:space="preserve"> </w:t>
      </w:r>
      <w:r w:rsidR="0029191B" w:rsidRPr="00094157">
        <w:rPr>
          <w:rFonts w:cstheme="minorHAnsi"/>
        </w:rPr>
        <w:t>said</w:t>
      </w:r>
      <w:r w:rsidR="002A7BF6" w:rsidRPr="00094157">
        <w:rPr>
          <w:rFonts w:cstheme="minorHAnsi"/>
        </w:rPr>
        <w:t xml:space="preserve"> </w:t>
      </w:r>
      <w:r w:rsidR="007F01B8" w:rsidRPr="00094157">
        <w:rPr>
          <w:rFonts w:cstheme="minorHAnsi"/>
        </w:rPr>
        <w:t>t</w:t>
      </w:r>
      <w:r w:rsidR="0078653C" w:rsidRPr="00094157">
        <w:rPr>
          <w:rFonts w:cstheme="minorHAnsi"/>
        </w:rPr>
        <w:t xml:space="preserve">his issue was first exposed in June </w:t>
      </w:r>
      <w:r w:rsidR="007F01B8" w:rsidRPr="00094157">
        <w:rPr>
          <w:rFonts w:cstheme="minorHAnsi"/>
        </w:rPr>
        <w:t xml:space="preserve">2025 </w:t>
      </w:r>
      <w:r w:rsidR="0078653C" w:rsidRPr="00094157">
        <w:rPr>
          <w:rFonts w:cstheme="minorHAnsi"/>
        </w:rPr>
        <w:t>by the Working Group, which proposed deleting a sentence in Appendix A 791—specifically, the question and answer for paragraph 2</w:t>
      </w:r>
      <w:r w:rsidR="00AC42C5" w:rsidRPr="00094157">
        <w:rPr>
          <w:rFonts w:cstheme="minorHAnsi"/>
        </w:rPr>
        <w:t>c</w:t>
      </w:r>
      <w:r w:rsidR="0078653C" w:rsidRPr="00094157">
        <w:rPr>
          <w:rFonts w:cstheme="minorHAnsi"/>
        </w:rPr>
        <w:t xml:space="preserve">. </w:t>
      </w:r>
      <w:r w:rsidR="00802311" w:rsidRPr="00094157">
        <w:rPr>
          <w:rFonts w:cstheme="minorHAnsi"/>
        </w:rPr>
        <w:t>She stated that t</w:t>
      </w:r>
      <w:r w:rsidR="0078653C" w:rsidRPr="00094157">
        <w:rPr>
          <w:rFonts w:cstheme="minorHAnsi"/>
        </w:rPr>
        <w:t xml:space="preserve">he item was developed in response to a </w:t>
      </w:r>
      <w:r w:rsidR="00802311" w:rsidRPr="00094157">
        <w:rPr>
          <w:rFonts w:cstheme="minorHAnsi"/>
        </w:rPr>
        <w:t xml:space="preserve">December 2023 </w:t>
      </w:r>
      <w:r w:rsidR="0078653C" w:rsidRPr="00094157">
        <w:rPr>
          <w:rFonts w:cstheme="minorHAnsi"/>
        </w:rPr>
        <w:t xml:space="preserve">referral from </w:t>
      </w:r>
      <w:r w:rsidR="00802311" w:rsidRPr="00094157">
        <w:rPr>
          <w:rFonts w:cstheme="minorHAnsi"/>
        </w:rPr>
        <w:t xml:space="preserve">the </w:t>
      </w:r>
      <w:r w:rsidR="00FE3545" w:rsidRPr="00094157">
        <w:rPr>
          <w:rFonts w:cstheme="minorHAnsi"/>
        </w:rPr>
        <w:t>Valuation Analysis (E) Working Group</w:t>
      </w:r>
      <w:r w:rsidR="0078653C" w:rsidRPr="00094157">
        <w:rPr>
          <w:rFonts w:cstheme="minorHAnsi"/>
        </w:rPr>
        <w:t xml:space="preserve">, which recommended a clarifying edit to remove the first sentence in the Q&amp;A. The referral noted that the sentence was unnecessary, as it was merely an aside in a discussion about group term life insurance. More importantly, the </w:t>
      </w:r>
      <w:r w:rsidR="00FE3545" w:rsidRPr="00094157">
        <w:rPr>
          <w:rFonts w:cstheme="minorHAnsi"/>
        </w:rPr>
        <w:t>Valuation Analysis (E) Working Group</w:t>
      </w:r>
      <w:r w:rsidR="0078653C" w:rsidRPr="00094157">
        <w:rPr>
          <w:rFonts w:cstheme="minorHAnsi"/>
        </w:rPr>
        <w:t xml:space="preserve"> expressed concern that the sentence could be misinterpreted as a safe harbor, implying that the </w:t>
      </w:r>
      <w:r w:rsidR="00802311" w:rsidRPr="00094157">
        <w:rPr>
          <w:rFonts w:cstheme="minorHAnsi"/>
        </w:rPr>
        <w:t>YRT</w:t>
      </w:r>
      <w:r w:rsidR="0078653C" w:rsidRPr="00094157">
        <w:rPr>
          <w:rFonts w:cstheme="minorHAnsi"/>
        </w:rPr>
        <w:t xml:space="preserve"> rates would automatically be considered </w:t>
      </w:r>
      <w:r w:rsidR="00DB239A" w:rsidRPr="00094157">
        <w:rPr>
          <w:rFonts w:cstheme="minorHAnsi"/>
        </w:rPr>
        <w:t xml:space="preserve">not to be </w:t>
      </w:r>
      <w:r w:rsidR="0078653C" w:rsidRPr="00094157">
        <w:rPr>
          <w:rFonts w:cstheme="minorHAnsi"/>
        </w:rPr>
        <w:t xml:space="preserve">excessive if they aligned with the </w:t>
      </w:r>
      <w:r w:rsidR="001E5884" w:rsidRPr="00094157">
        <w:rPr>
          <w:rFonts w:cstheme="minorHAnsi"/>
        </w:rPr>
        <w:t xml:space="preserve">Commissioners’ Standard Ordinary (CSO) </w:t>
      </w:r>
      <w:r w:rsidR="00096F3A" w:rsidRPr="00094157">
        <w:rPr>
          <w:rFonts w:cstheme="minorHAnsi"/>
        </w:rPr>
        <w:t>Tables</w:t>
      </w:r>
      <w:r w:rsidR="0078653C" w:rsidRPr="00094157">
        <w:rPr>
          <w:rFonts w:cstheme="minorHAnsi"/>
        </w:rPr>
        <w:t xml:space="preserve">. </w:t>
      </w:r>
    </w:p>
    <w:p w14:paraId="653DFE5F" w14:textId="77777777" w:rsidR="00096F3A" w:rsidRPr="00094157" w:rsidRDefault="00096F3A" w:rsidP="008F435C">
      <w:pPr>
        <w:pStyle w:val="BodyTextIndent"/>
        <w:spacing w:after="0" w:line="240" w:lineRule="auto"/>
        <w:ind w:left="0"/>
        <w:contextualSpacing/>
        <w:jc w:val="both"/>
        <w:rPr>
          <w:rFonts w:cstheme="minorHAnsi"/>
        </w:rPr>
      </w:pPr>
    </w:p>
    <w:p w14:paraId="6E92C433" w14:textId="28F8A48E" w:rsidR="00505261" w:rsidRPr="00094157" w:rsidRDefault="005550F5" w:rsidP="008F435C">
      <w:pPr>
        <w:pStyle w:val="BodyTextIndent"/>
        <w:spacing w:after="0" w:line="240" w:lineRule="auto"/>
        <w:ind w:left="0"/>
        <w:contextualSpacing/>
        <w:jc w:val="both"/>
        <w:rPr>
          <w:rFonts w:cstheme="minorHAnsi"/>
        </w:rPr>
      </w:pPr>
      <w:r>
        <w:rPr>
          <w:rFonts w:cstheme="minorHAnsi"/>
        </w:rPr>
        <w:t>Marcotte</w:t>
      </w:r>
      <w:r w:rsidR="00802311" w:rsidRPr="00094157">
        <w:rPr>
          <w:rFonts w:cstheme="minorHAnsi"/>
        </w:rPr>
        <w:t xml:space="preserve"> stated that t</w:t>
      </w:r>
      <w:r w:rsidR="0078653C" w:rsidRPr="00094157">
        <w:rPr>
          <w:rFonts w:cstheme="minorHAnsi"/>
        </w:rPr>
        <w:t xml:space="preserve">he intent was never to establish a safe harbor, and the Working Group has exposed this proposed deletion multiple times to clarify that point. </w:t>
      </w:r>
      <w:r w:rsidR="00802311" w:rsidRPr="00094157">
        <w:rPr>
          <w:rFonts w:cstheme="minorHAnsi"/>
        </w:rPr>
        <w:t xml:space="preserve">Marcotte stated that </w:t>
      </w:r>
      <w:r w:rsidR="0078653C" w:rsidRPr="00094157">
        <w:rPr>
          <w:rFonts w:cstheme="minorHAnsi"/>
        </w:rPr>
        <w:t xml:space="preserve">the ACLI </w:t>
      </w:r>
      <w:r w:rsidR="00802311" w:rsidRPr="00094157">
        <w:rPr>
          <w:rFonts w:cstheme="minorHAnsi"/>
        </w:rPr>
        <w:t xml:space="preserve">previously </w:t>
      </w:r>
      <w:r w:rsidR="0078653C" w:rsidRPr="00094157">
        <w:rPr>
          <w:rFonts w:cstheme="minorHAnsi"/>
        </w:rPr>
        <w:t xml:space="preserve">requested that this item and </w:t>
      </w:r>
      <w:r w:rsidR="007F76DA" w:rsidRPr="00094157">
        <w:rPr>
          <w:rFonts w:cstheme="minorHAnsi"/>
        </w:rPr>
        <w:t xml:space="preserve">agenda </w:t>
      </w:r>
      <w:r w:rsidR="0078653C" w:rsidRPr="00094157">
        <w:rPr>
          <w:rFonts w:cstheme="minorHAnsi"/>
        </w:rPr>
        <w:t>item</w:t>
      </w:r>
      <w:r w:rsidR="00B56340" w:rsidRPr="00094157">
        <w:rPr>
          <w:rFonts w:cstheme="minorHAnsi"/>
        </w:rPr>
        <w:t xml:space="preserve"> </w:t>
      </w:r>
      <w:r w:rsidR="0078653C" w:rsidRPr="00094157">
        <w:rPr>
          <w:rFonts w:cstheme="minorHAnsi"/>
        </w:rPr>
        <w:t xml:space="preserve">2024-06 be adopted simultaneously or addressed together. </w:t>
      </w:r>
      <w:r w:rsidR="007F76DA" w:rsidRPr="00094157">
        <w:rPr>
          <w:rFonts w:cstheme="minorHAnsi"/>
        </w:rPr>
        <w:t xml:space="preserve">She stated that </w:t>
      </w:r>
      <w:r w:rsidR="0078653C" w:rsidRPr="00094157">
        <w:rPr>
          <w:rFonts w:cstheme="minorHAnsi"/>
        </w:rPr>
        <w:t>there have been no comments opposing the deletion in the last few exposures</w:t>
      </w:r>
      <w:r w:rsidR="007F76DA" w:rsidRPr="00094157">
        <w:rPr>
          <w:rFonts w:cstheme="minorHAnsi"/>
        </w:rPr>
        <w:t xml:space="preserve"> and that, a</w:t>
      </w:r>
      <w:r w:rsidR="0078653C" w:rsidRPr="00094157">
        <w:rPr>
          <w:rFonts w:cstheme="minorHAnsi"/>
        </w:rPr>
        <w:t xml:space="preserve">t the most recent meeting, no comments were received at all. </w:t>
      </w:r>
      <w:r w:rsidR="007F76DA" w:rsidRPr="00094157">
        <w:rPr>
          <w:rFonts w:cstheme="minorHAnsi"/>
        </w:rPr>
        <w:t>She stated that</w:t>
      </w:r>
      <w:r w:rsidR="0078653C" w:rsidRPr="00094157">
        <w:rPr>
          <w:rFonts w:cstheme="minorHAnsi"/>
        </w:rPr>
        <w:t xml:space="preserve"> NAIC staff recommend that the Working Group adopt the exposed revisions, which consist solely of deleting the aside comment.</w:t>
      </w:r>
    </w:p>
    <w:p w14:paraId="730EF6E2" w14:textId="77777777" w:rsidR="0084795F" w:rsidRPr="00094157" w:rsidRDefault="0084795F" w:rsidP="008F435C">
      <w:pPr>
        <w:pStyle w:val="BodyTextIndent"/>
        <w:spacing w:after="0" w:line="240" w:lineRule="auto"/>
        <w:ind w:left="0"/>
        <w:contextualSpacing/>
        <w:jc w:val="both"/>
      </w:pPr>
    </w:p>
    <w:p w14:paraId="31F57042" w14:textId="61363033" w:rsidR="002016A2" w:rsidRPr="00094157" w:rsidRDefault="002016A2" w:rsidP="008F435C">
      <w:pPr>
        <w:spacing w:after="0" w:line="240" w:lineRule="auto"/>
        <w:contextualSpacing/>
        <w:jc w:val="both"/>
        <w:rPr>
          <w:rFonts w:cstheme="minorHAnsi"/>
        </w:rPr>
      </w:pPr>
      <w:r w:rsidRPr="00094157">
        <w:rPr>
          <w:rFonts w:cstheme="minorHAnsi"/>
        </w:rPr>
        <w:t xml:space="preserve">Hudson made a motion, seconded by Walker, to </w:t>
      </w:r>
      <w:r w:rsidR="00C33297" w:rsidRPr="00094157">
        <w:rPr>
          <w:rFonts w:cstheme="minorHAnsi"/>
        </w:rPr>
        <w:t xml:space="preserve">adopt </w:t>
      </w:r>
      <w:r w:rsidR="00231A9A" w:rsidRPr="00094157">
        <w:rPr>
          <w:rFonts w:cstheme="minorHAnsi"/>
        </w:rPr>
        <w:t xml:space="preserve">agenda item 2024-05 with </w:t>
      </w:r>
      <w:r w:rsidR="00C62953" w:rsidRPr="00094157">
        <w:rPr>
          <w:rFonts w:cstheme="minorHAnsi"/>
        </w:rPr>
        <w:t xml:space="preserve">the exposed </w:t>
      </w:r>
      <w:r w:rsidR="00AC42C5" w:rsidRPr="00094157">
        <w:rPr>
          <w:rFonts w:cstheme="minorHAnsi"/>
        </w:rPr>
        <w:t>revisions to delete a sentence in A-791, paragraph 2c</w:t>
      </w:r>
      <w:r w:rsidR="00407CAB" w:rsidRPr="00094157">
        <w:rPr>
          <w:rFonts w:cstheme="minorHAnsi"/>
        </w:rPr>
        <w:t>,</w:t>
      </w:r>
      <w:r w:rsidR="00AC42C5" w:rsidRPr="00094157">
        <w:rPr>
          <w:rFonts w:cstheme="minorHAnsi"/>
        </w:rPr>
        <w:t xml:space="preserve"> question and answer</w:t>
      </w:r>
      <w:r w:rsidR="00231A9A" w:rsidRPr="00094157">
        <w:rPr>
          <w:rFonts w:cstheme="minorHAnsi"/>
        </w:rPr>
        <w:t xml:space="preserve"> (Attachment One-</w:t>
      </w:r>
      <w:r w:rsidR="00877674" w:rsidRPr="00094157">
        <w:rPr>
          <w:rFonts w:cstheme="minorHAnsi"/>
        </w:rPr>
        <w:t>Q</w:t>
      </w:r>
      <w:r w:rsidR="00231A9A" w:rsidRPr="00094157">
        <w:rPr>
          <w:rFonts w:cstheme="minorHAnsi"/>
        </w:rPr>
        <w:t>)</w:t>
      </w:r>
      <w:r w:rsidR="00AC42C5" w:rsidRPr="00094157">
        <w:rPr>
          <w:rFonts w:cstheme="minorHAnsi"/>
        </w:rPr>
        <w:t xml:space="preserve">. </w:t>
      </w:r>
      <w:r w:rsidRPr="00094157">
        <w:rPr>
          <w:rFonts w:cstheme="minorHAnsi"/>
        </w:rPr>
        <w:t>The motion passed unanimously.</w:t>
      </w:r>
    </w:p>
    <w:p w14:paraId="7EE14F84" w14:textId="77777777" w:rsidR="00B004AE" w:rsidRPr="00094157" w:rsidRDefault="00B004AE" w:rsidP="008F435C">
      <w:pPr>
        <w:pStyle w:val="BodyTextIndent"/>
        <w:spacing w:after="0" w:line="240" w:lineRule="auto"/>
        <w:ind w:left="0"/>
        <w:contextualSpacing/>
        <w:jc w:val="both"/>
      </w:pPr>
    </w:p>
    <w:p w14:paraId="405AE7B1" w14:textId="336E26E6" w:rsidR="00E35FF3" w:rsidRPr="00094157" w:rsidRDefault="00E35FF3" w:rsidP="008F435C">
      <w:pPr>
        <w:pStyle w:val="ListParagraph"/>
        <w:widowControl w:val="0"/>
        <w:numPr>
          <w:ilvl w:val="0"/>
          <w:numId w:val="5"/>
        </w:numPr>
        <w:spacing w:after="0" w:line="240" w:lineRule="auto"/>
        <w:jc w:val="both"/>
        <w:rPr>
          <w:rFonts w:cstheme="minorHAnsi"/>
          <w:u w:val="single"/>
        </w:rPr>
      </w:pPr>
      <w:r w:rsidRPr="00094157">
        <w:rPr>
          <w:rFonts w:cstheme="minorHAnsi"/>
          <w:u w:val="single"/>
        </w:rPr>
        <w:t>Agenda Item 202</w:t>
      </w:r>
      <w:r w:rsidR="00A84589" w:rsidRPr="00094157">
        <w:rPr>
          <w:rFonts w:cstheme="minorHAnsi"/>
          <w:u w:val="single"/>
        </w:rPr>
        <w:t>5-0</w:t>
      </w:r>
      <w:r w:rsidR="00186FFD" w:rsidRPr="00094157">
        <w:rPr>
          <w:rFonts w:cstheme="minorHAnsi"/>
          <w:u w:val="single"/>
        </w:rPr>
        <w:t>1</w:t>
      </w:r>
    </w:p>
    <w:p w14:paraId="7A774B5D" w14:textId="77777777" w:rsidR="00E35FF3" w:rsidRPr="00094157" w:rsidRDefault="00E35FF3" w:rsidP="008F435C">
      <w:pPr>
        <w:pStyle w:val="ListParagraph"/>
        <w:widowControl w:val="0"/>
        <w:spacing w:after="0" w:line="240" w:lineRule="auto"/>
        <w:jc w:val="both"/>
        <w:rPr>
          <w:rFonts w:cstheme="minorHAnsi"/>
          <w:u w:val="single"/>
        </w:rPr>
      </w:pPr>
    </w:p>
    <w:p w14:paraId="682F589C" w14:textId="606045F6" w:rsidR="00107E19" w:rsidRPr="00094157" w:rsidRDefault="00CB1010" w:rsidP="008F435C">
      <w:pPr>
        <w:spacing w:after="0" w:line="240" w:lineRule="auto"/>
        <w:contextualSpacing/>
        <w:jc w:val="both"/>
        <w:rPr>
          <w:rFonts w:cstheme="minorHAnsi"/>
        </w:rPr>
      </w:pPr>
      <w:r w:rsidRPr="00094157">
        <w:rPr>
          <w:rFonts w:cstheme="minorHAnsi"/>
        </w:rPr>
        <w:t xml:space="preserve">Bruggeman directed the Working Group to agenda item </w:t>
      </w:r>
      <w:r w:rsidR="00365B18" w:rsidRPr="00094157">
        <w:rPr>
          <w:rFonts w:cstheme="minorHAnsi"/>
          <w:i/>
          <w:iCs/>
        </w:rPr>
        <w:t>202</w:t>
      </w:r>
      <w:r w:rsidR="006C54DB" w:rsidRPr="00094157">
        <w:rPr>
          <w:rFonts w:cstheme="minorHAnsi"/>
          <w:i/>
          <w:iCs/>
        </w:rPr>
        <w:t>5-0</w:t>
      </w:r>
      <w:r w:rsidR="00186FFD" w:rsidRPr="00094157">
        <w:rPr>
          <w:rFonts w:cstheme="minorHAnsi"/>
          <w:i/>
          <w:iCs/>
        </w:rPr>
        <w:t>1</w:t>
      </w:r>
      <w:r w:rsidR="00365B18" w:rsidRPr="00094157">
        <w:rPr>
          <w:rFonts w:cstheme="minorHAnsi"/>
          <w:i/>
          <w:iCs/>
        </w:rPr>
        <w:t xml:space="preserve">: </w:t>
      </w:r>
      <w:r w:rsidR="00637AC8" w:rsidRPr="00094157">
        <w:rPr>
          <w:rFonts w:cstheme="minorHAnsi"/>
          <w:i/>
          <w:iCs/>
        </w:rPr>
        <w:t>Sale Leaseback Clarification</w:t>
      </w:r>
      <w:r w:rsidRPr="00094157">
        <w:rPr>
          <w:rFonts w:cstheme="minorHAnsi"/>
        </w:rPr>
        <w:t xml:space="preserve">. </w:t>
      </w:r>
      <w:r w:rsidR="00670123" w:rsidRPr="00094157">
        <w:rPr>
          <w:rFonts w:cstheme="minorHAnsi"/>
        </w:rPr>
        <w:t>Jake Stultz (NAIC)</w:t>
      </w:r>
      <w:r w:rsidRPr="00094157">
        <w:rPr>
          <w:rFonts w:cstheme="minorHAnsi"/>
        </w:rPr>
        <w:t xml:space="preserve"> stated </w:t>
      </w:r>
      <w:r w:rsidR="0005757A" w:rsidRPr="00094157">
        <w:rPr>
          <w:rFonts w:cstheme="minorHAnsi"/>
        </w:rPr>
        <w:t xml:space="preserve">that </w:t>
      </w:r>
      <w:r w:rsidR="00B95C06" w:rsidRPr="00094157">
        <w:rPr>
          <w:rFonts w:cstheme="minorHAnsi"/>
        </w:rPr>
        <w:t xml:space="preserve">the Working Group received a question regarding a transaction that appeared to be a sale-leaseback, but upon closer examination, the cash proceeds from the sale were restricted in such a way that it became clear a true sale had not occurred. </w:t>
      </w:r>
      <w:r w:rsidR="00EC5C1C" w:rsidRPr="00094157">
        <w:rPr>
          <w:rFonts w:cstheme="minorHAnsi"/>
        </w:rPr>
        <w:t>W</w:t>
      </w:r>
      <w:r w:rsidR="00B95C06" w:rsidRPr="00094157">
        <w:rPr>
          <w:rFonts w:cstheme="minorHAnsi"/>
        </w:rPr>
        <w:t xml:space="preserve">hile this interpretation was essentially supported by the original language in </w:t>
      </w:r>
      <w:r w:rsidR="00B95C06" w:rsidRPr="00094157">
        <w:rPr>
          <w:rFonts w:cstheme="minorHAnsi"/>
          <w:i/>
          <w:iCs/>
        </w:rPr>
        <w:t>S</w:t>
      </w:r>
      <w:r w:rsidR="00EE6362" w:rsidRPr="00094157">
        <w:rPr>
          <w:rFonts w:cstheme="minorHAnsi"/>
          <w:i/>
          <w:iCs/>
        </w:rPr>
        <w:t>SA</w:t>
      </w:r>
      <w:r w:rsidR="00B95C06" w:rsidRPr="00094157">
        <w:rPr>
          <w:rFonts w:cstheme="minorHAnsi"/>
          <w:i/>
          <w:iCs/>
        </w:rPr>
        <w:t>P No. 22—</w:t>
      </w:r>
      <w:r w:rsidR="00EE6362" w:rsidRPr="00094157">
        <w:rPr>
          <w:rFonts w:cstheme="minorHAnsi"/>
          <w:i/>
          <w:iCs/>
        </w:rPr>
        <w:t>Leases</w:t>
      </w:r>
      <w:r w:rsidR="00B95C06" w:rsidRPr="00094157">
        <w:rPr>
          <w:rFonts w:cstheme="minorHAnsi"/>
        </w:rPr>
        <w:t xml:space="preserve">, this agenda item aims to clarify that if the cash is restricted in such a manner, the transaction should be treated as financing under the financing method outlined in </w:t>
      </w:r>
      <w:r w:rsidR="00EE6362" w:rsidRPr="00094157">
        <w:rPr>
          <w:rFonts w:cstheme="minorHAnsi"/>
        </w:rPr>
        <w:t>S</w:t>
      </w:r>
      <w:r w:rsidR="00B95C06" w:rsidRPr="00094157">
        <w:rPr>
          <w:rFonts w:cstheme="minorHAnsi"/>
        </w:rPr>
        <w:t>SAP</w:t>
      </w:r>
      <w:r w:rsidR="00EE6362" w:rsidRPr="00094157">
        <w:rPr>
          <w:rFonts w:cstheme="minorHAnsi"/>
        </w:rPr>
        <w:t xml:space="preserve"> No</w:t>
      </w:r>
      <w:r w:rsidR="00EE2332" w:rsidRPr="00094157">
        <w:rPr>
          <w:rFonts w:cstheme="minorHAnsi"/>
        </w:rPr>
        <w:t>.</w:t>
      </w:r>
      <w:r w:rsidR="00B95C06" w:rsidRPr="00094157">
        <w:rPr>
          <w:rFonts w:cstheme="minorHAnsi"/>
        </w:rPr>
        <w:t xml:space="preserve"> 22. </w:t>
      </w:r>
    </w:p>
    <w:p w14:paraId="44B592F9" w14:textId="77777777" w:rsidR="00107E19" w:rsidRPr="00094157" w:rsidRDefault="00107E19" w:rsidP="008F435C">
      <w:pPr>
        <w:spacing w:after="0" w:line="240" w:lineRule="auto"/>
        <w:contextualSpacing/>
        <w:jc w:val="both"/>
        <w:rPr>
          <w:rFonts w:cstheme="minorHAnsi"/>
        </w:rPr>
      </w:pPr>
    </w:p>
    <w:p w14:paraId="4668F2A0" w14:textId="4033CB86" w:rsidR="003C7BB5" w:rsidRPr="00094157" w:rsidRDefault="00EE6362" w:rsidP="008F435C">
      <w:pPr>
        <w:spacing w:after="0" w:line="240" w:lineRule="auto"/>
        <w:contextualSpacing/>
        <w:jc w:val="both"/>
        <w:rPr>
          <w:rFonts w:cstheme="minorHAnsi"/>
        </w:rPr>
      </w:pPr>
      <w:r w:rsidRPr="00094157">
        <w:rPr>
          <w:rFonts w:cstheme="minorHAnsi"/>
        </w:rPr>
        <w:t>Stultz s</w:t>
      </w:r>
      <w:r w:rsidR="000D65E9" w:rsidRPr="00094157">
        <w:rPr>
          <w:rFonts w:cstheme="minorHAnsi"/>
        </w:rPr>
        <w:t>t</w:t>
      </w:r>
      <w:r w:rsidRPr="00094157">
        <w:rPr>
          <w:rFonts w:cstheme="minorHAnsi"/>
        </w:rPr>
        <w:t>ated that i</w:t>
      </w:r>
      <w:r w:rsidR="00B95C06" w:rsidRPr="00094157">
        <w:rPr>
          <w:rFonts w:cstheme="minorHAnsi"/>
        </w:rPr>
        <w:t xml:space="preserve">nterested parties generally agreed with the previously exposed guidance, and </w:t>
      </w:r>
      <w:r w:rsidR="00E43F4D" w:rsidRPr="00094157">
        <w:rPr>
          <w:rFonts w:cstheme="minorHAnsi"/>
        </w:rPr>
        <w:t>the National Association of Mutual Insurance Companies (</w:t>
      </w:r>
      <w:r w:rsidR="00B95C06" w:rsidRPr="00094157">
        <w:rPr>
          <w:rFonts w:cstheme="minorHAnsi"/>
        </w:rPr>
        <w:t>NAMIC</w:t>
      </w:r>
      <w:r w:rsidR="00E43F4D" w:rsidRPr="00094157">
        <w:rPr>
          <w:rFonts w:cstheme="minorHAnsi"/>
        </w:rPr>
        <w:t>)</w:t>
      </w:r>
      <w:r w:rsidR="00B95C06" w:rsidRPr="00094157">
        <w:rPr>
          <w:rFonts w:cstheme="minorHAnsi"/>
        </w:rPr>
        <w:t xml:space="preserve"> provided more detailed comments along with recommended language. </w:t>
      </w:r>
      <w:r w:rsidR="00E43F4D" w:rsidRPr="00094157">
        <w:rPr>
          <w:rFonts w:cstheme="minorHAnsi"/>
        </w:rPr>
        <w:t>NAIC staff</w:t>
      </w:r>
      <w:r w:rsidR="00B95C06" w:rsidRPr="00094157">
        <w:rPr>
          <w:rFonts w:cstheme="minorHAnsi"/>
        </w:rPr>
        <w:t xml:space="preserve"> refined the guidance to be more direct, incorporating </w:t>
      </w:r>
      <w:r w:rsidR="007D13FB" w:rsidRPr="00094157">
        <w:rPr>
          <w:rFonts w:cstheme="minorHAnsi"/>
        </w:rPr>
        <w:t>some of</w:t>
      </w:r>
      <w:r w:rsidR="00B95C06" w:rsidRPr="00094157">
        <w:rPr>
          <w:rFonts w:cstheme="minorHAnsi"/>
        </w:rPr>
        <w:t xml:space="preserve"> </w:t>
      </w:r>
      <w:r w:rsidR="00E43F4D" w:rsidRPr="00094157">
        <w:rPr>
          <w:rFonts w:cstheme="minorHAnsi"/>
        </w:rPr>
        <w:t>the</w:t>
      </w:r>
      <w:r w:rsidR="00B95C06" w:rsidRPr="00094157">
        <w:rPr>
          <w:rFonts w:cstheme="minorHAnsi"/>
        </w:rPr>
        <w:t xml:space="preserve"> NAMIC suggestions and additional internal revisions. As a result, </w:t>
      </w:r>
      <w:r w:rsidR="00E43F4D" w:rsidRPr="00094157">
        <w:rPr>
          <w:rFonts w:cstheme="minorHAnsi"/>
        </w:rPr>
        <w:t>NAIC staff</w:t>
      </w:r>
      <w:r w:rsidR="00B95C06" w:rsidRPr="00094157">
        <w:rPr>
          <w:rFonts w:cstheme="minorHAnsi"/>
        </w:rPr>
        <w:t xml:space="preserve"> recommend that this item be re-exposed. </w:t>
      </w:r>
      <w:r w:rsidR="00C63A93" w:rsidRPr="00094157">
        <w:rPr>
          <w:rFonts w:cstheme="minorHAnsi"/>
        </w:rPr>
        <w:t xml:space="preserve">He </w:t>
      </w:r>
      <w:r w:rsidR="00107E19" w:rsidRPr="00094157">
        <w:rPr>
          <w:rFonts w:cstheme="minorHAnsi"/>
        </w:rPr>
        <w:t>said</w:t>
      </w:r>
      <w:r w:rsidR="00C63A93" w:rsidRPr="00094157">
        <w:rPr>
          <w:rFonts w:cstheme="minorHAnsi"/>
        </w:rPr>
        <w:t xml:space="preserve"> o</w:t>
      </w:r>
      <w:r w:rsidR="00B95C06" w:rsidRPr="00094157">
        <w:rPr>
          <w:rFonts w:cstheme="minorHAnsi"/>
        </w:rPr>
        <w:t xml:space="preserve">ne issue that has come up recently is the lack of transition guidance for existing arrangements that follow </w:t>
      </w:r>
      <w:r w:rsidR="00C63A93" w:rsidRPr="00094157">
        <w:rPr>
          <w:rFonts w:cstheme="minorHAnsi"/>
        </w:rPr>
        <w:t>this</w:t>
      </w:r>
      <w:r w:rsidR="00B95C06" w:rsidRPr="00094157">
        <w:rPr>
          <w:rFonts w:cstheme="minorHAnsi"/>
        </w:rPr>
        <w:t xml:space="preserve"> pattern. </w:t>
      </w:r>
      <w:r w:rsidR="00107E19" w:rsidRPr="00094157">
        <w:rPr>
          <w:rFonts w:cstheme="minorHAnsi"/>
        </w:rPr>
        <w:t>T</w:t>
      </w:r>
      <w:r w:rsidR="00C63A93" w:rsidRPr="00094157">
        <w:rPr>
          <w:rFonts w:cstheme="minorHAnsi"/>
        </w:rPr>
        <w:t xml:space="preserve">he Working Group </w:t>
      </w:r>
      <w:r w:rsidR="00107E19" w:rsidRPr="00094157">
        <w:rPr>
          <w:rFonts w:cstheme="minorHAnsi"/>
        </w:rPr>
        <w:t xml:space="preserve">has </w:t>
      </w:r>
      <w:r w:rsidR="00B95C06" w:rsidRPr="00094157">
        <w:rPr>
          <w:rFonts w:cstheme="minorHAnsi"/>
        </w:rPr>
        <w:t xml:space="preserve">not prescribed a treatment to unwind these arrangements, and it remains unclear whether this should be addressed through a permitted practice or a specific timing mechanism. </w:t>
      </w:r>
      <w:r w:rsidR="003D4E66" w:rsidRPr="00094157">
        <w:rPr>
          <w:rFonts w:cstheme="minorHAnsi"/>
        </w:rPr>
        <w:t>He stated that</w:t>
      </w:r>
      <w:r w:rsidR="00B95C06" w:rsidRPr="00094157">
        <w:rPr>
          <w:rFonts w:cstheme="minorHAnsi"/>
        </w:rPr>
        <w:t xml:space="preserve"> </w:t>
      </w:r>
      <w:r w:rsidR="009F1FAC" w:rsidRPr="00094157">
        <w:rPr>
          <w:rFonts w:cstheme="minorHAnsi"/>
        </w:rPr>
        <w:t>the Working Group is</w:t>
      </w:r>
      <w:r w:rsidR="00B95C06" w:rsidRPr="00094157">
        <w:rPr>
          <w:rFonts w:cstheme="minorHAnsi"/>
        </w:rPr>
        <w:t xml:space="preserve"> seeking input during this exposure on any recommendations for transition guidance related to existing arrangements.</w:t>
      </w:r>
    </w:p>
    <w:p w14:paraId="0EABC276" w14:textId="77777777" w:rsidR="00D65FF5" w:rsidRPr="00094157" w:rsidRDefault="00D65FF5" w:rsidP="008F435C">
      <w:pPr>
        <w:spacing w:after="0" w:line="240" w:lineRule="auto"/>
        <w:contextualSpacing/>
        <w:jc w:val="both"/>
        <w:rPr>
          <w:rFonts w:cstheme="minorHAnsi"/>
        </w:rPr>
      </w:pPr>
    </w:p>
    <w:p w14:paraId="06ED82DB" w14:textId="7C44F760" w:rsidR="00D65FF5" w:rsidRPr="00094157" w:rsidRDefault="00D65FF5" w:rsidP="008F435C">
      <w:pPr>
        <w:spacing w:after="0" w:line="240" w:lineRule="auto"/>
        <w:contextualSpacing/>
        <w:jc w:val="both"/>
        <w:rPr>
          <w:rFonts w:cstheme="minorHAnsi"/>
        </w:rPr>
      </w:pPr>
      <w:r w:rsidRPr="00094157">
        <w:rPr>
          <w:rFonts w:cstheme="minorHAnsi"/>
        </w:rPr>
        <w:t xml:space="preserve">Bruggeman </w:t>
      </w:r>
      <w:r w:rsidR="00E570AF" w:rsidRPr="00094157">
        <w:rPr>
          <w:rFonts w:cstheme="minorHAnsi"/>
        </w:rPr>
        <w:t>said</w:t>
      </w:r>
      <w:r w:rsidRPr="00094157">
        <w:rPr>
          <w:rFonts w:cstheme="minorHAnsi"/>
        </w:rPr>
        <w:t xml:space="preserve"> the key point is that if the cash involved in a transaction is restricted, then it was not truly a sale-leaseback to begin with. </w:t>
      </w:r>
      <w:r w:rsidR="00E570AF" w:rsidRPr="00094157">
        <w:rPr>
          <w:rFonts w:cstheme="minorHAnsi"/>
        </w:rPr>
        <w:t>This</w:t>
      </w:r>
      <w:r w:rsidRPr="00094157">
        <w:rPr>
          <w:rFonts w:cstheme="minorHAnsi"/>
        </w:rPr>
        <w:t xml:space="preserve"> raises the question of how such a scenario should be treated. To address this, expanded revisions have been proposed for exposure to clarify the appropriate accounting treatment in these cases.</w:t>
      </w:r>
    </w:p>
    <w:p w14:paraId="45893BF0" w14:textId="77777777" w:rsidR="00724E9C" w:rsidRPr="00094157" w:rsidRDefault="00724E9C" w:rsidP="008F435C">
      <w:pPr>
        <w:spacing w:after="0" w:line="240" w:lineRule="auto"/>
        <w:contextualSpacing/>
        <w:jc w:val="both"/>
        <w:rPr>
          <w:rFonts w:cstheme="minorHAnsi"/>
        </w:rPr>
      </w:pPr>
    </w:p>
    <w:p w14:paraId="69A77B78" w14:textId="78D99247" w:rsidR="00D65FF5" w:rsidRPr="00094157" w:rsidRDefault="00D65FF5" w:rsidP="008F435C">
      <w:pPr>
        <w:spacing w:after="0" w:line="240" w:lineRule="auto"/>
        <w:contextualSpacing/>
        <w:jc w:val="both"/>
        <w:rPr>
          <w:rFonts w:cstheme="minorHAnsi"/>
        </w:rPr>
      </w:pPr>
      <w:r w:rsidRPr="00094157">
        <w:rPr>
          <w:rFonts w:cstheme="minorHAnsi"/>
        </w:rPr>
        <w:lastRenderedPageBreak/>
        <w:t xml:space="preserve">Hudson made a motion, seconded by Cataldo, to </w:t>
      </w:r>
      <w:r w:rsidR="00C135B1" w:rsidRPr="00094157">
        <w:rPr>
          <w:rFonts w:cstheme="minorHAnsi"/>
        </w:rPr>
        <w:t>expose expanded revisions to clarify that sale-leasebacks with restrictions on access to the cash received from the sale do not qualify for sale-leaseback accounting and must be accounted for by the seller using the financing method.</w:t>
      </w:r>
      <w:r w:rsidRPr="00094157">
        <w:rPr>
          <w:rFonts w:cstheme="minorHAnsi"/>
        </w:rPr>
        <w:t xml:space="preserve"> The motion passed unanimously.</w:t>
      </w:r>
    </w:p>
    <w:p w14:paraId="69121E6C" w14:textId="77777777" w:rsidR="00D65FF5" w:rsidRPr="00094157" w:rsidRDefault="00D65FF5" w:rsidP="008F435C">
      <w:pPr>
        <w:spacing w:after="0" w:line="240" w:lineRule="auto"/>
        <w:contextualSpacing/>
        <w:jc w:val="both"/>
        <w:rPr>
          <w:rFonts w:cstheme="minorHAnsi"/>
        </w:rPr>
      </w:pPr>
    </w:p>
    <w:p w14:paraId="521B3E4C" w14:textId="4637819D" w:rsidR="00E64D7C" w:rsidRPr="00094157" w:rsidRDefault="00E64D7C" w:rsidP="008F435C">
      <w:pPr>
        <w:pStyle w:val="ListParagraph"/>
        <w:keepNext/>
        <w:keepLines/>
        <w:widowControl w:val="0"/>
        <w:numPr>
          <w:ilvl w:val="0"/>
          <w:numId w:val="5"/>
        </w:numPr>
        <w:spacing w:after="0" w:line="240" w:lineRule="auto"/>
        <w:jc w:val="both"/>
        <w:rPr>
          <w:rFonts w:cstheme="minorHAnsi"/>
          <w:u w:val="single"/>
        </w:rPr>
      </w:pPr>
      <w:r w:rsidRPr="00094157">
        <w:rPr>
          <w:rFonts w:cstheme="minorHAnsi"/>
          <w:u w:val="single"/>
        </w:rPr>
        <w:t>Agenda Item 202</w:t>
      </w:r>
      <w:r w:rsidR="002F2345" w:rsidRPr="00094157">
        <w:rPr>
          <w:rFonts w:cstheme="minorHAnsi"/>
          <w:u w:val="single"/>
        </w:rPr>
        <w:t>5-</w:t>
      </w:r>
      <w:r w:rsidR="003D4DBA" w:rsidRPr="00094157">
        <w:rPr>
          <w:rFonts w:cstheme="minorHAnsi"/>
          <w:u w:val="single"/>
        </w:rPr>
        <w:t>13</w:t>
      </w:r>
    </w:p>
    <w:p w14:paraId="7A31D979" w14:textId="77777777" w:rsidR="00E64D7C" w:rsidRPr="00094157" w:rsidRDefault="00E64D7C" w:rsidP="008F435C">
      <w:pPr>
        <w:pStyle w:val="ListParagraph"/>
        <w:keepNext/>
        <w:keepLines/>
        <w:widowControl w:val="0"/>
        <w:spacing w:after="0" w:line="240" w:lineRule="auto"/>
        <w:jc w:val="both"/>
        <w:rPr>
          <w:rFonts w:cstheme="minorHAnsi"/>
          <w:u w:val="single"/>
        </w:rPr>
      </w:pPr>
    </w:p>
    <w:p w14:paraId="5E754068" w14:textId="6311A179" w:rsidR="008F435C" w:rsidRPr="00094157" w:rsidRDefault="00E64D7C" w:rsidP="008F435C">
      <w:pPr>
        <w:spacing w:line="240" w:lineRule="auto"/>
        <w:contextualSpacing/>
        <w:jc w:val="both"/>
        <w:rPr>
          <w:rFonts w:cstheme="minorHAnsi"/>
        </w:rPr>
      </w:pPr>
      <w:r w:rsidRPr="00094157">
        <w:rPr>
          <w:rFonts w:cstheme="minorHAnsi"/>
        </w:rPr>
        <w:t xml:space="preserve">Bruggeman directed the Working Group to agenda item </w:t>
      </w:r>
      <w:r w:rsidR="000012E4" w:rsidRPr="00094157">
        <w:rPr>
          <w:rFonts w:cstheme="minorHAnsi"/>
          <w:i/>
          <w:iCs/>
        </w:rPr>
        <w:t>202</w:t>
      </w:r>
      <w:r w:rsidR="00935354" w:rsidRPr="00094157">
        <w:rPr>
          <w:rFonts w:cstheme="minorHAnsi"/>
          <w:i/>
          <w:iCs/>
        </w:rPr>
        <w:t>5-</w:t>
      </w:r>
      <w:r w:rsidR="009879E8" w:rsidRPr="00094157">
        <w:rPr>
          <w:rFonts w:cstheme="minorHAnsi"/>
          <w:i/>
          <w:iCs/>
        </w:rPr>
        <w:t>13</w:t>
      </w:r>
      <w:r w:rsidR="000012E4" w:rsidRPr="00094157">
        <w:rPr>
          <w:rFonts w:cstheme="minorHAnsi"/>
          <w:i/>
          <w:iCs/>
        </w:rPr>
        <w:t xml:space="preserve">: </w:t>
      </w:r>
      <w:r w:rsidR="009879E8" w:rsidRPr="00094157">
        <w:rPr>
          <w:rFonts w:cstheme="minorHAnsi"/>
          <w:i/>
          <w:iCs/>
        </w:rPr>
        <w:t>Residential Mortgage Loans Held in Statutory Trusts</w:t>
      </w:r>
      <w:r w:rsidR="00C0025A" w:rsidRPr="00094157">
        <w:rPr>
          <w:rFonts w:cstheme="minorHAnsi"/>
          <w:i/>
          <w:iCs/>
        </w:rPr>
        <w:t xml:space="preserve">. </w:t>
      </w:r>
      <w:r w:rsidR="0095325B" w:rsidRPr="00094157">
        <w:rPr>
          <w:rFonts w:cstheme="minorHAnsi"/>
        </w:rPr>
        <w:t>Oden</w:t>
      </w:r>
      <w:r w:rsidR="003941E1" w:rsidRPr="00094157">
        <w:rPr>
          <w:rFonts w:cstheme="minorHAnsi"/>
        </w:rPr>
        <w:t xml:space="preserve"> </w:t>
      </w:r>
      <w:r w:rsidR="001C5E88" w:rsidRPr="00094157">
        <w:rPr>
          <w:rFonts w:cstheme="minorHAnsi"/>
        </w:rPr>
        <w:t xml:space="preserve">stated that </w:t>
      </w:r>
      <w:r w:rsidR="00B72ADE" w:rsidRPr="00094157">
        <w:rPr>
          <w:rFonts w:cstheme="minorHAnsi"/>
        </w:rPr>
        <w:t>this agenda item was drafted at the direction of the Working Group in response to interested part</w:t>
      </w:r>
      <w:r w:rsidR="008F7365" w:rsidRPr="00094157">
        <w:rPr>
          <w:rFonts w:cstheme="minorHAnsi"/>
        </w:rPr>
        <w:t>ies’</w:t>
      </w:r>
      <w:r w:rsidR="00B72ADE" w:rsidRPr="00094157">
        <w:rPr>
          <w:rFonts w:cstheme="minorHAnsi"/>
        </w:rPr>
        <w:t xml:space="preserve"> comments on agenda item 2024-21 regarding investment </w:t>
      </w:r>
      <w:r w:rsidR="00F62745" w:rsidRPr="00094157">
        <w:rPr>
          <w:rFonts w:cstheme="minorHAnsi"/>
        </w:rPr>
        <w:t>subsidiaries</w:t>
      </w:r>
      <w:r w:rsidR="00B72ADE" w:rsidRPr="00094157">
        <w:rPr>
          <w:rFonts w:cstheme="minorHAnsi"/>
        </w:rPr>
        <w:t xml:space="preserve">. </w:t>
      </w:r>
      <w:r w:rsidR="008F435C" w:rsidRPr="00094157">
        <w:rPr>
          <w:rFonts w:cstheme="minorHAnsi"/>
        </w:rPr>
        <w:t>T</w:t>
      </w:r>
      <w:r w:rsidR="00B72ADE" w:rsidRPr="00094157">
        <w:rPr>
          <w:rFonts w:cstheme="minorHAnsi"/>
        </w:rPr>
        <w:t>he current draft proposes accounting guidance for qualifying trust structures that hold residential mortgage loans, with reporting of these items on Schedule B. Oden stated that NAIC staff met with industry representatives during the interim and considered both verbal feedback and a submitted comment letter. Most of the industry</w:t>
      </w:r>
      <w:r w:rsidR="008F435C" w:rsidRPr="00094157">
        <w:rPr>
          <w:rFonts w:cstheme="minorHAnsi"/>
        </w:rPr>
        <w:t>-</w:t>
      </w:r>
      <w:r w:rsidR="00B72ADE" w:rsidRPr="00094157">
        <w:rPr>
          <w:rFonts w:cstheme="minorHAnsi"/>
        </w:rPr>
        <w:t xml:space="preserve">recommended revisions were incorporated into the exposure draft, except for three key suggestions: expanding qualifying trust guidance to include both statutory and common law trust structures; permitting qualifying trusts to hold foreclosed real estate within wholly owned LLCs; and allowing qualifying trusts to receive other assets as proceeds from residential mortgage loans. NAIC staff did not include these recommendations, believing they would significantly broaden the scope of what was intended to be a narrowly focused project and would introduce added complexity and regulatory challenges. </w:t>
      </w:r>
    </w:p>
    <w:p w14:paraId="04E68CBE" w14:textId="77777777" w:rsidR="008F435C" w:rsidRPr="00094157" w:rsidRDefault="008F435C" w:rsidP="008F435C">
      <w:pPr>
        <w:spacing w:line="240" w:lineRule="auto"/>
        <w:contextualSpacing/>
        <w:jc w:val="both"/>
        <w:rPr>
          <w:rFonts w:cstheme="minorHAnsi"/>
        </w:rPr>
      </w:pPr>
    </w:p>
    <w:p w14:paraId="076A97E8" w14:textId="6AE7DFD0" w:rsidR="008F0992" w:rsidRPr="00094157" w:rsidRDefault="005550F5" w:rsidP="008F435C">
      <w:pPr>
        <w:spacing w:line="240" w:lineRule="auto"/>
        <w:contextualSpacing/>
        <w:jc w:val="both"/>
        <w:rPr>
          <w:rFonts w:cstheme="minorHAnsi"/>
        </w:rPr>
      </w:pPr>
      <w:r>
        <w:rPr>
          <w:rFonts w:cstheme="minorHAnsi"/>
        </w:rPr>
        <w:t>Oden</w:t>
      </w:r>
      <w:r w:rsidR="00353D69" w:rsidRPr="00094157">
        <w:rPr>
          <w:rFonts w:cstheme="minorHAnsi"/>
        </w:rPr>
        <w:t xml:space="preserve"> </w:t>
      </w:r>
      <w:r w:rsidR="008F435C" w:rsidRPr="00094157">
        <w:rPr>
          <w:rFonts w:cstheme="minorHAnsi"/>
        </w:rPr>
        <w:t>said</w:t>
      </w:r>
      <w:r w:rsidR="00353D69" w:rsidRPr="00094157">
        <w:rPr>
          <w:rFonts w:cstheme="minorHAnsi"/>
        </w:rPr>
        <w:t xml:space="preserve"> NAIC s</w:t>
      </w:r>
      <w:r w:rsidR="00B72ADE" w:rsidRPr="00094157">
        <w:rPr>
          <w:rFonts w:cstheme="minorHAnsi"/>
        </w:rPr>
        <w:t xml:space="preserve">taff recommend exposing an updated draft of revisions to expand the scope of </w:t>
      </w:r>
      <w:r w:rsidR="00B72ADE" w:rsidRPr="00094157">
        <w:rPr>
          <w:rFonts w:cstheme="minorHAnsi"/>
          <w:i/>
          <w:iCs/>
        </w:rPr>
        <w:t>S</w:t>
      </w:r>
      <w:r w:rsidR="00353D69" w:rsidRPr="00094157">
        <w:rPr>
          <w:rFonts w:cstheme="minorHAnsi"/>
          <w:i/>
          <w:iCs/>
        </w:rPr>
        <w:t>S</w:t>
      </w:r>
      <w:r w:rsidR="00B72ADE" w:rsidRPr="00094157">
        <w:rPr>
          <w:rFonts w:cstheme="minorHAnsi"/>
          <w:i/>
          <w:iCs/>
        </w:rPr>
        <w:t>AP</w:t>
      </w:r>
      <w:r w:rsidR="00353D69" w:rsidRPr="00094157">
        <w:rPr>
          <w:rFonts w:cstheme="minorHAnsi"/>
          <w:i/>
          <w:iCs/>
        </w:rPr>
        <w:t xml:space="preserve"> No. </w:t>
      </w:r>
      <w:r w:rsidR="00B72ADE" w:rsidRPr="00094157">
        <w:rPr>
          <w:rFonts w:cstheme="minorHAnsi"/>
          <w:i/>
          <w:iCs/>
        </w:rPr>
        <w:t>37</w:t>
      </w:r>
      <w:r w:rsidR="00AC10E9" w:rsidRPr="00094157">
        <w:rPr>
          <w:rFonts w:cstheme="minorHAnsi"/>
          <w:i/>
          <w:iCs/>
        </w:rPr>
        <w:t>—Mortgage Loans</w:t>
      </w:r>
      <w:r w:rsidR="00B72ADE" w:rsidRPr="00094157">
        <w:rPr>
          <w:rFonts w:cstheme="minorHAnsi"/>
          <w:i/>
          <w:iCs/>
        </w:rPr>
        <w:t xml:space="preserve"> </w:t>
      </w:r>
      <w:r w:rsidR="00B72ADE" w:rsidRPr="00094157">
        <w:rPr>
          <w:rFonts w:cstheme="minorHAnsi"/>
        </w:rPr>
        <w:t xml:space="preserve">to include qualifying investment trusts holding residential mortgage loans reported on Schedule B. </w:t>
      </w:r>
      <w:r w:rsidR="00865FE6" w:rsidRPr="00094157">
        <w:rPr>
          <w:rFonts w:cstheme="minorHAnsi"/>
        </w:rPr>
        <w:t>He stated that k</w:t>
      </w:r>
      <w:r w:rsidR="00B72ADE" w:rsidRPr="00094157">
        <w:rPr>
          <w:rFonts w:cstheme="minorHAnsi"/>
        </w:rPr>
        <w:t>ey updates since the previous exposure include allowing statutory trusts to hold cash, cash equivalents, and foreclosed real estate</w:t>
      </w:r>
      <w:r w:rsidR="00865FE6" w:rsidRPr="00094157">
        <w:rPr>
          <w:rFonts w:cstheme="minorHAnsi"/>
        </w:rPr>
        <w:t xml:space="preserve">, </w:t>
      </w:r>
      <w:r w:rsidR="0023628E" w:rsidRPr="00094157">
        <w:rPr>
          <w:rFonts w:cstheme="minorHAnsi"/>
        </w:rPr>
        <w:t xml:space="preserve">which are </w:t>
      </w:r>
      <w:r w:rsidR="00B72ADE" w:rsidRPr="00094157">
        <w:rPr>
          <w:rFonts w:cstheme="minorHAnsi"/>
        </w:rPr>
        <w:t>functions considered standard for such trusts. The prior restriction to first-lien residential mortgage loans and the requirement to hold the entire loan were replaced with broader language permitting any single residential mortgage loan eligible under S</w:t>
      </w:r>
      <w:r w:rsidR="00C94751" w:rsidRPr="00094157">
        <w:rPr>
          <w:rFonts w:cstheme="minorHAnsi"/>
        </w:rPr>
        <w:t>S</w:t>
      </w:r>
      <w:r w:rsidR="00B72ADE" w:rsidRPr="00094157">
        <w:rPr>
          <w:rFonts w:cstheme="minorHAnsi"/>
        </w:rPr>
        <w:t xml:space="preserve">AP </w:t>
      </w:r>
      <w:r w:rsidR="00865FE6" w:rsidRPr="00094157">
        <w:rPr>
          <w:rFonts w:cstheme="minorHAnsi"/>
        </w:rPr>
        <w:t xml:space="preserve">No. </w:t>
      </w:r>
      <w:r w:rsidR="00B72ADE" w:rsidRPr="00094157">
        <w:rPr>
          <w:rFonts w:cstheme="minorHAnsi"/>
        </w:rPr>
        <w:t xml:space="preserve">37 to be held in a qualifying statutory trust. For series trust structures, each series must now maintain separate records from the overall trust and other series, codifying a generally accepted practice. </w:t>
      </w:r>
      <w:r w:rsidR="001414E1" w:rsidRPr="00094157">
        <w:rPr>
          <w:rFonts w:cstheme="minorHAnsi"/>
        </w:rPr>
        <w:t>Oden stated that n</w:t>
      </w:r>
      <w:r w:rsidR="00B72ADE" w:rsidRPr="00094157">
        <w:rPr>
          <w:rFonts w:cstheme="minorHAnsi"/>
        </w:rPr>
        <w:t xml:space="preserve">ew language clarifies that insurers may pledge trust assets as collateral, but assets pledged or encumbered by the trust itself to third parties would be non-admitted. </w:t>
      </w:r>
      <w:r w:rsidR="00784B8A" w:rsidRPr="00094157">
        <w:rPr>
          <w:rFonts w:cstheme="minorHAnsi"/>
        </w:rPr>
        <w:t>T</w:t>
      </w:r>
      <w:r w:rsidR="00B72ADE" w:rsidRPr="00094157">
        <w:rPr>
          <w:rFonts w:cstheme="minorHAnsi"/>
        </w:rPr>
        <w:t xml:space="preserve">he management fee disclosure requirement was eliminated, and trust activity will now fall under existing related party and affiliate disclosure rules. Additionally, a new disclosure was added requiring </w:t>
      </w:r>
      <w:r w:rsidR="000D769A" w:rsidRPr="00094157">
        <w:rPr>
          <w:rFonts w:cstheme="minorHAnsi"/>
        </w:rPr>
        <w:t>a summary</w:t>
      </w:r>
      <w:r w:rsidR="00B72ADE" w:rsidRPr="00094157">
        <w:rPr>
          <w:rFonts w:cstheme="minorHAnsi"/>
        </w:rPr>
        <w:t xml:space="preserve"> of assets and certain liabilities within qualifying statutory trusts. </w:t>
      </w:r>
      <w:r w:rsidR="00AD251A" w:rsidRPr="00094157">
        <w:rPr>
          <w:rFonts w:cstheme="minorHAnsi"/>
        </w:rPr>
        <w:t xml:space="preserve">Oden stated that </w:t>
      </w:r>
      <w:r w:rsidR="00B72ADE" w:rsidRPr="00094157">
        <w:rPr>
          <w:rFonts w:cstheme="minorHAnsi"/>
        </w:rPr>
        <w:t>NAIC staff recommend that this revised draft be exposed for further comment.</w:t>
      </w:r>
    </w:p>
    <w:p w14:paraId="0FEB86F8" w14:textId="77777777" w:rsidR="00784B8A" w:rsidRPr="00094157" w:rsidRDefault="00784B8A" w:rsidP="008F435C">
      <w:pPr>
        <w:spacing w:line="240" w:lineRule="auto"/>
        <w:contextualSpacing/>
        <w:jc w:val="both"/>
        <w:rPr>
          <w:rFonts w:cstheme="minorHAnsi"/>
        </w:rPr>
      </w:pPr>
    </w:p>
    <w:p w14:paraId="2E901BED" w14:textId="4929577F" w:rsidR="009379B1" w:rsidRPr="00094157" w:rsidRDefault="009379B1" w:rsidP="008F435C">
      <w:pPr>
        <w:spacing w:line="240" w:lineRule="auto"/>
        <w:contextualSpacing/>
        <w:jc w:val="both"/>
        <w:rPr>
          <w:rFonts w:cstheme="minorHAnsi"/>
        </w:rPr>
      </w:pPr>
      <w:r w:rsidRPr="00094157">
        <w:rPr>
          <w:rFonts w:cstheme="minorHAnsi"/>
        </w:rPr>
        <w:t xml:space="preserve">Bruggeman </w:t>
      </w:r>
      <w:r w:rsidR="00784B8A" w:rsidRPr="00094157">
        <w:rPr>
          <w:rFonts w:cstheme="minorHAnsi"/>
        </w:rPr>
        <w:t>said</w:t>
      </w:r>
      <w:r w:rsidRPr="00094157">
        <w:rPr>
          <w:rFonts w:cstheme="minorHAnsi"/>
        </w:rPr>
        <w:t xml:space="preserve"> </w:t>
      </w:r>
      <w:r w:rsidR="009C2C56" w:rsidRPr="00094157">
        <w:rPr>
          <w:rFonts w:cstheme="minorHAnsi"/>
        </w:rPr>
        <w:t xml:space="preserve">any discussion on this agenda item will likely need to begin with the topics that were not included. In particular, the recommendation to expand the types of allowable trust structures, especially beyond state statutory trusts, raises concerns. He stated that, originally, the focus was on Delaware statutory trusts, which was later broadened to include state statutory trusts more generally. However, going further to include additional types of contracts or structures would significantly expand the scope of the project, potentially </w:t>
      </w:r>
      <w:r w:rsidR="00BA7E20" w:rsidRPr="00094157">
        <w:rPr>
          <w:rFonts w:cstheme="minorHAnsi"/>
        </w:rPr>
        <w:t>opening</w:t>
      </w:r>
      <w:r w:rsidR="009C2C56" w:rsidRPr="00094157">
        <w:rPr>
          <w:rFonts w:cstheme="minorHAnsi"/>
        </w:rPr>
        <w:t xml:space="preserve"> a much larger and more complex issue. He stated that the other exclusions seemed more straightforward, and there were no major questions or objections regarding the decision not to incorporate certain commentaries. </w:t>
      </w:r>
      <w:r w:rsidR="0057606D" w:rsidRPr="00094157">
        <w:rPr>
          <w:rFonts w:cstheme="minorHAnsi"/>
        </w:rPr>
        <w:t xml:space="preserve">For the points that were included, </w:t>
      </w:r>
      <w:r w:rsidR="002A58A9" w:rsidRPr="00094157">
        <w:rPr>
          <w:rFonts w:cstheme="minorHAnsi"/>
        </w:rPr>
        <w:t xml:space="preserve">Bruggeman </w:t>
      </w:r>
      <w:r w:rsidR="00A92CF8" w:rsidRPr="00094157">
        <w:rPr>
          <w:rFonts w:cstheme="minorHAnsi"/>
        </w:rPr>
        <w:t>requested</w:t>
      </w:r>
      <w:r w:rsidR="002A58A9" w:rsidRPr="00094157">
        <w:rPr>
          <w:rFonts w:cstheme="minorHAnsi"/>
        </w:rPr>
        <w:t xml:space="preserve"> </w:t>
      </w:r>
      <w:r w:rsidR="009C2C56" w:rsidRPr="00094157">
        <w:rPr>
          <w:rFonts w:cstheme="minorHAnsi"/>
        </w:rPr>
        <w:t>comments or concerns</w:t>
      </w:r>
      <w:r w:rsidR="0057606D" w:rsidRPr="00094157">
        <w:rPr>
          <w:rFonts w:cstheme="minorHAnsi"/>
        </w:rPr>
        <w:t>,</w:t>
      </w:r>
      <w:r w:rsidR="00A92CF8" w:rsidRPr="00094157">
        <w:rPr>
          <w:rFonts w:cstheme="minorHAnsi"/>
        </w:rPr>
        <w:t xml:space="preserve"> </w:t>
      </w:r>
      <w:r w:rsidR="009C2C56" w:rsidRPr="00094157">
        <w:rPr>
          <w:rFonts w:cstheme="minorHAnsi"/>
        </w:rPr>
        <w:t>especially from a regulatory perspective</w:t>
      </w:r>
      <w:r w:rsidR="00A92CF8" w:rsidRPr="00094157">
        <w:rPr>
          <w:rFonts w:cstheme="minorHAnsi"/>
        </w:rPr>
        <w:t xml:space="preserve">, </w:t>
      </w:r>
      <w:r w:rsidR="009C2C56" w:rsidRPr="00094157">
        <w:rPr>
          <w:rFonts w:cstheme="minorHAnsi"/>
        </w:rPr>
        <w:t>about whether any of those revisions should not have been adopted</w:t>
      </w:r>
      <w:r w:rsidR="00AF2C95" w:rsidRPr="00094157">
        <w:rPr>
          <w:rFonts w:cstheme="minorHAnsi"/>
        </w:rPr>
        <w:t>.</w:t>
      </w:r>
    </w:p>
    <w:p w14:paraId="735321AD" w14:textId="77777777" w:rsidR="0057606D" w:rsidRPr="00094157" w:rsidRDefault="0057606D" w:rsidP="008F435C">
      <w:pPr>
        <w:spacing w:line="240" w:lineRule="auto"/>
        <w:contextualSpacing/>
        <w:jc w:val="both"/>
        <w:rPr>
          <w:rFonts w:cstheme="minorHAnsi"/>
        </w:rPr>
      </w:pPr>
    </w:p>
    <w:p w14:paraId="64185909" w14:textId="5D3348CE" w:rsidR="009E5ABA" w:rsidRPr="00094157" w:rsidRDefault="00762EC0" w:rsidP="008F435C">
      <w:pPr>
        <w:spacing w:line="240" w:lineRule="auto"/>
        <w:contextualSpacing/>
        <w:jc w:val="both"/>
      </w:pPr>
      <w:r w:rsidRPr="00094157">
        <w:t>Angelica Sanchez (New York Life)</w:t>
      </w:r>
      <w:r w:rsidR="00D55CC0" w:rsidRPr="00094157">
        <w:t xml:space="preserve"> with</w:t>
      </w:r>
      <w:r w:rsidRPr="00094157">
        <w:t xml:space="preserve"> </w:t>
      </w:r>
      <w:r w:rsidR="00D55CC0" w:rsidRPr="00094157">
        <w:t>R</w:t>
      </w:r>
      <w:r w:rsidRPr="00094157">
        <w:t xml:space="preserve">ose </w:t>
      </w:r>
      <w:r w:rsidR="00D55CC0" w:rsidRPr="00094157">
        <w:t>Albrizio (</w:t>
      </w:r>
      <w:r w:rsidRPr="00094157">
        <w:t>Equitable</w:t>
      </w:r>
      <w:r w:rsidR="00D55CC0" w:rsidRPr="00094157">
        <w:t>)</w:t>
      </w:r>
      <w:r w:rsidRPr="00094157">
        <w:t>, representing interested parties</w:t>
      </w:r>
      <w:r w:rsidR="00D55CC0" w:rsidRPr="00094157">
        <w:t xml:space="preserve">, </w:t>
      </w:r>
      <w:r w:rsidR="009E5ABA" w:rsidRPr="00094157">
        <w:t>thanked</w:t>
      </w:r>
      <w:r w:rsidRPr="00094157">
        <w:t xml:space="preserve"> the NAIC staff for the time and effort spent reviewing the exposure and addressing many of </w:t>
      </w:r>
      <w:r w:rsidR="00D55CC0" w:rsidRPr="00094157">
        <w:t>their</w:t>
      </w:r>
      <w:r w:rsidRPr="00094157">
        <w:t xml:space="preserve"> comments and questions. </w:t>
      </w:r>
      <w:r w:rsidR="00A6640A" w:rsidRPr="00094157">
        <w:t xml:space="preserve">Sanchez </w:t>
      </w:r>
      <w:r w:rsidR="009E5ABA" w:rsidRPr="00094157">
        <w:t>said</w:t>
      </w:r>
      <w:r w:rsidR="00D55CC0" w:rsidRPr="00094157">
        <w:t xml:space="preserve"> </w:t>
      </w:r>
      <w:r w:rsidR="00A96C52" w:rsidRPr="00094157">
        <w:t>a</w:t>
      </w:r>
      <w:r w:rsidRPr="00094157">
        <w:t xml:space="preserve">s </w:t>
      </w:r>
      <w:r w:rsidR="00A96C52" w:rsidRPr="00094157">
        <w:t>the</w:t>
      </w:r>
      <w:r w:rsidR="009E5ABA" w:rsidRPr="00094157">
        <w:t xml:space="preserve">y </w:t>
      </w:r>
      <w:r w:rsidRPr="00094157">
        <w:t xml:space="preserve">mentioned in the last meeting, allowing look-through treatment for residential mortgages held through statutory trusts will greatly support insurance companies in investing in this asset class in an </w:t>
      </w:r>
      <w:r w:rsidRPr="00094157">
        <w:lastRenderedPageBreak/>
        <w:t xml:space="preserve">operationally efficient way, and these changes are welcome by the industry. </w:t>
      </w:r>
      <w:r w:rsidR="00A96C52" w:rsidRPr="00094157">
        <w:t>She stated that they</w:t>
      </w:r>
      <w:r w:rsidRPr="00094157">
        <w:t xml:space="preserve"> agree with the updates made in the most recent exposure and believe the alignment of the proposal with the requirements under S</w:t>
      </w:r>
      <w:r w:rsidR="00C94751" w:rsidRPr="00094157">
        <w:t>S</w:t>
      </w:r>
      <w:r w:rsidRPr="00094157">
        <w:t xml:space="preserve">AP No. 37, as applied when mortgage loans are held directly, is a strong and appropriate step forward for accounting and reporting. </w:t>
      </w:r>
    </w:p>
    <w:p w14:paraId="04C09347" w14:textId="77777777" w:rsidR="009E5ABA" w:rsidRPr="00094157" w:rsidRDefault="009E5ABA" w:rsidP="008F435C">
      <w:pPr>
        <w:spacing w:line="240" w:lineRule="auto"/>
        <w:contextualSpacing/>
        <w:jc w:val="both"/>
      </w:pPr>
    </w:p>
    <w:p w14:paraId="00E4A371" w14:textId="00EE0724" w:rsidR="00443842" w:rsidRPr="00094157" w:rsidRDefault="00A6640A" w:rsidP="008F435C">
      <w:pPr>
        <w:spacing w:line="240" w:lineRule="auto"/>
        <w:contextualSpacing/>
        <w:jc w:val="both"/>
      </w:pPr>
      <w:r w:rsidRPr="00094157">
        <w:t xml:space="preserve">Sanchez </w:t>
      </w:r>
      <w:r w:rsidR="00916D6E" w:rsidRPr="00094157">
        <w:t>said</w:t>
      </w:r>
      <w:r w:rsidR="00A96C52" w:rsidRPr="00094157">
        <w:t xml:space="preserve"> interested </w:t>
      </w:r>
      <w:r w:rsidR="00427B77" w:rsidRPr="00094157">
        <w:t>parties also</w:t>
      </w:r>
      <w:r w:rsidR="00762EC0" w:rsidRPr="00094157">
        <w:t xml:space="preserve"> understand the rationale behind rejecting certain comments, such as not allowing trusts to set up LLCs to hold foreclosed real estate. </w:t>
      </w:r>
      <w:r w:rsidR="00A96C52" w:rsidRPr="00094157">
        <w:t xml:space="preserve">She </w:t>
      </w:r>
      <w:r w:rsidR="00916D6E" w:rsidRPr="00094157">
        <w:t>said</w:t>
      </w:r>
      <w:r w:rsidR="00A96C52" w:rsidRPr="00094157">
        <w:t xml:space="preserve"> their </w:t>
      </w:r>
      <w:r w:rsidR="00762EC0" w:rsidRPr="00094157">
        <w:t xml:space="preserve">original comment was based on applying the accounting under </w:t>
      </w:r>
      <w:r w:rsidR="00762EC0" w:rsidRPr="00094157">
        <w:rPr>
          <w:i/>
          <w:iCs/>
        </w:rPr>
        <w:t>S</w:t>
      </w:r>
      <w:r w:rsidR="0072512A" w:rsidRPr="00094157">
        <w:rPr>
          <w:i/>
          <w:iCs/>
        </w:rPr>
        <w:t>S</w:t>
      </w:r>
      <w:r w:rsidR="00762EC0" w:rsidRPr="00094157">
        <w:rPr>
          <w:i/>
          <w:iCs/>
        </w:rPr>
        <w:t>AP No. 40</w:t>
      </w:r>
      <w:r w:rsidR="0072512A" w:rsidRPr="00094157">
        <w:rPr>
          <w:i/>
          <w:iCs/>
        </w:rPr>
        <w:t>—Real Estate Investments</w:t>
      </w:r>
      <w:r w:rsidR="00762EC0" w:rsidRPr="00094157">
        <w:t xml:space="preserve">, which permits direct reporting for wholly owned LLCs, but </w:t>
      </w:r>
      <w:r w:rsidR="0072512A" w:rsidRPr="00094157">
        <w:t>they</w:t>
      </w:r>
      <w:r w:rsidR="00762EC0" w:rsidRPr="00094157">
        <w:t xml:space="preserve"> understand the decision not to extend the guidance to that level. </w:t>
      </w:r>
      <w:r w:rsidR="0072512A" w:rsidRPr="00094157">
        <w:t xml:space="preserve">She </w:t>
      </w:r>
      <w:r w:rsidR="00443842" w:rsidRPr="00094157">
        <w:t>said</w:t>
      </w:r>
      <w:r w:rsidR="0072512A" w:rsidRPr="00094157">
        <w:t xml:space="preserve"> they</w:t>
      </w:r>
      <w:r w:rsidR="00762EC0" w:rsidRPr="00094157">
        <w:t xml:space="preserve"> assume that if a trust </w:t>
      </w:r>
      <w:r w:rsidR="00443842" w:rsidRPr="00094157">
        <w:t>sets</w:t>
      </w:r>
      <w:r w:rsidR="00762EC0" w:rsidRPr="00094157">
        <w:t xml:space="preserve"> up an LLC to hold real estate, it would need to be reported on Schedule BA</w:t>
      </w:r>
      <w:r w:rsidR="00AB3A95" w:rsidRPr="00094157">
        <w:t>—Other Long-Term Invested Assets</w:t>
      </w:r>
      <w:r w:rsidR="00762EC0" w:rsidRPr="00094157">
        <w:t xml:space="preserve">. </w:t>
      </w:r>
    </w:p>
    <w:p w14:paraId="6E9B4842" w14:textId="77777777" w:rsidR="00443842" w:rsidRPr="00094157" w:rsidRDefault="00443842" w:rsidP="008F435C">
      <w:pPr>
        <w:spacing w:line="240" w:lineRule="auto"/>
        <w:contextualSpacing/>
        <w:jc w:val="both"/>
      </w:pPr>
    </w:p>
    <w:p w14:paraId="233F7026" w14:textId="6082648C" w:rsidR="00762EC0" w:rsidRPr="00094157" w:rsidRDefault="00E05EC2" w:rsidP="008F435C">
      <w:pPr>
        <w:spacing w:line="240" w:lineRule="auto"/>
        <w:contextualSpacing/>
        <w:jc w:val="both"/>
      </w:pPr>
      <w:r w:rsidRPr="00094157">
        <w:t xml:space="preserve">Sanchez </w:t>
      </w:r>
      <w:r w:rsidR="00443842" w:rsidRPr="00094157">
        <w:t>said</w:t>
      </w:r>
      <w:r w:rsidRPr="00094157">
        <w:t xml:space="preserve"> interested parties </w:t>
      </w:r>
      <w:r w:rsidR="00762EC0" w:rsidRPr="00094157">
        <w:t>may submit a few additional comments on the new exposure</w:t>
      </w:r>
      <w:r w:rsidRPr="00094157">
        <w:t xml:space="preserve"> </w:t>
      </w:r>
      <w:r w:rsidR="00762EC0" w:rsidRPr="00094157">
        <w:t xml:space="preserve">and will do so as part of the next comment letter process. </w:t>
      </w:r>
      <w:r w:rsidR="00606FF5" w:rsidRPr="00094157">
        <w:t>Overall</w:t>
      </w:r>
      <w:r w:rsidR="00762EC0" w:rsidRPr="00094157">
        <w:t xml:space="preserve">, </w:t>
      </w:r>
      <w:r w:rsidRPr="00094157">
        <w:t>they</w:t>
      </w:r>
      <w:r w:rsidR="00762EC0" w:rsidRPr="00094157">
        <w:t xml:space="preserve"> believe the proposal in its current form reflects the appropriate accounting and reporting treatment.</w:t>
      </w:r>
    </w:p>
    <w:p w14:paraId="1AF9508D" w14:textId="77777777" w:rsidR="00606FF5" w:rsidRPr="00094157" w:rsidRDefault="00606FF5" w:rsidP="008F435C">
      <w:pPr>
        <w:spacing w:line="240" w:lineRule="auto"/>
        <w:contextualSpacing/>
        <w:jc w:val="both"/>
      </w:pPr>
    </w:p>
    <w:p w14:paraId="4190A5C4" w14:textId="53BE2564" w:rsidR="009379B1" w:rsidRPr="00094157" w:rsidRDefault="00D91D67" w:rsidP="008F435C">
      <w:pPr>
        <w:spacing w:line="240" w:lineRule="auto"/>
        <w:contextualSpacing/>
        <w:jc w:val="both"/>
      </w:pPr>
      <w:bookmarkStart w:id="10" w:name="_Hlk205968696"/>
      <w:r w:rsidRPr="00094157">
        <w:t>Clark</w:t>
      </w:r>
      <w:r w:rsidR="00BB354B" w:rsidRPr="00094157">
        <w:t xml:space="preserve"> made a motion, seconded by </w:t>
      </w:r>
      <w:r w:rsidRPr="00094157">
        <w:t>Hudson</w:t>
      </w:r>
      <w:r w:rsidR="00BB354B" w:rsidRPr="00094157">
        <w:t xml:space="preserve">, to expose </w:t>
      </w:r>
      <w:r w:rsidR="0066598A" w:rsidRPr="00094157">
        <w:t>revisions to the draft guidance allowing residential mortgage loans in trust to reflect several recommended changes per discussions with industry</w:t>
      </w:r>
      <w:r w:rsidR="00BB354B" w:rsidRPr="00094157">
        <w:t>. The motion passed unanimously.</w:t>
      </w:r>
    </w:p>
    <w:bookmarkEnd w:id="10"/>
    <w:p w14:paraId="7EE57524" w14:textId="3B46E003" w:rsidR="00E475FF" w:rsidRPr="00094157" w:rsidRDefault="00E475FF" w:rsidP="009240BC">
      <w:pPr>
        <w:pStyle w:val="ListParagraph"/>
        <w:keepNext/>
        <w:keepLines/>
        <w:widowControl w:val="0"/>
        <w:numPr>
          <w:ilvl w:val="0"/>
          <w:numId w:val="5"/>
        </w:numPr>
        <w:spacing w:after="0" w:line="240" w:lineRule="auto"/>
        <w:jc w:val="both"/>
        <w:rPr>
          <w:rFonts w:cstheme="minorHAnsi"/>
          <w:u w:val="single"/>
        </w:rPr>
      </w:pPr>
      <w:r w:rsidRPr="00094157">
        <w:rPr>
          <w:rFonts w:cstheme="minorHAnsi"/>
          <w:u w:val="single"/>
        </w:rPr>
        <w:t xml:space="preserve">Agenda Item </w:t>
      </w:r>
      <w:r w:rsidR="004F395A" w:rsidRPr="00094157">
        <w:rPr>
          <w:rFonts w:cstheme="minorHAnsi"/>
          <w:u w:val="single"/>
        </w:rPr>
        <w:t>202</w:t>
      </w:r>
      <w:r w:rsidR="00271423" w:rsidRPr="00094157">
        <w:rPr>
          <w:rFonts w:cstheme="minorHAnsi"/>
          <w:u w:val="single"/>
        </w:rPr>
        <w:t>5-</w:t>
      </w:r>
      <w:r w:rsidR="00C0774E" w:rsidRPr="00094157">
        <w:rPr>
          <w:rFonts w:cstheme="minorHAnsi"/>
          <w:u w:val="single"/>
        </w:rPr>
        <w:t>16</w:t>
      </w:r>
    </w:p>
    <w:p w14:paraId="43CBF08C" w14:textId="77777777" w:rsidR="00E475FF" w:rsidRPr="00094157" w:rsidRDefault="00E475FF" w:rsidP="009240BC">
      <w:pPr>
        <w:pStyle w:val="ListParagraph"/>
        <w:keepNext/>
        <w:keepLines/>
        <w:widowControl w:val="0"/>
        <w:spacing w:after="0" w:line="240" w:lineRule="auto"/>
        <w:jc w:val="both"/>
        <w:rPr>
          <w:rFonts w:cstheme="minorHAnsi"/>
          <w:u w:val="single"/>
        </w:rPr>
      </w:pPr>
    </w:p>
    <w:p w14:paraId="50CA8D50" w14:textId="76030C92" w:rsidR="00082EA9" w:rsidRPr="00094157" w:rsidRDefault="00E475FF" w:rsidP="009240BC">
      <w:pPr>
        <w:keepNext/>
        <w:keepLines/>
        <w:spacing w:after="0" w:line="240" w:lineRule="auto"/>
        <w:contextualSpacing/>
        <w:jc w:val="both"/>
        <w:rPr>
          <w:iCs/>
          <w:kern w:val="32"/>
        </w:rPr>
      </w:pPr>
      <w:r w:rsidRPr="00094157">
        <w:rPr>
          <w:rFonts w:cstheme="minorHAnsi"/>
        </w:rPr>
        <w:t xml:space="preserve">Bruggeman directed the Working Group to agenda item </w:t>
      </w:r>
      <w:r w:rsidR="000F7372" w:rsidRPr="00094157">
        <w:rPr>
          <w:rFonts w:cstheme="minorHAnsi"/>
          <w:i/>
          <w:iCs/>
        </w:rPr>
        <w:t>202</w:t>
      </w:r>
      <w:r w:rsidR="002C0C60" w:rsidRPr="00094157">
        <w:rPr>
          <w:rFonts w:cstheme="minorHAnsi"/>
          <w:i/>
          <w:iCs/>
        </w:rPr>
        <w:t>5-</w:t>
      </w:r>
      <w:r w:rsidR="00C0774E" w:rsidRPr="00094157">
        <w:rPr>
          <w:rFonts w:cstheme="minorHAnsi"/>
          <w:i/>
          <w:iCs/>
        </w:rPr>
        <w:t>16</w:t>
      </w:r>
      <w:r w:rsidR="007F40D7" w:rsidRPr="00094157">
        <w:rPr>
          <w:rFonts w:cstheme="minorHAnsi"/>
          <w:i/>
          <w:iCs/>
        </w:rPr>
        <w:t xml:space="preserve">: </w:t>
      </w:r>
      <w:r w:rsidR="00E90ED0" w:rsidRPr="00094157">
        <w:rPr>
          <w:rFonts w:cstheme="minorHAnsi"/>
          <w:i/>
          <w:iCs/>
        </w:rPr>
        <w:t>Status Section Updates</w:t>
      </w:r>
      <w:r w:rsidRPr="00094157">
        <w:rPr>
          <w:rFonts w:cstheme="minorHAnsi"/>
        </w:rPr>
        <w:t xml:space="preserve">. </w:t>
      </w:r>
      <w:r w:rsidR="0095325B" w:rsidRPr="00094157">
        <w:rPr>
          <w:rFonts w:cstheme="minorHAnsi"/>
        </w:rPr>
        <w:t>Marcotte</w:t>
      </w:r>
      <w:r w:rsidR="004F46B8" w:rsidRPr="00094157">
        <w:rPr>
          <w:iCs/>
          <w:kern w:val="32"/>
        </w:rPr>
        <w:t xml:space="preserve"> </w:t>
      </w:r>
      <w:r w:rsidR="00D83B32" w:rsidRPr="00094157">
        <w:rPr>
          <w:iCs/>
          <w:kern w:val="32"/>
        </w:rPr>
        <w:t>said</w:t>
      </w:r>
      <w:r w:rsidR="00B24833" w:rsidRPr="00094157">
        <w:rPr>
          <w:iCs/>
          <w:kern w:val="32"/>
        </w:rPr>
        <w:t xml:space="preserve"> </w:t>
      </w:r>
      <w:r w:rsidR="005A3C75" w:rsidRPr="00094157">
        <w:rPr>
          <w:iCs/>
          <w:kern w:val="32"/>
        </w:rPr>
        <w:t xml:space="preserve">the Working Group exposed updates to revise the terminology on the front page of certain </w:t>
      </w:r>
      <w:r w:rsidR="00950EB4" w:rsidRPr="00094157">
        <w:rPr>
          <w:iCs/>
          <w:kern w:val="32"/>
        </w:rPr>
        <w:t>S</w:t>
      </w:r>
      <w:r w:rsidR="00C94751" w:rsidRPr="00094157">
        <w:rPr>
          <w:iCs/>
          <w:kern w:val="32"/>
        </w:rPr>
        <w:t>S</w:t>
      </w:r>
      <w:r w:rsidR="005A3C75" w:rsidRPr="00094157">
        <w:rPr>
          <w:iCs/>
          <w:kern w:val="32"/>
        </w:rPr>
        <w:t xml:space="preserve">APs, changing “substantively revised” to “conceptually revised” and </w:t>
      </w:r>
      <w:r w:rsidR="006536D6" w:rsidRPr="00094157">
        <w:rPr>
          <w:iCs/>
          <w:kern w:val="32"/>
        </w:rPr>
        <w:t xml:space="preserve">removing </w:t>
      </w:r>
      <w:r w:rsidR="005A3C75" w:rsidRPr="00094157">
        <w:rPr>
          <w:iCs/>
          <w:kern w:val="32"/>
        </w:rPr>
        <w:t xml:space="preserve">issue paper references from the status section. </w:t>
      </w:r>
      <w:r w:rsidR="00D83B32" w:rsidRPr="00094157">
        <w:rPr>
          <w:iCs/>
          <w:kern w:val="32"/>
        </w:rPr>
        <w:t>T</w:t>
      </w:r>
      <w:r w:rsidR="005A3C75" w:rsidRPr="00094157">
        <w:rPr>
          <w:iCs/>
          <w:kern w:val="32"/>
        </w:rPr>
        <w:t xml:space="preserve">hese changes are </w:t>
      </w:r>
      <w:r w:rsidR="001216DB" w:rsidRPr="00094157">
        <w:rPr>
          <w:iCs/>
          <w:kern w:val="32"/>
        </w:rPr>
        <w:t xml:space="preserve">for consistency and to </w:t>
      </w:r>
      <w:r w:rsidR="005A3C75" w:rsidRPr="00094157">
        <w:rPr>
          <w:iCs/>
          <w:kern w:val="32"/>
        </w:rPr>
        <w:t>streamline the presentation, as the original terminology</w:t>
      </w:r>
      <w:r w:rsidR="00950EB4" w:rsidRPr="00094157">
        <w:rPr>
          <w:iCs/>
          <w:kern w:val="32"/>
        </w:rPr>
        <w:t xml:space="preserve">, </w:t>
      </w:r>
      <w:r w:rsidR="005A3C75" w:rsidRPr="00094157">
        <w:rPr>
          <w:iCs/>
          <w:kern w:val="32"/>
        </w:rPr>
        <w:t>“substantive” and “nonsubstantive</w:t>
      </w:r>
      <w:r w:rsidR="00FF7D05" w:rsidRPr="00094157">
        <w:rPr>
          <w:iCs/>
          <w:kern w:val="32"/>
        </w:rPr>
        <w:t>,”</w:t>
      </w:r>
      <w:r w:rsidR="00950EB4" w:rsidRPr="00094157">
        <w:rPr>
          <w:iCs/>
          <w:kern w:val="32"/>
        </w:rPr>
        <w:t xml:space="preserve"> </w:t>
      </w:r>
      <w:r w:rsidR="00C55F2F" w:rsidRPr="00094157">
        <w:rPr>
          <w:iCs/>
          <w:kern w:val="32"/>
        </w:rPr>
        <w:t>was</w:t>
      </w:r>
      <w:r w:rsidR="005A3C75" w:rsidRPr="00094157">
        <w:rPr>
          <w:iCs/>
          <w:kern w:val="32"/>
        </w:rPr>
        <w:t xml:space="preserve"> updated in Appendix F</w:t>
      </w:r>
      <w:r w:rsidR="00AA0021" w:rsidRPr="00094157">
        <w:rPr>
          <w:iCs/>
          <w:kern w:val="32"/>
        </w:rPr>
        <w:t>—P</w:t>
      </w:r>
      <w:r w:rsidR="005A3C75" w:rsidRPr="00094157">
        <w:rPr>
          <w:iCs/>
          <w:kern w:val="32"/>
        </w:rPr>
        <w:t xml:space="preserve">olicy </w:t>
      </w:r>
      <w:r w:rsidR="00AA0021" w:rsidRPr="00094157">
        <w:rPr>
          <w:iCs/>
          <w:kern w:val="32"/>
        </w:rPr>
        <w:t>S</w:t>
      </w:r>
      <w:r w:rsidR="005A3C75" w:rsidRPr="00094157">
        <w:rPr>
          <w:iCs/>
          <w:kern w:val="32"/>
        </w:rPr>
        <w:t>tatement</w:t>
      </w:r>
      <w:r w:rsidR="00AA0021" w:rsidRPr="00094157">
        <w:rPr>
          <w:iCs/>
          <w:kern w:val="32"/>
        </w:rPr>
        <w:t>s</w:t>
      </w:r>
      <w:r w:rsidR="005A3C75" w:rsidRPr="00094157">
        <w:rPr>
          <w:iCs/>
          <w:kern w:val="32"/>
        </w:rPr>
        <w:t xml:space="preserve"> in 2021, following the adoption of agenda item 2021-14</w:t>
      </w:r>
      <w:r w:rsidR="00950EB4" w:rsidRPr="00094157">
        <w:rPr>
          <w:iCs/>
          <w:kern w:val="32"/>
        </w:rPr>
        <w:t>,</w:t>
      </w:r>
      <w:r w:rsidR="005A3C75" w:rsidRPr="00094157">
        <w:rPr>
          <w:iCs/>
          <w:kern w:val="32"/>
        </w:rPr>
        <w:t xml:space="preserve"> at the request of the </w:t>
      </w:r>
      <w:r w:rsidR="00ED71CD" w:rsidRPr="00094157">
        <w:rPr>
          <w:rFonts w:cstheme="minorHAnsi"/>
        </w:rPr>
        <w:t>Financial Condition (E) Committee</w:t>
      </w:r>
      <w:r w:rsidR="005A3C75" w:rsidRPr="00094157">
        <w:rPr>
          <w:iCs/>
          <w:kern w:val="32"/>
        </w:rPr>
        <w:t xml:space="preserve">. </w:t>
      </w:r>
    </w:p>
    <w:p w14:paraId="4D4657AB" w14:textId="77777777" w:rsidR="00082EA9" w:rsidRPr="00094157" w:rsidRDefault="00082EA9" w:rsidP="008F435C">
      <w:pPr>
        <w:spacing w:after="0" w:line="240" w:lineRule="auto"/>
        <w:contextualSpacing/>
        <w:jc w:val="both"/>
        <w:rPr>
          <w:iCs/>
          <w:kern w:val="32"/>
        </w:rPr>
      </w:pPr>
    </w:p>
    <w:p w14:paraId="5357A658" w14:textId="3B2F8616" w:rsidR="00993F66" w:rsidRPr="00094157" w:rsidRDefault="005550F5" w:rsidP="008F435C">
      <w:pPr>
        <w:spacing w:after="0" w:line="240" w:lineRule="auto"/>
        <w:contextualSpacing/>
        <w:jc w:val="both"/>
        <w:rPr>
          <w:iCs/>
          <w:kern w:val="32"/>
        </w:rPr>
      </w:pPr>
      <w:r>
        <w:rPr>
          <w:iCs/>
          <w:kern w:val="32"/>
        </w:rPr>
        <w:t>Marcotte</w:t>
      </w:r>
      <w:r w:rsidR="00E77EAC" w:rsidRPr="00094157">
        <w:rPr>
          <w:iCs/>
          <w:kern w:val="32"/>
        </w:rPr>
        <w:t xml:space="preserve"> </w:t>
      </w:r>
      <w:r w:rsidR="00082EA9" w:rsidRPr="00094157">
        <w:rPr>
          <w:iCs/>
          <w:kern w:val="32"/>
        </w:rPr>
        <w:t>said</w:t>
      </w:r>
      <w:r w:rsidR="00E77EAC" w:rsidRPr="00094157">
        <w:rPr>
          <w:iCs/>
          <w:kern w:val="32"/>
        </w:rPr>
        <w:t xml:space="preserve"> historically, “substantive” revisions </w:t>
      </w:r>
      <w:r w:rsidR="006536D6" w:rsidRPr="00094157">
        <w:rPr>
          <w:iCs/>
          <w:kern w:val="32"/>
        </w:rPr>
        <w:t>often implied the issuance of a new SSAP or a substantively revised SSAP</w:t>
      </w:r>
      <w:r w:rsidR="00082EA9" w:rsidRPr="00094157">
        <w:rPr>
          <w:iCs/>
          <w:kern w:val="32"/>
        </w:rPr>
        <w:t>,</w:t>
      </w:r>
      <w:r w:rsidR="00E77EAC" w:rsidRPr="00094157">
        <w:rPr>
          <w:iCs/>
          <w:kern w:val="32"/>
        </w:rPr>
        <w:t xml:space="preserve"> while “nonsubstantive” meant an update to an existing SSAP</w:t>
      </w:r>
      <w:r w:rsidR="00082EA9" w:rsidRPr="00094157">
        <w:rPr>
          <w:iCs/>
          <w:kern w:val="32"/>
        </w:rPr>
        <w:t>,</w:t>
      </w:r>
      <w:r w:rsidR="00E77EAC" w:rsidRPr="00094157">
        <w:rPr>
          <w:iCs/>
          <w:kern w:val="32"/>
        </w:rPr>
        <w:t xml:space="preserve"> as it was clarifying existing concepts. </w:t>
      </w:r>
      <w:r w:rsidR="00F72504" w:rsidRPr="00094157">
        <w:rPr>
          <w:iCs/>
          <w:kern w:val="32"/>
        </w:rPr>
        <w:t xml:space="preserve">Although these terms were never intended to reflect numerical impacts at companies, </w:t>
      </w:r>
      <w:r w:rsidR="004B442F" w:rsidRPr="00094157">
        <w:rPr>
          <w:iCs/>
          <w:kern w:val="32"/>
        </w:rPr>
        <w:t>instead focusing</w:t>
      </w:r>
      <w:r w:rsidR="00405CA1" w:rsidRPr="00094157">
        <w:rPr>
          <w:iCs/>
          <w:kern w:val="32"/>
        </w:rPr>
        <w:t xml:space="preserve"> on </w:t>
      </w:r>
      <w:r w:rsidR="00F72504" w:rsidRPr="00094157">
        <w:rPr>
          <w:iCs/>
          <w:kern w:val="32"/>
        </w:rPr>
        <w:t xml:space="preserve">whether the </w:t>
      </w:r>
      <w:r w:rsidR="005D48A7" w:rsidRPr="00094157">
        <w:rPr>
          <w:iCs/>
          <w:kern w:val="32"/>
        </w:rPr>
        <w:t xml:space="preserve">concept was new to statutory accounting, </w:t>
      </w:r>
      <w:r w:rsidR="001D70B5" w:rsidRPr="00094157">
        <w:rPr>
          <w:iCs/>
          <w:kern w:val="32"/>
        </w:rPr>
        <w:t>the Committee requested the revised terms to eliminate potential future misinterpretation</w:t>
      </w:r>
      <w:r w:rsidR="0031606F" w:rsidRPr="00094157">
        <w:rPr>
          <w:iCs/>
          <w:kern w:val="32"/>
        </w:rPr>
        <w:t xml:space="preserve"> or confusion. </w:t>
      </w:r>
      <w:r w:rsidR="00405CA1" w:rsidRPr="00094157">
        <w:rPr>
          <w:iCs/>
          <w:kern w:val="32"/>
        </w:rPr>
        <w:t>Despite</w:t>
      </w:r>
      <w:r w:rsidR="001C2ABF" w:rsidRPr="00094157">
        <w:rPr>
          <w:iCs/>
          <w:kern w:val="32"/>
        </w:rPr>
        <w:t xml:space="preserve"> the new naming convention, the application of the terms is the same as the historical intent. </w:t>
      </w:r>
      <w:r w:rsidR="00C86020" w:rsidRPr="00094157">
        <w:rPr>
          <w:iCs/>
          <w:kern w:val="32"/>
        </w:rPr>
        <w:t xml:space="preserve">Marcotte stated that </w:t>
      </w:r>
      <w:r w:rsidR="00981BEE" w:rsidRPr="00094157">
        <w:rPr>
          <w:iCs/>
          <w:kern w:val="32"/>
        </w:rPr>
        <w:t xml:space="preserve">the current </w:t>
      </w:r>
      <w:r w:rsidR="005A3C75" w:rsidRPr="00094157">
        <w:rPr>
          <w:iCs/>
          <w:kern w:val="32"/>
        </w:rPr>
        <w:t xml:space="preserve">updates </w:t>
      </w:r>
      <w:r w:rsidR="000A5345" w:rsidRPr="00094157">
        <w:rPr>
          <w:iCs/>
          <w:kern w:val="32"/>
        </w:rPr>
        <w:t xml:space="preserve">detailed in the agenda item </w:t>
      </w:r>
      <w:r w:rsidR="005A3C75" w:rsidRPr="00094157">
        <w:rPr>
          <w:iCs/>
          <w:kern w:val="32"/>
        </w:rPr>
        <w:t xml:space="preserve">reflect that shift in language and remove outdated references for consistency. </w:t>
      </w:r>
      <w:r w:rsidR="00C86020" w:rsidRPr="00094157">
        <w:rPr>
          <w:iCs/>
          <w:kern w:val="32"/>
        </w:rPr>
        <w:t>She</w:t>
      </w:r>
      <w:r w:rsidR="004B442F" w:rsidRPr="00094157">
        <w:rPr>
          <w:iCs/>
          <w:kern w:val="32"/>
        </w:rPr>
        <w:t xml:space="preserve"> said </w:t>
      </w:r>
      <w:r w:rsidR="005A3C75" w:rsidRPr="00094157">
        <w:rPr>
          <w:iCs/>
          <w:kern w:val="32"/>
        </w:rPr>
        <w:t xml:space="preserve">NAIC staff </w:t>
      </w:r>
      <w:r w:rsidR="00427B77" w:rsidRPr="00094157">
        <w:rPr>
          <w:iCs/>
          <w:kern w:val="32"/>
        </w:rPr>
        <w:t>recommend</w:t>
      </w:r>
      <w:r w:rsidR="005A3C75" w:rsidRPr="00094157">
        <w:rPr>
          <w:iCs/>
          <w:kern w:val="32"/>
        </w:rPr>
        <w:t xml:space="preserve"> adopting these revisions.</w:t>
      </w:r>
    </w:p>
    <w:p w14:paraId="0F8432A3" w14:textId="77777777" w:rsidR="00D46FDC" w:rsidRPr="00094157" w:rsidRDefault="00D46FDC" w:rsidP="008F435C">
      <w:pPr>
        <w:spacing w:after="0" w:line="240" w:lineRule="auto"/>
        <w:contextualSpacing/>
        <w:jc w:val="both"/>
        <w:rPr>
          <w:iCs/>
          <w:kern w:val="32"/>
        </w:rPr>
      </w:pPr>
    </w:p>
    <w:p w14:paraId="0EBD69A0" w14:textId="2937D362" w:rsidR="00D46FDC" w:rsidRPr="00094157" w:rsidRDefault="00D46FDC" w:rsidP="008F435C">
      <w:pPr>
        <w:spacing w:after="0" w:line="240" w:lineRule="auto"/>
        <w:contextualSpacing/>
        <w:jc w:val="both"/>
        <w:rPr>
          <w:iCs/>
          <w:kern w:val="32"/>
        </w:rPr>
      </w:pPr>
      <w:r w:rsidRPr="00094157">
        <w:rPr>
          <w:iCs/>
          <w:kern w:val="32"/>
        </w:rPr>
        <w:t xml:space="preserve">Bruggeman </w:t>
      </w:r>
      <w:r w:rsidR="004B442F" w:rsidRPr="00094157">
        <w:rPr>
          <w:iCs/>
          <w:kern w:val="32"/>
        </w:rPr>
        <w:t xml:space="preserve">said some </w:t>
      </w:r>
      <w:r w:rsidR="00E93C18">
        <w:rPr>
          <w:iCs/>
          <w:kern w:val="32"/>
        </w:rPr>
        <w:t>of us</w:t>
      </w:r>
      <w:r w:rsidRPr="00094157">
        <w:rPr>
          <w:iCs/>
          <w:kern w:val="32"/>
        </w:rPr>
        <w:t xml:space="preserve"> still carry the concept of “substantive” versus “nonsubstantive” revisions</w:t>
      </w:r>
      <w:r w:rsidR="000D7155" w:rsidRPr="00094157">
        <w:rPr>
          <w:iCs/>
          <w:kern w:val="32"/>
        </w:rPr>
        <w:t xml:space="preserve"> and that it is</w:t>
      </w:r>
      <w:r w:rsidRPr="00094157">
        <w:rPr>
          <w:iCs/>
          <w:kern w:val="32"/>
        </w:rPr>
        <w:t xml:space="preserve"> the same idea, just expressed with different terminology now. </w:t>
      </w:r>
      <w:r w:rsidR="000D7155" w:rsidRPr="00094157">
        <w:rPr>
          <w:iCs/>
          <w:kern w:val="32"/>
        </w:rPr>
        <w:t xml:space="preserve">He </w:t>
      </w:r>
      <w:r w:rsidR="004B442F" w:rsidRPr="00094157">
        <w:rPr>
          <w:iCs/>
          <w:kern w:val="32"/>
        </w:rPr>
        <w:t>said</w:t>
      </w:r>
      <w:r w:rsidR="000D7155" w:rsidRPr="00094157">
        <w:rPr>
          <w:iCs/>
          <w:kern w:val="32"/>
        </w:rPr>
        <w:t xml:space="preserve"> t</w:t>
      </w:r>
      <w:r w:rsidRPr="00094157">
        <w:rPr>
          <w:iCs/>
          <w:kern w:val="32"/>
        </w:rPr>
        <w:t xml:space="preserve">he goal is to ensure everyone understands what “substantive” means in </w:t>
      </w:r>
      <w:r w:rsidR="00BC3AF4" w:rsidRPr="00094157">
        <w:rPr>
          <w:iCs/>
          <w:kern w:val="32"/>
        </w:rPr>
        <w:t>this</w:t>
      </w:r>
      <w:r w:rsidRPr="00094157">
        <w:rPr>
          <w:iCs/>
          <w:kern w:val="32"/>
        </w:rPr>
        <w:t xml:space="preserve"> context, especially since </w:t>
      </w:r>
      <w:r w:rsidR="00A1792D" w:rsidRPr="00094157">
        <w:rPr>
          <w:iCs/>
          <w:kern w:val="32"/>
        </w:rPr>
        <w:t>there has</w:t>
      </w:r>
      <w:r w:rsidRPr="00094157">
        <w:rPr>
          <w:iCs/>
          <w:kern w:val="32"/>
        </w:rPr>
        <w:t xml:space="preserve"> been some confusion among those encountering the manual for the first time. </w:t>
      </w:r>
      <w:r w:rsidR="00D559EA" w:rsidRPr="00094157">
        <w:rPr>
          <w:iCs/>
          <w:kern w:val="32"/>
        </w:rPr>
        <w:t>T</w:t>
      </w:r>
      <w:r w:rsidRPr="00094157">
        <w:rPr>
          <w:iCs/>
          <w:kern w:val="32"/>
        </w:rPr>
        <w:t>hese terms are</w:t>
      </w:r>
      <w:r w:rsidR="00BC3AF4" w:rsidRPr="00094157">
        <w:rPr>
          <w:iCs/>
          <w:kern w:val="32"/>
        </w:rPr>
        <w:t xml:space="preserve"> not</w:t>
      </w:r>
      <w:r w:rsidRPr="00094157">
        <w:rPr>
          <w:iCs/>
          <w:kern w:val="32"/>
        </w:rPr>
        <w:t xml:space="preserve"> clearly defined anymore </w:t>
      </w:r>
      <w:r w:rsidR="00D559EA" w:rsidRPr="00094157">
        <w:rPr>
          <w:iCs/>
          <w:kern w:val="32"/>
        </w:rPr>
        <w:t>except in</w:t>
      </w:r>
      <w:r w:rsidRPr="00094157">
        <w:rPr>
          <w:iCs/>
          <w:kern w:val="32"/>
        </w:rPr>
        <w:t xml:space="preserve"> older materials, so this update is </w:t>
      </w:r>
      <w:r w:rsidR="00BA7E20" w:rsidRPr="00094157">
        <w:rPr>
          <w:iCs/>
          <w:kern w:val="32"/>
        </w:rPr>
        <w:t>editorial</w:t>
      </w:r>
      <w:r w:rsidRPr="00094157">
        <w:rPr>
          <w:iCs/>
          <w:kern w:val="32"/>
        </w:rPr>
        <w:t xml:space="preserve"> in nature. </w:t>
      </w:r>
      <w:r w:rsidR="00D559EA" w:rsidRPr="00094157">
        <w:rPr>
          <w:iCs/>
          <w:kern w:val="32"/>
        </w:rPr>
        <w:t>It i</w:t>
      </w:r>
      <w:r w:rsidR="00BC3AF4" w:rsidRPr="00094157">
        <w:rPr>
          <w:iCs/>
          <w:kern w:val="32"/>
        </w:rPr>
        <w:t>s</w:t>
      </w:r>
      <w:r w:rsidRPr="00094157">
        <w:rPr>
          <w:iCs/>
          <w:kern w:val="32"/>
        </w:rPr>
        <w:t xml:space="preserve"> about creating consistency across the board, not changing the meaning of what was revised back in 2021 or in earlier discussions.</w:t>
      </w:r>
    </w:p>
    <w:p w14:paraId="3E12662C" w14:textId="77777777" w:rsidR="00740541" w:rsidRPr="00094157" w:rsidRDefault="00740541" w:rsidP="008F435C">
      <w:pPr>
        <w:spacing w:after="0" w:line="240" w:lineRule="auto"/>
        <w:contextualSpacing/>
        <w:jc w:val="both"/>
        <w:rPr>
          <w:iCs/>
          <w:kern w:val="32"/>
        </w:rPr>
      </w:pPr>
    </w:p>
    <w:p w14:paraId="3DD70970" w14:textId="6E5A3C83" w:rsidR="00740541" w:rsidRDefault="00740541" w:rsidP="008F435C">
      <w:pPr>
        <w:spacing w:after="0" w:line="240" w:lineRule="auto"/>
        <w:contextualSpacing/>
        <w:jc w:val="both"/>
      </w:pPr>
      <w:r w:rsidRPr="00094157">
        <w:lastRenderedPageBreak/>
        <w:t xml:space="preserve">Walker made a motion, seconded by Clark, to </w:t>
      </w:r>
      <w:r w:rsidR="00B94F14" w:rsidRPr="00094157">
        <w:t xml:space="preserve">adopt </w:t>
      </w:r>
      <w:r w:rsidRPr="00094157">
        <w:t xml:space="preserve">revisions to the status section on the cover page of the </w:t>
      </w:r>
      <w:r w:rsidR="00C94751" w:rsidRPr="00094157">
        <w:t>S</w:t>
      </w:r>
      <w:r w:rsidRPr="00094157">
        <w:t>SAPs</w:t>
      </w:r>
      <w:r w:rsidR="00532E61" w:rsidRPr="00094157">
        <w:t xml:space="preserve"> (A</w:t>
      </w:r>
      <w:r w:rsidR="000720A2" w:rsidRPr="00094157">
        <w:t xml:space="preserve">ttachment </w:t>
      </w:r>
      <w:r w:rsidR="003B5D68" w:rsidRPr="00094157">
        <w:t>One-R</w:t>
      </w:r>
      <w:r w:rsidR="000720A2" w:rsidRPr="00094157">
        <w:t>)</w:t>
      </w:r>
      <w:r w:rsidRPr="00094157">
        <w:t>. The two primary revisions are to: 1) change “substantively” revised to “conceptually” revised; and 2) remove the issue paper references. The motion passed unanimously.</w:t>
      </w:r>
    </w:p>
    <w:p w14:paraId="3A26AD98" w14:textId="77777777" w:rsidR="00063D01" w:rsidRPr="00094157" w:rsidRDefault="00063D01" w:rsidP="008F435C">
      <w:pPr>
        <w:spacing w:after="0" w:line="240" w:lineRule="auto"/>
        <w:contextualSpacing/>
        <w:jc w:val="both"/>
        <w:rPr>
          <w:iCs/>
          <w:kern w:val="32"/>
        </w:rPr>
      </w:pPr>
    </w:p>
    <w:p w14:paraId="17A2CF62" w14:textId="2961E990" w:rsidR="00732263" w:rsidRPr="00094157" w:rsidRDefault="005C48E9" w:rsidP="008F435C">
      <w:pPr>
        <w:pStyle w:val="ListParagraph"/>
        <w:numPr>
          <w:ilvl w:val="0"/>
          <w:numId w:val="1"/>
        </w:numPr>
        <w:rPr>
          <w:rFonts w:cstheme="minorHAnsi"/>
          <w:u w:val="single"/>
        </w:rPr>
      </w:pPr>
      <w:r w:rsidRPr="00094157">
        <w:rPr>
          <w:rFonts w:cstheme="minorHAnsi"/>
          <w:u w:val="single"/>
        </w:rPr>
        <w:t>Exposed</w:t>
      </w:r>
      <w:r w:rsidR="00074D98" w:rsidRPr="00094157">
        <w:rPr>
          <w:rFonts w:cstheme="minorHAnsi"/>
          <w:u w:val="single"/>
        </w:rPr>
        <w:t xml:space="preserve"> Items on the Active Maintenance Agenda</w:t>
      </w:r>
      <w:r w:rsidR="005F7E66" w:rsidRPr="00094157">
        <w:rPr>
          <w:rFonts w:cstheme="minorHAnsi"/>
          <w:u w:val="single"/>
        </w:rPr>
        <w:t>—</w:t>
      </w:r>
      <w:r w:rsidR="002D14FC" w:rsidRPr="00094157">
        <w:rPr>
          <w:rFonts w:cstheme="minorHAnsi"/>
          <w:u w:val="single"/>
        </w:rPr>
        <w:t>Pending List</w:t>
      </w:r>
    </w:p>
    <w:p w14:paraId="5E5642AB" w14:textId="4097BC24" w:rsidR="00AA486F" w:rsidRPr="00094157" w:rsidRDefault="00FA427C" w:rsidP="008F435C">
      <w:pPr>
        <w:spacing w:after="0" w:line="240" w:lineRule="auto"/>
        <w:contextualSpacing/>
        <w:jc w:val="both"/>
      </w:pPr>
      <w:r w:rsidRPr="00094157">
        <w:t xml:space="preserve">Hudson made a motion, seconded by </w:t>
      </w:r>
      <w:r w:rsidR="00B903D4" w:rsidRPr="00094157">
        <w:t>Sherman</w:t>
      </w:r>
      <w:r w:rsidRPr="00094157">
        <w:t xml:space="preserve">, to expose the following </w:t>
      </w:r>
      <w:r w:rsidR="003C05B7">
        <w:t>statutory accounting principle (</w:t>
      </w:r>
      <w:r w:rsidRPr="00094157">
        <w:t>SAP</w:t>
      </w:r>
      <w:r w:rsidR="003C05B7">
        <w:t>)</w:t>
      </w:r>
      <w:r w:rsidRPr="00094157">
        <w:t xml:space="preserve"> concepts and clarifications to statutory accounting guidance for a public comment period ending </w:t>
      </w:r>
      <w:r w:rsidR="00E95D7A" w:rsidRPr="00094157">
        <w:t>Oct</w:t>
      </w:r>
      <w:r w:rsidR="00D559EA" w:rsidRPr="00094157">
        <w:t>.</w:t>
      </w:r>
      <w:r w:rsidR="00E95D7A" w:rsidRPr="00094157">
        <w:t xml:space="preserve"> 17</w:t>
      </w:r>
      <w:r w:rsidRPr="00094157">
        <w:t>, except for agenda item 202</w:t>
      </w:r>
      <w:r w:rsidR="00E95D7A" w:rsidRPr="00094157">
        <w:t>5-19</w:t>
      </w:r>
      <w:r w:rsidRPr="00094157">
        <w:t xml:space="preserve">, </w:t>
      </w:r>
      <w:r w:rsidR="00E95D7A" w:rsidRPr="00094157">
        <w:t xml:space="preserve">which </w:t>
      </w:r>
      <w:r w:rsidRPr="00094157">
        <w:t>ha</w:t>
      </w:r>
      <w:r w:rsidR="00E95D7A" w:rsidRPr="00094157">
        <w:t>s</w:t>
      </w:r>
      <w:r w:rsidRPr="00094157">
        <w:t xml:space="preserve"> a comment period ending </w:t>
      </w:r>
      <w:r w:rsidR="00E95D7A" w:rsidRPr="00094157">
        <w:t>Sept</w:t>
      </w:r>
      <w:r w:rsidR="00CF237A" w:rsidRPr="00094157">
        <w:t>.</w:t>
      </w:r>
      <w:r w:rsidR="00E95D7A" w:rsidRPr="00094157">
        <w:t xml:space="preserve"> </w:t>
      </w:r>
      <w:r w:rsidR="0080114F" w:rsidRPr="00094157">
        <w:t>1</w:t>
      </w:r>
      <w:r w:rsidR="00E95D7A" w:rsidRPr="00094157">
        <w:t>9.</w:t>
      </w:r>
      <w:r w:rsidRPr="00094157">
        <w:t xml:space="preserve"> The motion passed unanimously.</w:t>
      </w:r>
    </w:p>
    <w:p w14:paraId="41A78D45" w14:textId="77777777" w:rsidR="00C1374C" w:rsidRPr="00094157" w:rsidRDefault="00C1374C" w:rsidP="008F435C">
      <w:pPr>
        <w:keepNext/>
        <w:keepLines/>
        <w:spacing w:after="0" w:line="240" w:lineRule="auto"/>
        <w:contextualSpacing/>
        <w:jc w:val="both"/>
        <w:rPr>
          <w:rFonts w:cstheme="minorHAnsi"/>
        </w:rPr>
      </w:pPr>
      <w:bookmarkStart w:id="11" w:name="_Hlk205807086"/>
    </w:p>
    <w:p w14:paraId="463C8ED0" w14:textId="68E98DA0" w:rsidR="00267611" w:rsidRPr="00094157" w:rsidRDefault="00C1374C" w:rsidP="008F435C">
      <w:pPr>
        <w:pStyle w:val="ListParagraph"/>
        <w:keepNext/>
        <w:keepLines/>
        <w:numPr>
          <w:ilvl w:val="0"/>
          <w:numId w:val="21"/>
        </w:numPr>
        <w:spacing w:after="0" w:line="240" w:lineRule="auto"/>
        <w:jc w:val="both"/>
        <w:rPr>
          <w:rFonts w:cstheme="minorHAnsi"/>
        </w:rPr>
      </w:pPr>
      <w:r w:rsidRPr="00094157">
        <w:rPr>
          <w:rFonts w:cstheme="minorHAnsi"/>
          <w:u w:val="single"/>
        </w:rPr>
        <w:t xml:space="preserve">Agenda Item </w:t>
      </w:r>
      <w:r w:rsidR="0029657D" w:rsidRPr="00094157">
        <w:rPr>
          <w:rFonts w:cstheme="minorHAnsi"/>
          <w:u w:val="single"/>
        </w:rPr>
        <w:t>2025-18</w:t>
      </w:r>
    </w:p>
    <w:bookmarkEnd w:id="11"/>
    <w:p w14:paraId="51AF13C4" w14:textId="77777777" w:rsidR="00267611" w:rsidRPr="00094157" w:rsidRDefault="00267611" w:rsidP="008F435C">
      <w:pPr>
        <w:spacing w:after="0" w:line="240" w:lineRule="auto"/>
        <w:contextualSpacing/>
        <w:jc w:val="both"/>
        <w:rPr>
          <w:rFonts w:cstheme="minorHAnsi"/>
        </w:rPr>
      </w:pPr>
    </w:p>
    <w:p w14:paraId="5A054FF8" w14:textId="72F58E11" w:rsidR="003E25A2" w:rsidRDefault="00B52C9E" w:rsidP="008F435C">
      <w:pPr>
        <w:spacing w:after="0" w:line="240" w:lineRule="auto"/>
        <w:contextualSpacing/>
        <w:jc w:val="both"/>
        <w:rPr>
          <w:rFonts w:cstheme="minorHAnsi"/>
        </w:rPr>
      </w:pPr>
      <w:r w:rsidRPr="00094157">
        <w:rPr>
          <w:rFonts w:cstheme="minorHAnsi"/>
        </w:rPr>
        <w:t xml:space="preserve">Bruggeman directed the Working Group to agenda item </w:t>
      </w:r>
      <w:r w:rsidR="002D4494" w:rsidRPr="00094157">
        <w:rPr>
          <w:rFonts w:cstheme="minorHAnsi"/>
          <w:i/>
          <w:iCs/>
        </w:rPr>
        <w:t>2023-</w:t>
      </w:r>
      <w:r w:rsidR="0029657D" w:rsidRPr="00094157">
        <w:rPr>
          <w:rFonts w:cstheme="minorHAnsi"/>
          <w:i/>
          <w:iCs/>
        </w:rPr>
        <w:t>18</w:t>
      </w:r>
      <w:r w:rsidRPr="00094157">
        <w:rPr>
          <w:rFonts w:cstheme="minorHAnsi"/>
          <w:i/>
          <w:iCs/>
        </w:rPr>
        <w:t xml:space="preserve">: </w:t>
      </w:r>
      <w:r w:rsidR="006A266A" w:rsidRPr="00094157">
        <w:rPr>
          <w:rFonts w:cstheme="minorHAnsi"/>
          <w:i/>
          <w:iCs/>
        </w:rPr>
        <w:t>ASU 2019-12, Simplifying the Accounting for Income Taxes</w:t>
      </w:r>
      <w:r w:rsidRPr="00094157">
        <w:rPr>
          <w:rFonts w:cstheme="minorHAnsi"/>
          <w:i/>
          <w:iCs/>
        </w:rPr>
        <w:t>.</w:t>
      </w:r>
      <w:r w:rsidRPr="00094157">
        <w:rPr>
          <w:rFonts w:cstheme="minorHAnsi"/>
        </w:rPr>
        <w:t xml:space="preserve"> </w:t>
      </w:r>
      <w:r w:rsidR="006A266A" w:rsidRPr="00094157">
        <w:rPr>
          <w:rFonts w:cstheme="minorHAnsi"/>
        </w:rPr>
        <w:t>Oden</w:t>
      </w:r>
      <w:r w:rsidRPr="00094157">
        <w:rPr>
          <w:rFonts w:cstheme="minorHAnsi"/>
        </w:rPr>
        <w:t xml:space="preserve"> </w:t>
      </w:r>
      <w:r w:rsidR="00CF237A" w:rsidRPr="00094157">
        <w:rPr>
          <w:rFonts w:cstheme="minorHAnsi"/>
        </w:rPr>
        <w:t>said</w:t>
      </w:r>
      <w:r w:rsidR="004C0BFB" w:rsidRPr="00094157">
        <w:rPr>
          <w:rFonts w:cstheme="minorHAnsi"/>
        </w:rPr>
        <w:t xml:space="preserve"> </w:t>
      </w:r>
      <w:r w:rsidR="005F4E9F" w:rsidRPr="00094157">
        <w:rPr>
          <w:rFonts w:cstheme="minorHAnsi"/>
        </w:rPr>
        <w:t>this agenda item addresses ASU 2019-12, which aims to simplify income tax accounting standards under U.S. GAAP. NAIC staff determined that only one revision from the ASU</w:t>
      </w:r>
      <w:r w:rsidR="00C35181" w:rsidRPr="00094157">
        <w:rPr>
          <w:rFonts w:cstheme="minorHAnsi"/>
        </w:rPr>
        <w:t xml:space="preserve">, </w:t>
      </w:r>
      <w:r w:rsidR="005F4E9F" w:rsidRPr="00094157">
        <w:rPr>
          <w:rFonts w:cstheme="minorHAnsi"/>
        </w:rPr>
        <w:t>specifically reflected in ASC 740-270-25-</w:t>
      </w:r>
      <w:r w:rsidR="00301D33" w:rsidRPr="00094157">
        <w:rPr>
          <w:rFonts w:cstheme="minorHAnsi"/>
        </w:rPr>
        <w:t>5, is</w:t>
      </w:r>
      <w:r w:rsidR="005F4E9F" w:rsidRPr="00094157">
        <w:rPr>
          <w:rFonts w:cstheme="minorHAnsi"/>
        </w:rPr>
        <w:t xml:space="preserve"> applicable to statutory accounting. </w:t>
      </w:r>
      <w:r w:rsidR="00CF237A" w:rsidRPr="00094157">
        <w:rPr>
          <w:rFonts w:cstheme="minorHAnsi"/>
        </w:rPr>
        <w:t>T</w:t>
      </w:r>
      <w:r w:rsidR="005F4E9F" w:rsidRPr="00094157">
        <w:rPr>
          <w:rFonts w:cstheme="minorHAnsi"/>
        </w:rPr>
        <w:t xml:space="preserve">his ASC paragraph originated from </w:t>
      </w:r>
      <w:r w:rsidR="005F4E9F" w:rsidRPr="00094157">
        <w:rPr>
          <w:rFonts w:cstheme="minorHAnsi"/>
          <w:i/>
          <w:iCs/>
        </w:rPr>
        <w:t>Accounting Principles Board (APB) Opinion No. 28</w:t>
      </w:r>
      <w:r w:rsidR="00EA60F7" w:rsidRPr="00094157">
        <w:rPr>
          <w:rFonts w:cstheme="minorHAnsi"/>
          <w:i/>
          <w:iCs/>
        </w:rPr>
        <w:t>,</w:t>
      </w:r>
      <w:r w:rsidR="005F4E9F" w:rsidRPr="00094157">
        <w:rPr>
          <w:rFonts w:cstheme="minorHAnsi"/>
          <w:i/>
          <w:iCs/>
        </w:rPr>
        <w:t xml:space="preserve"> </w:t>
      </w:r>
      <w:r w:rsidR="00EA60F7" w:rsidRPr="00094157">
        <w:rPr>
          <w:rFonts w:cstheme="minorHAnsi"/>
          <w:i/>
          <w:iCs/>
        </w:rPr>
        <w:t>I</w:t>
      </w:r>
      <w:r w:rsidR="005F4E9F" w:rsidRPr="00094157">
        <w:rPr>
          <w:rFonts w:cstheme="minorHAnsi"/>
          <w:i/>
          <w:iCs/>
        </w:rPr>
        <w:t xml:space="preserve">nterim </w:t>
      </w:r>
      <w:r w:rsidR="00EA60F7" w:rsidRPr="00094157">
        <w:rPr>
          <w:rFonts w:cstheme="minorHAnsi"/>
          <w:i/>
          <w:iCs/>
        </w:rPr>
        <w:t>F</w:t>
      </w:r>
      <w:r w:rsidR="005F4E9F" w:rsidRPr="00094157">
        <w:rPr>
          <w:rFonts w:cstheme="minorHAnsi"/>
          <w:i/>
          <w:iCs/>
        </w:rPr>
        <w:t xml:space="preserve">inancial </w:t>
      </w:r>
      <w:r w:rsidR="00EA60F7" w:rsidRPr="00094157">
        <w:rPr>
          <w:rFonts w:cstheme="minorHAnsi"/>
          <w:i/>
          <w:iCs/>
        </w:rPr>
        <w:t>R</w:t>
      </w:r>
      <w:r w:rsidR="005F4E9F" w:rsidRPr="00094157">
        <w:rPr>
          <w:rFonts w:cstheme="minorHAnsi"/>
          <w:i/>
          <w:iCs/>
        </w:rPr>
        <w:t>eporting</w:t>
      </w:r>
      <w:r w:rsidR="005F4E9F" w:rsidRPr="00094157">
        <w:rPr>
          <w:rFonts w:cstheme="minorHAnsi"/>
        </w:rPr>
        <w:t xml:space="preserve">. </w:t>
      </w:r>
      <w:r w:rsidR="00EA60F7" w:rsidRPr="00094157">
        <w:rPr>
          <w:rFonts w:cstheme="minorHAnsi"/>
        </w:rPr>
        <w:t>Oden stated that f</w:t>
      </w:r>
      <w:r w:rsidR="005F4E9F" w:rsidRPr="00094157">
        <w:rPr>
          <w:rFonts w:cstheme="minorHAnsi"/>
        </w:rPr>
        <w:t xml:space="preserve">or statutory accounting purposes, only paragraphs 19 and 20 of APB </w:t>
      </w:r>
      <w:r w:rsidR="00DA29F6" w:rsidRPr="00094157">
        <w:rPr>
          <w:rFonts w:cstheme="minorHAnsi"/>
        </w:rPr>
        <w:t xml:space="preserve">No. </w:t>
      </w:r>
      <w:r w:rsidR="005F4E9F" w:rsidRPr="00094157">
        <w:rPr>
          <w:rFonts w:cstheme="minorHAnsi"/>
        </w:rPr>
        <w:t xml:space="preserve">28 were adopted into </w:t>
      </w:r>
      <w:r w:rsidR="00E30592" w:rsidRPr="00094157">
        <w:rPr>
          <w:rFonts w:cstheme="minorHAnsi"/>
          <w:i/>
          <w:iCs/>
        </w:rPr>
        <w:t>S</w:t>
      </w:r>
      <w:r w:rsidR="005F4E9F" w:rsidRPr="00094157">
        <w:rPr>
          <w:rFonts w:cstheme="minorHAnsi"/>
          <w:i/>
          <w:iCs/>
        </w:rPr>
        <w:t>SAP No. 101</w:t>
      </w:r>
      <w:r w:rsidR="006B2463" w:rsidRPr="00094157">
        <w:rPr>
          <w:rFonts w:cstheme="minorHAnsi"/>
          <w:i/>
          <w:iCs/>
        </w:rPr>
        <w:t>—Income Taxes</w:t>
      </w:r>
      <w:r w:rsidR="005F4E9F" w:rsidRPr="00094157">
        <w:rPr>
          <w:rFonts w:cstheme="minorHAnsi"/>
        </w:rPr>
        <w:t xml:space="preserve">, and even then, only by reference rather than full incorporation. </w:t>
      </w:r>
      <w:r w:rsidR="006B2463" w:rsidRPr="00094157">
        <w:rPr>
          <w:rFonts w:cstheme="minorHAnsi"/>
        </w:rPr>
        <w:t xml:space="preserve">He stated that </w:t>
      </w:r>
      <w:r w:rsidR="005F4E9F" w:rsidRPr="00094157">
        <w:rPr>
          <w:rFonts w:cstheme="minorHAnsi"/>
        </w:rPr>
        <w:t xml:space="preserve">ASU 2019-12 specifically revises the latter portion of what would have been APB </w:t>
      </w:r>
      <w:r w:rsidR="00011FA7" w:rsidRPr="00094157">
        <w:rPr>
          <w:rFonts w:cstheme="minorHAnsi"/>
        </w:rPr>
        <w:t xml:space="preserve">No. </w:t>
      </w:r>
      <w:r w:rsidR="005F4E9F" w:rsidRPr="00094157">
        <w:rPr>
          <w:rFonts w:cstheme="minorHAnsi"/>
        </w:rPr>
        <w:t>28</w:t>
      </w:r>
      <w:r w:rsidR="004A15AD" w:rsidRPr="00094157">
        <w:rPr>
          <w:rFonts w:cstheme="minorHAnsi"/>
        </w:rPr>
        <w:t>,</w:t>
      </w:r>
      <w:r w:rsidR="005F4E9F" w:rsidRPr="00094157">
        <w:rPr>
          <w:rFonts w:cstheme="minorHAnsi"/>
        </w:rPr>
        <w:t xml:space="preserve"> paragraph 20, which</w:t>
      </w:r>
      <w:r w:rsidR="006B2463" w:rsidRPr="00094157">
        <w:rPr>
          <w:rFonts w:cstheme="minorHAnsi"/>
        </w:rPr>
        <w:t xml:space="preserve"> </w:t>
      </w:r>
      <w:r w:rsidR="005F4E9F" w:rsidRPr="00094157">
        <w:rPr>
          <w:rFonts w:cstheme="minorHAnsi"/>
        </w:rPr>
        <w:t xml:space="preserve">is currently referenced but not fully included in </w:t>
      </w:r>
      <w:r w:rsidR="00E30592" w:rsidRPr="00094157">
        <w:rPr>
          <w:rFonts w:cstheme="minorHAnsi"/>
        </w:rPr>
        <w:t>S</w:t>
      </w:r>
      <w:r w:rsidR="005F4E9F" w:rsidRPr="00094157">
        <w:rPr>
          <w:rFonts w:cstheme="minorHAnsi"/>
        </w:rPr>
        <w:t xml:space="preserve">SAP </w:t>
      </w:r>
      <w:r w:rsidR="00E30592" w:rsidRPr="00094157">
        <w:rPr>
          <w:rFonts w:cstheme="minorHAnsi"/>
        </w:rPr>
        <w:t xml:space="preserve">No. </w:t>
      </w:r>
      <w:r w:rsidR="005F4E9F" w:rsidRPr="00094157">
        <w:rPr>
          <w:rFonts w:cstheme="minorHAnsi"/>
        </w:rPr>
        <w:t xml:space="preserve">101. NAIC staff recommend exposing revisions to adopt the relevant modification from ASU 2019-12. Additionally, for clarity and ease of use, </w:t>
      </w:r>
      <w:r w:rsidR="00EF6C20" w:rsidRPr="00094157">
        <w:rPr>
          <w:rFonts w:cstheme="minorHAnsi"/>
        </w:rPr>
        <w:t xml:space="preserve">NAIC </w:t>
      </w:r>
      <w:r w:rsidR="005F4E9F" w:rsidRPr="00094157">
        <w:rPr>
          <w:rFonts w:cstheme="minorHAnsi"/>
        </w:rPr>
        <w:t xml:space="preserve">staff </w:t>
      </w:r>
      <w:r w:rsidR="00EF6C20" w:rsidRPr="00094157">
        <w:rPr>
          <w:rFonts w:cstheme="minorHAnsi"/>
        </w:rPr>
        <w:t>recommend</w:t>
      </w:r>
      <w:r w:rsidR="005F4E9F" w:rsidRPr="00094157">
        <w:rPr>
          <w:rFonts w:cstheme="minorHAnsi"/>
        </w:rPr>
        <w:t xml:space="preserve"> fully incorporating paragraphs 19 and 20 of APB</w:t>
      </w:r>
      <w:r w:rsidR="00011FA7" w:rsidRPr="00094157">
        <w:rPr>
          <w:rFonts w:cstheme="minorHAnsi"/>
        </w:rPr>
        <w:t xml:space="preserve"> No.</w:t>
      </w:r>
      <w:r w:rsidR="005F4E9F" w:rsidRPr="00094157">
        <w:rPr>
          <w:rFonts w:cstheme="minorHAnsi"/>
        </w:rPr>
        <w:t xml:space="preserve"> 28 into </w:t>
      </w:r>
      <w:r w:rsidR="00C94751" w:rsidRPr="00094157">
        <w:rPr>
          <w:rFonts w:cstheme="minorHAnsi"/>
        </w:rPr>
        <w:t>S</w:t>
      </w:r>
      <w:r w:rsidR="005F4E9F" w:rsidRPr="00094157">
        <w:rPr>
          <w:rFonts w:cstheme="minorHAnsi"/>
        </w:rPr>
        <w:t xml:space="preserve">SAP </w:t>
      </w:r>
      <w:r w:rsidR="00E30592" w:rsidRPr="00094157">
        <w:rPr>
          <w:rFonts w:cstheme="minorHAnsi"/>
        </w:rPr>
        <w:t xml:space="preserve">No. </w:t>
      </w:r>
      <w:r w:rsidR="005F4E9F" w:rsidRPr="00094157">
        <w:rPr>
          <w:rFonts w:cstheme="minorHAnsi"/>
        </w:rPr>
        <w:t>101, replacing the current reference language.</w:t>
      </w:r>
      <w:r w:rsidR="00EF6C20" w:rsidRPr="00094157">
        <w:rPr>
          <w:rFonts w:cstheme="minorHAnsi"/>
        </w:rPr>
        <w:t xml:space="preserve"> He stated that th</w:t>
      </w:r>
      <w:r w:rsidR="005F4E9F" w:rsidRPr="00094157">
        <w:rPr>
          <w:rFonts w:cstheme="minorHAnsi"/>
        </w:rPr>
        <w:t xml:space="preserve">is would also include the minor changes introduced by ASU 2019-12 to </w:t>
      </w:r>
      <w:r w:rsidR="005C5FC6" w:rsidRPr="00094157">
        <w:rPr>
          <w:rFonts w:cstheme="minorHAnsi"/>
        </w:rPr>
        <w:t>the APB No. 28,</w:t>
      </w:r>
      <w:r w:rsidR="005F4E9F" w:rsidRPr="00094157">
        <w:rPr>
          <w:rFonts w:cstheme="minorHAnsi"/>
        </w:rPr>
        <w:t xml:space="preserve"> paragraph 20</w:t>
      </w:r>
      <w:r w:rsidR="00C05F02" w:rsidRPr="00094157">
        <w:rPr>
          <w:rFonts w:cstheme="minorHAnsi"/>
        </w:rPr>
        <w:t>,</w:t>
      </w:r>
      <w:r w:rsidR="005C5FC6" w:rsidRPr="00094157">
        <w:rPr>
          <w:rFonts w:cstheme="minorHAnsi"/>
        </w:rPr>
        <w:t xml:space="preserve"> incorporated guidance</w:t>
      </w:r>
      <w:r w:rsidR="005F4E9F" w:rsidRPr="00094157">
        <w:rPr>
          <w:rFonts w:cstheme="minorHAnsi"/>
        </w:rPr>
        <w:t xml:space="preserve">. </w:t>
      </w:r>
    </w:p>
    <w:p w14:paraId="34467D44" w14:textId="77777777" w:rsidR="00C27308" w:rsidRPr="00094157" w:rsidRDefault="00C27308" w:rsidP="008F435C">
      <w:pPr>
        <w:spacing w:after="0" w:line="240" w:lineRule="auto"/>
        <w:contextualSpacing/>
        <w:jc w:val="both"/>
        <w:rPr>
          <w:rFonts w:cstheme="minorHAnsi"/>
        </w:rPr>
      </w:pPr>
    </w:p>
    <w:p w14:paraId="37677568" w14:textId="2BC746CE" w:rsidR="001D7154" w:rsidRPr="00094157" w:rsidRDefault="001D7154" w:rsidP="00063D01">
      <w:pPr>
        <w:pStyle w:val="ListParagraph"/>
        <w:keepNext/>
        <w:keepLines/>
        <w:numPr>
          <w:ilvl w:val="0"/>
          <w:numId w:val="21"/>
        </w:numPr>
        <w:spacing w:after="0" w:line="240" w:lineRule="auto"/>
        <w:jc w:val="both"/>
        <w:rPr>
          <w:rFonts w:cstheme="minorHAnsi"/>
        </w:rPr>
      </w:pPr>
      <w:r w:rsidRPr="00094157">
        <w:rPr>
          <w:rFonts w:cstheme="minorHAnsi"/>
          <w:u w:val="single"/>
        </w:rPr>
        <w:t>Agenda Item 2025-19</w:t>
      </w:r>
    </w:p>
    <w:p w14:paraId="170FDC9E" w14:textId="77777777" w:rsidR="001D7154" w:rsidRPr="00094157" w:rsidRDefault="001D7154" w:rsidP="00063D01">
      <w:pPr>
        <w:keepNext/>
        <w:keepLines/>
        <w:spacing w:after="0" w:line="240" w:lineRule="auto"/>
        <w:contextualSpacing/>
        <w:jc w:val="both"/>
        <w:rPr>
          <w:rFonts w:cstheme="minorHAnsi"/>
        </w:rPr>
      </w:pPr>
    </w:p>
    <w:p w14:paraId="57510A9D" w14:textId="1B7398BC" w:rsidR="003346BC" w:rsidRPr="00094157" w:rsidRDefault="001D7154" w:rsidP="00063D01">
      <w:pPr>
        <w:keepNext/>
        <w:keepLines/>
        <w:spacing w:after="0" w:line="240" w:lineRule="auto"/>
        <w:contextualSpacing/>
        <w:jc w:val="both"/>
        <w:rPr>
          <w:rFonts w:cstheme="minorHAnsi"/>
        </w:rPr>
      </w:pPr>
      <w:r w:rsidRPr="00094157">
        <w:rPr>
          <w:rFonts w:cstheme="minorHAnsi"/>
        </w:rPr>
        <w:t xml:space="preserve">Bruggeman directed the Working Group to agenda item </w:t>
      </w:r>
      <w:r w:rsidRPr="00094157">
        <w:rPr>
          <w:rFonts w:cstheme="minorHAnsi"/>
          <w:i/>
          <w:iCs/>
        </w:rPr>
        <w:t xml:space="preserve">2025-19: </w:t>
      </w:r>
      <w:r w:rsidR="00E5527A" w:rsidRPr="00094157">
        <w:rPr>
          <w:rFonts w:cstheme="minorHAnsi"/>
          <w:i/>
          <w:iCs/>
        </w:rPr>
        <w:t>Private Securities</w:t>
      </w:r>
      <w:r w:rsidRPr="00094157">
        <w:rPr>
          <w:rFonts w:cstheme="minorHAnsi"/>
          <w:i/>
          <w:iCs/>
        </w:rPr>
        <w:t>.</w:t>
      </w:r>
      <w:r w:rsidRPr="00094157">
        <w:rPr>
          <w:rFonts w:cstheme="minorHAnsi"/>
        </w:rPr>
        <w:t xml:space="preserve"> </w:t>
      </w:r>
      <w:r w:rsidR="00E5527A" w:rsidRPr="00094157">
        <w:rPr>
          <w:rFonts w:cstheme="minorHAnsi"/>
        </w:rPr>
        <w:t>Gann</w:t>
      </w:r>
      <w:r w:rsidRPr="00094157">
        <w:rPr>
          <w:rFonts w:cstheme="minorHAnsi"/>
        </w:rPr>
        <w:t xml:space="preserve"> stated that </w:t>
      </w:r>
      <w:r w:rsidR="00C37091" w:rsidRPr="00094157">
        <w:rPr>
          <w:rFonts w:cstheme="minorHAnsi"/>
        </w:rPr>
        <w:t xml:space="preserve">this agenda item addresses </w:t>
      </w:r>
      <w:r w:rsidR="00947258" w:rsidRPr="00094157">
        <w:rPr>
          <w:rFonts w:cstheme="minorHAnsi"/>
        </w:rPr>
        <w:t>p</w:t>
      </w:r>
      <w:r w:rsidR="00C37091" w:rsidRPr="00094157">
        <w:rPr>
          <w:rFonts w:cstheme="minorHAnsi"/>
        </w:rPr>
        <w:t xml:space="preserve">rivate </w:t>
      </w:r>
      <w:r w:rsidR="00947258" w:rsidRPr="00094157">
        <w:rPr>
          <w:rFonts w:cstheme="minorHAnsi"/>
        </w:rPr>
        <w:t>s</w:t>
      </w:r>
      <w:r w:rsidR="00C37091" w:rsidRPr="00094157">
        <w:rPr>
          <w:rFonts w:cstheme="minorHAnsi"/>
        </w:rPr>
        <w:t xml:space="preserve">ecurities and was drafted in response to regulator requests for clearer financial statement information distinguishing public from private </w:t>
      </w:r>
      <w:r w:rsidR="00167B68" w:rsidRPr="00094157">
        <w:rPr>
          <w:rFonts w:cstheme="minorHAnsi"/>
        </w:rPr>
        <w:t>securities and</w:t>
      </w:r>
      <w:r w:rsidR="00C37091" w:rsidRPr="00094157">
        <w:rPr>
          <w:rFonts w:cstheme="minorHAnsi"/>
        </w:rPr>
        <w:t xml:space="preserve"> identifying the type of private security when applicable. </w:t>
      </w:r>
      <w:r w:rsidR="00C41038" w:rsidRPr="00094157">
        <w:rPr>
          <w:rFonts w:cstheme="minorHAnsi"/>
        </w:rPr>
        <w:t>T</w:t>
      </w:r>
      <w:r w:rsidR="00C37091" w:rsidRPr="00094157">
        <w:rPr>
          <w:rFonts w:cstheme="minorHAnsi"/>
        </w:rPr>
        <w:t>he agenda item outlines three categories of private securities: Rule 144A, Regulation D, and a general exemption</w:t>
      </w:r>
      <w:r w:rsidR="00C41038" w:rsidRPr="00094157">
        <w:rPr>
          <w:rFonts w:cstheme="minorHAnsi"/>
        </w:rPr>
        <w:t>,</w:t>
      </w:r>
      <w:r w:rsidR="00167B68" w:rsidRPr="00094157">
        <w:rPr>
          <w:rFonts w:cstheme="minorHAnsi"/>
        </w:rPr>
        <w:t xml:space="preserve"> </w:t>
      </w:r>
      <w:r w:rsidR="00EE30CC" w:rsidRPr="00094157">
        <w:rPr>
          <w:rFonts w:cstheme="minorHAnsi"/>
        </w:rPr>
        <w:t>and</w:t>
      </w:r>
      <w:r w:rsidR="00C37091" w:rsidRPr="00094157">
        <w:rPr>
          <w:rFonts w:cstheme="minorHAnsi"/>
        </w:rPr>
        <w:t xml:space="preserve"> proposes two new reporting elements. First, a new electronic column on investment schedules to classify each security as public or one of the three private types, with “NA” used for items not subject to SEC registration. Second, an aggregate compilation per investment schedule that includes totals by private type, book/adjusted carrying value</w:t>
      </w:r>
      <w:r w:rsidR="00EE30CC" w:rsidRPr="00094157">
        <w:rPr>
          <w:rFonts w:cstheme="minorHAnsi"/>
        </w:rPr>
        <w:t xml:space="preserve"> (BACV)</w:t>
      </w:r>
      <w:r w:rsidR="00C37091" w:rsidRPr="00094157">
        <w:rPr>
          <w:rFonts w:cstheme="minorHAnsi"/>
        </w:rPr>
        <w:t xml:space="preserve">, fair value levels (2A and 3), the number of securities with private letter ratings, and the amount of </w:t>
      </w:r>
      <w:r w:rsidR="00A93216" w:rsidRPr="00094157">
        <w:rPr>
          <w:rFonts w:cstheme="minorHAnsi"/>
        </w:rPr>
        <w:t>pa</w:t>
      </w:r>
      <w:r w:rsidR="007D4684" w:rsidRPr="00094157">
        <w:rPr>
          <w:rFonts w:cstheme="minorHAnsi"/>
        </w:rPr>
        <w:t>id</w:t>
      </w:r>
      <w:r w:rsidR="00A93216" w:rsidRPr="00094157">
        <w:rPr>
          <w:rFonts w:cstheme="minorHAnsi"/>
        </w:rPr>
        <w:t>-in-kind (</w:t>
      </w:r>
      <w:r w:rsidR="00C37091" w:rsidRPr="00094157">
        <w:rPr>
          <w:rFonts w:cstheme="minorHAnsi"/>
        </w:rPr>
        <w:t>PIK</w:t>
      </w:r>
      <w:r w:rsidR="00A93216" w:rsidRPr="00094157">
        <w:rPr>
          <w:rFonts w:cstheme="minorHAnsi"/>
        </w:rPr>
        <w:t>)</w:t>
      </w:r>
      <w:r w:rsidR="00C37091" w:rsidRPr="00094157">
        <w:rPr>
          <w:rFonts w:cstheme="minorHAnsi"/>
        </w:rPr>
        <w:t xml:space="preserve"> and deferred interest</w:t>
      </w:r>
      <w:r w:rsidR="00167B68" w:rsidRPr="00094157">
        <w:rPr>
          <w:rFonts w:cstheme="minorHAnsi"/>
        </w:rPr>
        <w:t xml:space="preserve">, </w:t>
      </w:r>
      <w:r w:rsidR="00C37091" w:rsidRPr="00094157">
        <w:rPr>
          <w:rFonts w:cstheme="minorHAnsi"/>
        </w:rPr>
        <w:t xml:space="preserve">key data points regulators are focused on. </w:t>
      </w:r>
    </w:p>
    <w:p w14:paraId="3A0C35FE" w14:textId="77777777" w:rsidR="003346BC" w:rsidRPr="00094157" w:rsidRDefault="003346BC" w:rsidP="008F435C">
      <w:pPr>
        <w:spacing w:after="0" w:line="240" w:lineRule="auto"/>
        <w:contextualSpacing/>
        <w:jc w:val="both"/>
        <w:rPr>
          <w:rFonts w:cstheme="minorHAnsi"/>
        </w:rPr>
      </w:pPr>
    </w:p>
    <w:p w14:paraId="568F57F6" w14:textId="098122AC" w:rsidR="001D7154" w:rsidRPr="00094157" w:rsidRDefault="00827DC3" w:rsidP="008F435C">
      <w:pPr>
        <w:spacing w:after="0" w:line="240" w:lineRule="auto"/>
        <w:contextualSpacing/>
        <w:jc w:val="both"/>
        <w:rPr>
          <w:rFonts w:cstheme="minorHAnsi"/>
        </w:rPr>
      </w:pPr>
      <w:r w:rsidRPr="00094157">
        <w:rPr>
          <w:rFonts w:cstheme="minorHAnsi"/>
        </w:rPr>
        <w:t xml:space="preserve">Gann </w:t>
      </w:r>
      <w:r w:rsidR="003346BC" w:rsidRPr="00094157">
        <w:rPr>
          <w:rFonts w:cstheme="minorHAnsi"/>
        </w:rPr>
        <w:t>said</w:t>
      </w:r>
      <w:r w:rsidRPr="00094157">
        <w:rPr>
          <w:rFonts w:cstheme="minorHAnsi"/>
        </w:rPr>
        <w:t xml:space="preserve"> t</w:t>
      </w:r>
      <w:r w:rsidR="00C37091" w:rsidRPr="00094157">
        <w:rPr>
          <w:rFonts w:cstheme="minorHAnsi"/>
        </w:rPr>
        <w:t>he item is proposed for exposure with a shortened comment deadline of Sept</w:t>
      </w:r>
      <w:r w:rsidR="00A5193A" w:rsidRPr="00094157">
        <w:rPr>
          <w:rFonts w:cstheme="minorHAnsi"/>
        </w:rPr>
        <w:t>.</w:t>
      </w:r>
      <w:r w:rsidR="00C37091" w:rsidRPr="00094157">
        <w:rPr>
          <w:rFonts w:cstheme="minorHAnsi"/>
        </w:rPr>
        <w:t xml:space="preserve"> 19</w:t>
      </w:r>
      <w:r w:rsidR="00A5193A" w:rsidRPr="00094157">
        <w:rPr>
          <w:rFonts w:cstheme="minorHAnsi"/>
        </w:rPr>
        <w:t xml:space="preserve"> </w:t>
      </w:r>
      <w:r w:rsidR="00C37091" w:rsidRPr="00094157">
        <w:rPr>
          <w:rFonts w:cstheme="minorHAnsi"/>
        </w:rPr>
        <w:t xml:space="preserve">to gather initial feedback before sponsoring a Blanks proposal. </w:t>
      </w:r>
      <w:r w:rsidRPr="00094157">
        <w:rPr>
          <w:rFonts w:cstheme="minorHAnsi"/>
        </w:rPr>
        <w:t>She stated that t</w:t>
      </w:r>
      <w:r w:rsidR="00C37091" w:rsidRPr="00094157">
        <w:rPr>
          <w:rFonts w:cstheme="minorHAnsi"/>
        </w:rPr>
        <w:t xml:space="preserve">his approach allows for adjustments based on comments before formalizing the disclosure requirements. </w:t>
      </w:r>
      <w:r w:rsidR="00C966AD" w:rsidRPr="00094157">
        <w:rPr>
          <w:rFonts w:cstheme="minorHAnsi"/>
        </w:rPr>
        <w:t>Gann s</w:t>
      </w:r>
      <w:r w:rsidR="00E30592" w:rsidRPr="00094157">
        <w:rPr>
          <w:rFonts w:cstheme="minorHAnsi"/>
        </w:rPr>
        <w:t>t</w:t>
      </w:r>
      <w:r w:rsidR="00C966AD" w:rsidRPr="00094157">
        <w:rPr>
          <w:rFonts w:cstheme="minorHAnsi"/>
        </w:rPr>
        <w:t>ated that t</w:t>
      </w:r>
      <w:r w:rsidR="00C37091" w:rsidRPr="00094157">
        <w:rPr>
          <w:rFonts w:cstheme="minorHAnsi"/>
        </w:rPr>
        <w:t>he proposed effective date is Dec</w:t>
      </w:r>
      <w:r w:rsidR="00A5193A" w:rsidRPr="00094157">
        <w:rPr>
          <w:rFonts w:cstheme="minorHAnsi"/>
        </w:rPr>
        <w:t>.</w:t>
      </w:r>
      <w:r w:rsidR="00C37091" w:rsidRPr="00094157">
        <w:rPr>
          <w:rFonts w:cstheme="minorHAnsi"/>
        </w:rPr>
        <w:t xml:space="preserve"> 31, 2026, contingent on adoption by </w:t>
      </w:r>
      <w:r w:rsidR="00C94751" w:rsidRPr="00094157">
        <w:rPr>
          <w:rFonts w:cstheme="minorHAnsi"/>
        </w:rPr>
        <w:t>the</w:t>
      </w:r>
      <w:r w:rsidR="00C37091" w:rsidRPr="00094157">
        <w:rPr>
          <w:rFonts w:cstheme="minorHAnsi"/>
        </w:rPr>
        <w:t xml:space="preserve"> </w:t>
      </w:r>
      <w:r w:rsidR="00C94751" w:rsidRPr="00094157">
        <w:rPr>
          <w:rFonts w:cstheme="minorHAnsi"/>
        </w:rPr>
        <w:t>Statutory Accounting Principles (E) Working Group</w:t>
      </w:r>
      <w:r w:rsidR="00C37091" w:rsidRPr="00094157">
        <w:rPr>
          <w:rFonts w:cstheme="minorHAnsi"/>
        </w:rPr>
        <w:t xml:space="preserve"> and Blanks</w:t>
      </w:r>
      <w:r w:rsidR="00C966AD" w:rsidRPr="00094157">
        <w:rPr>
          <w:rFonts w:cstheme="minorHAnsi"/>
        </w:rPr>
        <w:t xml:space="preserve"> (E)</w:t>
      </w:r>
      <w:r w:rsidR="00F673D1" w:rsidRPr="00094157">
        <w:rPr>
          <w:rFonts w:cstheme="minorHAnsi"/>
        </w:rPr>
        <w:t xml:space="preserve"> Working Group</w:t>
      </w:r>
      <w:r w:rsidR="00C37091" w:rsidRPr="00094157">
        <w:rPr>
          <w:rFonts w:cstheme="minorHAnsi"/>
        </w:rPr>
        <w:t xml:space="preserve"> by May 2026. </w:t>
      </w:r>
      <w:r w:rsidR="00F673D1" w:rsidRPr="00094157">
        <w:rPr>
          <w:rFonts w:cstheme="minorHAnsi"/>
        </w:rPr>
        <w:t>N</w:t>
      </w:r>
      <w:r w:rsidR="00C37091" w:rsidRPr="00094157">
        <w:rPr>
          <w:rFonts w:cstheme="minorHAnsi"/>
        </w:rPr>
        <w:t>AIC staff recommend exposing the item with the shortened comment period.</w:t>
      </w:r>
    </w:p>
    <w:p w14:paraId="4602E0DD" w14:textId="77777777" w:rsidR="005079AD" w:rsidRPr="00094157" w:rsidRDefault="005079AD" w:rsidP="008F435C">
      <w:pPr>
        <w:spacing w:after="0" w:line="240" w:lineRule="auto"/>
        <w:contextualSpacing/>
        <w:jc w:val="both"/>
        <w:rPr>
          <w:rFonts w:cstheme="minorHAnsi"/>
        </w:rPr>
      </w:pPr>
    </w:p>
    <w:p w14:paraId="65D65B07" w14:textId="206BCB5F" w:rsidR="00E5527A" w:rsidRPr="00094157" w:rsidRDefault="00843A77" w:rsidP="008F435C">
      <w:pPr>
        <w:spacing w:after="0" w:line="240" w:lineRule="auto"/>
        <w:contextualSpacing/>
        <w:jc w:val="both"/>
        <w:rPr>
          <w:rFonts w:cstheme="minorHAnsi"/>
        </w:rPr>
      </w:pPr>
      <w:r w:rsidRPr="00094157">
        <w:rPr>
          <w:rFonts w:cstheme="minorHAnsi"/>
        </w:rPr>
        <w:t xml:space="preserve">Bruggeman </w:t>
      </w:r>
      <w:r w:rsidR="00475290" w:rsidRPr="00094157">
        <w:rPr>
          <w:rFonts w:cstheme="minorHAnsi"/>
        </w:rPr>
        <w:t>asked if</w:t>
      </w:r>
      <w:r w:rsidR="000860D7" w:rsidRPr="00094157">
        <w:rPr>
          <w:rFonts w:cstheme="minorHAnsi"/>
        </w:rPr>
        <w:t xml:space="preserve"> there </w:t>
      </w:r>
      <w:r w:rsidR="00427B77" w:rsidRPr="00094157">
        <w:rPr>
          <w:rFonts w:cstheme="minorHAnsi"/>
        </w:rPr>
        <w:t>were any</w:t>
      </w:r>
      <w:r w:rsidR="000860D7" w:rsidRPr="00094157">
        <w:rPr>
          <w:rFonts w:cstheme="minorHAnsi"/>
        </w:rPr>
        <w:t xml:space="preserve"> specific items or initial reactions </w:t>
      </w:r>
      <w:r w:rsidR="00903618" w:rsidRPr="00094157">
        <w:rPr>
          <w:rFonts w:cstheme="minorHAnsi"/>
        </w:rPr>
        <w:t>Gann is requesting with comments</w:t>
      </w:r>
      <w:r w:rsidR="00EF7C76" w:rsidRPr="00094157">
        <w:rPr>
          <w:rFonts w:cstheme="minorHAnsi"/>
        </w:rPr>
        <w:t>, p</w:t>
      </w:r>
      <w:r w:rsidR="00903618" w:rsidRPr="00094157">
        <w:rPr>
          <w:rFonts w:cstheme="minorHAnsi"/>
        </w:rPr>
        <w:t>e</w:t>
      </w:r>
      <w:r w:rsidR="000860D7" w:rsidRPr="00094157">
        <w:rPr>
          <w:rFonts w:cstheme="minorHAnsi"/>
        </w:rPr>
        <w:t>rhaps more focused on the details within the proposal rather than the overarching concept</w:t>
      </w:r>
      <w:r w:rsidR="00EF7C76" w:rsidRPr="00094157">
        <w:rPr>
          <w:rFonts w:cstheme="minorHAnsi"/>
        </w:rPr>
        <w:t>.</w:t>
      </w:r>
      <w:r w:rsidR="000860D7" w:rsidRPr="00094157">
        <w:rPr>
          <w:rFonts w:cstheme="minorHAnsi"/>
        </w:rPr>
        <w:t xml:space="preserve"> </w:t>
      </w:r>
      <w:r w:rsidR="00EF7C76" w:rsidRPr="00094157">
        <w:rPr>
          <w:rFonts w:cstheme="minorHAnsi"/>
        </w:rPr>
        <w:t>He said, f</w:t>
      </w:r>
      <w:r w:rsidR="000860D7" w:rsidRPr="00094157">
        <w:rPr>
          <w:rFonts w:cstheme="minorHAnsi"/>
        </w:rPr>
        <w:t xml:space="preserve">or example, the last sentence touches on elements that </w:t>
      </w:r>
      <w:r w:rsidR="00A1792D" w:rsidRPr="00094157">
        <w:rPr>
          <w:rFonts w:cstheme="minorHAnsi"/>
        </w:rPr>
        <w:t>are not</w:t>
      </w:r>
      <w:r w:rsidR="000860D7" w:rsidRPr="00094157">
        <w:rPr>
          <w:rFonts w:cstheme="minorHAnsi"/>
        </w:rPr>
        <w:t xml:space="preserve"> as easy to capture or interpret, and those kinds of comments would be especially helpful as </w:t>
      </w:r>
      <w:r w:rsidR="0071637F" w:rsidRPr="00094157">
        <w:rPr>
          <w:rFonts w:cstheme="minorHAnsi"/>
        </w:rPr>
        <w:t>the Working Group</w:t>
      </w:r>
      <w:r w:rsidR="000860D7" w:rsidRPr="00094157">
        <w:rPr>
          <w:rFonts w:cstheme="minorHAnsi"/>
        </w:rPr>
        <w:t xml:space="preserve"> refine</w:t>
      </w:r>
      <w:r w:rsidR="0071637F" w:rsidRPr="00094157">
        <w:rPr>
          <w:rFonts w:cstheme="minorHAnsi"/>
        </w:rPr>
        <w:t>s</w:t>
      </w:r>
      <w:r w:rsidR="000860D7" w:rsidRPr="00094157">
        <w:rPr>
          <w:rFonts w:cstheme="minorHAnsi"/>
        </w:rPr>
        <w:t xml:space="preserve"> the approach.</w:t>
      </w:r>
    </w:p>
    <w:p w14:paraId="7712106C" w14:textId="77777777" w:rsidR="000860D7" w:rsidRPr="00094157" w:rsidRDefault="000860D7" w:rsidP="008F435C">
      <w:pPr>
        <w:spacing w:after="0" w:line="240" w:lineRule="auto"/>
        <w:contextualSpacing/>
        <w:jc w:val="both"/>
        <w:rPr>
          <w:rFonts w:cstheme="minorHAnsi"/>
        </w:rPr>
      </w:pPr>
    </w:p>
    <w:p w14:paraId="0E372BD9" w14:textId="03A0C40E" w:rsidR="000860D7" w:rsidRPr="00094157" w:rsidRDefault="006624F0" w:rsidP="008F435C">
      <w:pPr>
        <w:spacing w:after="0" w:line="240" w:lineRule="auto"/>
        <w:contextualSpacing/>
        <w:jc w:val="both"/>
        <w:rPr>
          <w:rFonts w:cstheme="minorHAnsi"/>
        </w:rPr>
      </w:pPr>
      <w:r w:rsidRPr="00094157">
        <w:rPr>
          <w:rFonts w:cstheme="minorHAnsi"/>
        </w:rPr>
        <w:t xml:space="preserve">Gann </w:t>
      </w:r>
      <w:r w:rsidR="00EF7C76" w:rsidRPr="00094157">
        <w:rPr>
          <w:rFonts w:cstheme="minorHAnsi"/>
        </w:rPr>
        <w:t>said</w:t>
      </w:r>
      <w:r w:rsidRPr="00094157">
        <w:rPr>
          <w:rFonts w:cstheme="minorHAnsi"/>
        </w:rPr>
        <w:t xml:space="preserve"> everything is open for comment, but generally, the items that could impact a potential Blanks proposal would be the initial priority</w:t>
      </w:r>
      <w:r w:rsidR="00AB58C0" w:rsidRPr="00094157">
        <w:rPr>
          <w:rFonts w:cstheme="minorHAnsi"/>
        </w:rPr>
        <w:t xml:space="preserve"> to </w:t>
      </w:r>
      <w:r w:rsidRPr="00094157">
        <w:rPr>
          <w:rFonts w:cstheme="minorHAnsi"/>
        </w:rPr>
        <w:t>avoid moving forward down that path if significant changes are likely to be needed.</w:t>
      </w:r>
    </w:p>
    <w:p w14:paraId="24709C4E" w14:textId="77777777" w:rsidR="00607432" w:rsidRPr="00094157" w:rsidRDefault="00607432" w:rsidP="008F435C">
      <w:pPr>
        <w:spacing w:after="0" w:line="240" w:lineRule="auto"/>
        <w:contextualSpacing/>
        <w:jc w:val="both"/>
        <w:rPr>
          <w:rFonts w:cstheme="minorHAnsi"/>
        </w:rPr>
      </w:pPr>
    </w:p>
    <w:p w14:paraId="35B7EB94" w14:textId="5DB524D3" w:rsidR="00607432" w:rsidRPr="00094157" w:rsidRDefault="00607432" w:rsidP="008F435C">
      <w:pPr>
        <w:spacing w:after="0" w:line="240" w:lineRule="auto"/>
        <w:contextualSpacing/>
        <w:jc w:val="both"/>
        <w:rPr>
          <w:rFonts w:cstheme="minorHAnsi"/>
        </w:rPr>
      </w:pPr>
      <w:r w:rsidRPr="00094157">
        <w:rPr>
          <w:rFonts w:cstheme="minorHAnsi"/>
        </w:rPr>
        <w:t xml:space="preserve">Bruggeman </w:t>
      </w:r>
      <w:r w:rsidR="00EF7C76" w:rsidRPr="00094157">
        <w:rPr>
          <w:rFonts w:cstheme="minorHAnsi"/>
        </w:rPr>
        <w:t>said</w:t>
      </w:r>
      <w:r w:rsidRPr="00094157">
        <w:rPr>
          <w:rFonts w:cstheme="minorHAnsi"/>
        </w:rPr>
        <w:t xml:space="preserve"> the shortened comment period was</w:t>
      </w:r>
      <w:r w:rsidR="004E71CD" w:rsidRPr="00094157">
        <w:rPr>
          <w:rFonts w:cstheme="minorHAnsi"/>
        </w:rPr>
        <w:t xml:space="preserve"> </w:t>
      </w:r>
      <w:r w:rsidR="00DE359C" w:rsidRPr="00094157">
        <w:rPr>
          <w:rFonts w:cstheme="minorHAnsi"/>
        </w:rPr>
        <w:t>t</w:t>
      </w:r>
      <w:r w:rsidRPr="00094157">
        <w:rPr>
          <w:rFonts w:cstheme="minorHAnsi"/>
        </w:rPr>
        <w:t xml:space="preserve">he goal to avoid a double exposure situation </w:t>
      </w:r>
      <w:r w:rsidR="00DE359C" w:rsidRPr="00094157">
        <w:rPr>
          <w:rFonts w:cstheme="minorHAnsi"/>
        </w:rPr>
        <w:t>of</w:t>
      </w:r>
      <w:r w:rsidRPr="00094157">
        <w:rPr>
          <w:rFonts w:cstheme="minorHAnsi"/>
        </w:rPr>
        <w:t xml:space="preserve"> collecting comments on both the Blanks proposal and statutory accounting at the same time, potentially leading to a back-and-forth between the two. </w:t>
      </w:r>
      <w:r w:rsidR="00DE359C" w:rsidRPr="00094157">
        <w:rPr>
          <w:rFonts w:cstheme="minorHAnsi"/>
        </w:rPr>
        <w:t>He stated that t</w:t>
      </w:r>
      <w:r w:rsidRPr="00094157">
        <w:rPr>
          <w:rFonts w:cstheme="minorHAnsi"/>
        </w:rPr>
        <w:t xml:space="preserve">he intent is to first gather topic-specific feedback and then allow </w:t>
      </w:r>
      <w:r w:rsidR="00DE359C" w:rsidRPr="00094157">
        <w:rPr>
          <w:rFonts w:cstheme="minorHAnsi"/>
        </w:rPr>
        <w:t xml:space="preserve">NAIC </w:t>
      </w:r>
      <w:r w:rsidRPr="00094157">
        <w:rPr>
          <w:rFonts w:cstheme="minorHAnsi"/>
        </w:rPr>
        <w:t xml:space="preserve">staff to move forward with the Blanks proposal afterward. </w:t>
      </w:r>
      <w:r w:rsidR="00DE359C" w:rsidRPr="00094157">
        <w:rPr>
          <w:rFonts w:cstheme="minorHAnsi"/>
        </w:rPr>
        <w:t>He stated that t</w:t>
      </w:r>
      <w:r w:rsidRPr="00094157">
        <w:rPr>
          <w:rFonts w:cstheme="minorHAnsi"/>
        </w:rPr>
        <w:t xml:space="preserve">his approach came out of </w:t>
      </w:r>
      <w:r w:rsidR="00DE359C" w:rsidRPr="00094157">
        <w:rPr>
          <w:rFonts w:cstheme="minorHAnsi"/>
        </w:rPr>
        <w:t>his</w:t>
      </w:r>
      <w:r w:rsidRPr="00094157">
        <w:rPr>
          <w:rFonts w:cstheme="minorHAnsi"/>
        </w:rPr>
        <w:t xml:space="preserve"> discussions with </w:t>
      </w:r>
      <w:r w:rsidR="00DE359C" w:rsidRPr="00094157">
        <w:rPr>
          <w:rFonts w:cstheme="minorHAnsi"/>
        </w:rPr>
        <w:t xml:space="preserve">NAIC </w:t>
      </w:r>
      <w:r w:rsidRPr="00094157">
        <w:rPr>
          <w:rFonts w:cstheme="minorHAnsi"/>
        </w:rPr>
        <w:t xml:space="preserve">staff to ensure </w:t>
      </w:r>
      <w:r w:rsidR="00DE359C" w:rsidRPr="00094157">
        <w:rPr>
          <w:rFonts w:cstheme="minorHAnsi"/>
        </w:rPr>
        <w:t>they</w:t>
      </w:r>
      <w:r w:rsidRPr="00094157">
        <w:rPr>
          <w:rFonts w:cstheme="minorHAnsi"/>
        </w:rPr>
        <w:t xml:space="preserve"> get initial input early, so </w:t>
      </w:r>
      <w:r w:rsidR="00DE359C" w:rsidRPr="00094157">
        <w:rPr>
          <w:rFonts w:cstheme="minorHAnsi"/>
        </w:rPr>
        <w:t>they are</w:t>
      </w:r>
      <w:r w:rsidRPr="00094157">
        <w:rPr>
          <w:rFonts w:cstheme="minorHAnsi"/>
        </w:rPr>
        <w:t xml:space="preserve"> </w:t>
      </w:r>
      <w:r w:rsidR="00402E58">
        <w:rPr>
          <w:rFonts w:cstheme="minorHAnsi"/>
        </w:rPr>
        <w:t xml:space="preserve">not </w:t>
      </w:r>
      <w:r w:rsidRPr="00094157">
        <w:rPr>
          <w:rFonts w:cstheme="minorHAnsi"/>
        </w:rPr>
        <w:t>revis</w:t>
      </w:r>
      <w:r w:rsidR="003F310D" w:rsidRPr="00094157">
        <w:rPr>
          <w:rFonts w:cstheme="minorHAnsi"/>
        </w:rPr>
        <w:t>ing</w:t>
      </w:r>
      <w:r w:rsidRPr="00094157">
        <w:rPr>
          <w:rFonts w:cstheme="minorHAnsi"/>
        </w:rPr>
        <w:t xml:space="preserve"> two separate things</w:t>
      </w:r>
      <w:r w:rsidR="009240BC">
        <w:rPr>
          <w:rFonts w:cstheme="minorHAnsi"/>
        </w:rPr>
        <w:t xml:space="preserve"> in December</w:t>
      </w:r>
      <w:r w:rsidRPr="00094157">
        <w:rPr>
          <w:rFonts w:cstheme="minorHAnsi"/>
        </w:rPr>
        <w:t xml:space="preserve"> instead of one.</w:t>
      </w:r>
    </w:p>
    <w:p w14:paraId="2D1EBE42" w14:textId="77777777" w:rsidR="000860D7" w:rsidRPr="00094157" w:rsidRDefault="000860D7" w:rsidP="008F435C">
      <w:pPr>
        <w:spacing w:after="0" w:line="240" w:lineRule="auto"/>
        <w:contextualSpacing/>
        <w:jc w:val="both"/>
        <w:rPr>
          <w:rFonts w:cstheme="minorHAnsi"/>
        </w:rPr>
      </w:pPr>
    </w:p>
    <w:p w14:paraId="6B6F0FAE" w14:textId="020B9347" w:rsidR="00E5527A" w:rsidRPr="00094157" w:rsidRDefault="00E5527A" w:rsidP="008F435C">
      <w:pPr>
        <w:pStyle w:val="ListParagraph"/>
        <w:numPr>
          <w:ilvl w:val="0"/>
          <w:numId w:val="21"/>
        </w:numPr>
        <w:spacing w:after="0" w:line="240" w:lineRule="auto"/>
        <w:jc w:val="both"/>
        <w:rPr>
          <w:rFonts w:cstheme="minorHAnsi"/>
        </w:rPr>
      </w:pPr>
      <w:r w:rsidRPr="00094157">
        <w:rPr>
          <w:rFonts w:cstheme="minorHAnsi"/>
          <w:u w:val="single"/>
        </w:rPr>
        <w:t>Agenda Item 2025-20</w:t>
      </w:r>
    </w:p>
    <w:p w14:paraId="1EB974E2" w14:textId="77777777" w:rsidR="00E5527A" w:rsidRPr="00094157" w:rsidRDefault="00E5527A" w:rsidP="008F435C">
      <w:pPr>
        <w:spacing w:after="0" w:line="240" w:lineRule="auto"/>
        <w:contextualSpacing/>
        <w:jc w:val="both"/>
        <w:rPr>
          <w:rFonts w:cstheme="minorHAnsi"/>
        </w:rPr>
      </w:pPr>
    </w:p>
    <w:p w14:paraId="459E795F" w14:textId="7A94B104" w:rsidR="00C06387" w:rsidRPr="00094157" w:rsidRDefault="00E5527A" w:rsidP="008F435C">
      <w:pPr>
        <w:spacing w:after="0" w:line="240" w:lineRule="auto"/>
        <w:contextualSpacing/>
        <w:jc w:val="both"/>
        <w:rPr>
          <w:rFonts w:cstheme="minorHAnsi"/>
        </w:rPr>
      </w:pPr>
      <w:r w:rsidRPr="00094157">
        <w:rPr>
          <w:rFonts w:cstheme="minorHAnsi"/>
        </w:rPr>
        <w:t xml:space="preserve">Bruggeman directed the Working Group to agenda item </w:t>
      </w:r>
      <w:r w:rsidRPr="00094157">
        <w:rPr>
          <w:rFonts w:cstheme="minorHAnsi"/>
          <w:i/>
          <w:iCs/>
        </w:rPr>
        <w:t xml:space="preserve">2025-20: </w:t>
      </w:r>
      <w:r w:rsidR="005C32E2" w:rsidRPr="00094157">
        <w:rPr>
          <w:rFonts w:cstheme="minorHAnsi"/>
          <w:i/>
          <w:iCs/>
        </w:rPr>
        <w:t>Debt Disclosures</w:t>
      </w:r>
      <w:r w:rsidRPr="00094157">
        <w:rPr>
          <w:rFonts w:cstheme="minorHAnsi"/>
          <w:i/>
          <w:iCs/>
        </w:rPr>
        <w:t>.</w:t>
      </w:r>
      <w:r w:rsidRPr="00094157">
        <w:rPr>
          <w:rFonts w:cstheme="minorHAnsi"/>
        </w:rPr>
        <w:t xml:space="preserve"> Gann stated that </w:t>
      </w:r>
      <w:r w:rsidR="0032318E" w:rsidRPr="00094157">
        <w:rPr>
          <w:rFonts w:cstheme="minorHAnsi"/>
        </w:rPr>
        <w:t>this agenda item focuses on two main themes. The first is achieving consistent disclosures across all types of debt securities</w:t>
      </w:r>
      <w:r w:rsidR="00DE7B40" w:rsidRPr="00094157">
        <w:rPr>
          <w:rFonts w:cstheme="minorHAnsi"/>
        </w:rPr>
        <w:t xml:space="preserve">, </w:t>
      </w:r>
      <w:r w:rsidR="0032318E" w:rsidRPr="00094157">
        <w:rPr>
          <w:rFonts w:cstheme="minorHAnsi"/>
        </w:rPr>
        <w:t xml:space="preserve">whether they fall under </w:t>
      </w:r>
      <w:r w:rsidR="0032318E" w:rsidRPr="00094157">
        <w:rPr>
          <w:rFonts w:cstheme="minorHAnsi"/>
          <w:i/>
          <w:iCs/>
        </w:rPr>
        <w:t>S</w:t>
      </w:r>
      <w:r w:rsidR="00DE7B40" w:rsidRPr="00094157">
        <w:rPr>
          <w:rFonts w:cstheme="minorHAnsi"/>
          <w:i/>
          <w:iCs/>
        </w:rPr>
        <w:t>S</w:t>
      </w:r>
      <w:r w:rsidR="0032318E" w:rsidRPr="00094157">
        <w:rPr>
          <w:rFonts w:cstheme="minorHAnsi"/>
          <w:i/>
          <w:iCs/>
        </w:rPr>
        <w:t>AP</w:t>
      </w:r>
      <w:r w:rsidR="00DE7B40" w:rsidRPr="00094157">
        <w:rPr>
          <w:rFonts w:cstheme="minorHAnsi"/>
          <w:i/>
          <w:iCs/>
        </w:rPr>
        <w:t xml:space="preserve"> No. </w:t>
      </w:r>
      <w:r w:rsidR="0032318E" w:rsidRPr="00094157">
        <w:rPr>
          <w:rFonts w:cstheme="minorHAnsi"/>
          <w:i/>
          <w:iCs/>
        </w:rPr>
        <w:t>26</w:t>
      </w:r>
      <w:r w:rsidR="00DE7B40" w:rsidRPr="00094157">
        <w:rPr>
          <w:rFonts w:cstheme="minorHAnsi"/>
          <w:i/>
          <w:iCs/>
        </w:rPr>
        <w:t>—Bonds</w:t>
      </w:r>
      <w:r w:rsidR="0032318E" w:rsidRPr="00094157">
        <w:rPr>
          <w:rFonts w:cstheme="minorHAnsi"/>
        </w:rPr>
        <w:t xml:space="preserve">, </w:t>
      </w:r>
      <w:r w:rsidR="0032318E" w:rsidRPr="00094157">
        <w:rPr>
          <w:rFonts w:cstheme="minorHAnsi"/>
          <w:i/>
          <w:iCs/>
        </w:rPr>
        <w:t>S</w:t>
      </w:r>
      <w:r w:rsidR="00DE7B40" w:rsidRPr="00094157">
        <w:rPr>
          <w:rFonts w:cstheme="minorHAnsi"/>
          <w:i/>
          <w:iCs/>
        </w:rPr>
        <w:t>S</w:t>
      </w:r>
      <w:r w:rsidR="0032318E" w:rsidRPr="00094157">
        <w:rPr>
          <w:rFonts w:cstheme="minorHAnsi"/>
          <w:i/>
          <w:iCs/>
        </w:rPr>
        <w:t xml:space="preserve">AP </w:t>
      </w:r>
      <w:r w:rsidR="00DE7B40" w:rsidRPr="00094157">
        <w:rPr>
          <w:rFonts w:cstheme="minorHAnsi"/>
          <w:i/>
          <w:iCs/>
        </w:rPr>
        <w:t>No.</w:t>
      </w:r>
      <w:r w:rsidR="00646BBC" w:rsidRPr="00094157">
        <w:rPr>
          <w:rFonts w:cstheme="minorHAnsi"/>
          <w:i/>
          <w:iCs/>
        </w:rPr>
        <w:t xml:space="preserve"> </w:t>
      </w:r>
      <w:r w:rsidR="0032318E" w:rsidRPr="00094157">
        <w:rPr>
          <w:rFonts w:cstheme="minorHAnsi"/>
          <w:i/>
          <w:iCs/>
        </w:rPr>
        <w:t>43</w:t>
      </w:r>
      <w:r w:rsidR="00DE7B40" w:rsidRPr="00094157">
        <w:rPr>
          <w:rFonts w:cstheme="minorHAnsi"/>
          <w:i/>
          <w:iCs/>
        </w:rPr>
        <w:t>—</w:t>
      </w:r>
      <w:r w:rsidR="006E1840" w:rsidRPr="00094157">
        <w:rPr>
          <w:rFonts w:cstheme="minorHAnsi"/>
          <w:i/>
          <w:iCs/>
        </w:rPr>
        <w:t>Asset-Backed Securities</w:t>
      </w:r>
      <w:r w:rsidR="0032318E" w:rsidRPr="00094157">
        <w:rPr>
          <w:rFonts w:cstheme="minorHAnsi"/>
        </w:rPr>
        <w:t xml:space="preserve">, or </w:t>
      </w:r>
      <w:r w:rsidR="0032318E" w:rsidRPr="00094157">
        <w:rPr>
          <w:rFonts w:cstheme="minorHAnsi"/>
          <w:i/>
          <w:iCs/>
        </w:rPr>
        <w:t>S</w:t>
      </w:r>
      <w:r w:rsidR="006E1840" w:rsidRPr="00094157">
        <w:rPr>
          <w:rFonts w:cstheme="minorHAnsi"/>
          <w:i/>
          <w:iCs/>
        </w:rPr>
        <w:t>S</w:t>
      </w:r>
      <w:r w:rsidR="0032318E" w:rsidRPr="00094157">
        <w:rPr>
          <w:rFonts w:cstheme="minorHAnsi"/>
          <w:i/>
          <w:iCs/>
        </w:rPr>
        <w:t xml:space="preserve">AP </w:t>
      </w:r>
      <w:r w:rsidR="006E1840" w:rsidRPr="00094157">
        <w:rPr>
          <w:rFonts w:cstheme="minorHAnsi"/>
          <w:i/>
          <w:iCs/>
        </w:rPr>
        <w:t xml:space="preserve">No. </w:t>
      </w:r>
      <w:r w:rsidR="0032318E" w:rsidRPr="00094157">
        <w:rPr>
          <w:rFonts w:cstheme="minorHAnsi"/>
          <w:i/>
          <w:iCs/>
        </w:rPr>
        <w:t>21</w:t>
      </w:r>
      <w:r w:rsidR="00646BBC" w:rsidRPr="00094157">
        <w:rPr>
          <w:rFonts w:cstheme="minorHAnsi"/>
          <w:i/>
          <w:iCs/>
        </w:rPr>
        <w:t>—</w:t>
      </w:r>
      <w:r w:rsidR="006E1840" w:rsidRPr="00094157">
        <w:rPr>
          <w:rFonts w:cstheme="minorHAnsi"/>
          <w:i/>
          <w:iCs/>
        </w:rPr>
        <w:t>Other Admitted Assets</w:t>
      </w:r>
      <w:r w:rsidR="0032318E" w:rsidRPr="00094157">
        <w:rPr>
          <w:rFonts w:cstheme="minorHAnsi"/>
        </w:rPr>
        <w:t xml:space="preserve">. </w:t>
      </w:r>
      <w:r w:rsidR="00BF0956" w:rsidRPr="00094157">
        <w:rPr>
          <w:rFonts w:cstheme="minorHAnsi"/>
        </w:rPr>
        <w:t>She stated that w</w:t>
      </w:r>
      <w:r w:rsidR="0032318E" w:rsidRPr="00094157">
        <w:rPr>
          <w:rFonts w:cstheme="minorHAnsi"/>
        </w:rPr>
        <w:t xml:space="preserve">hile the disclosures themselves are generally aligned, differences exist in reporting frequency and placement within the financial statements. For example, impaired securities disclosures were </w:t>
      </w:r>
      <w:r w:rsidR="00BF0956" w:rsidRPr="00094157">
        <w:rPr>
          <w:rFonts w:cstheme="minorHAnsi"/>
        </w:rPr>
        <w:t>annually audited</w:t>
      </w:r>
      <w:r w:rsidR="0032318E" w:rsidRPr="00094157">
        <w:rPr>
          <w:rFonts w:cstheme="minorHAnsi"/>
        </w:rPr>
        <w:t xml:space="preserve"> only in S</w:t>
      </w:r>
      <w:r w:rsidR="00BF0956" w:rsidRPr="00094157">
        <w:rPr>
          <w:rFonts w:cstheme="minorHAnsi"/>
        </w:rPr>
        <w:t>S</w:t>
      </w:r>
      <w:r w:rsidR="0032318E" w:rsidRPr="00094157">
        <w:rPr>
          <w:rFonts w:cstheme="minorHAnsi"/>
        </w:rPr>
        <w:t xml:space="preserve">AP </w:t>
      </w:r>
      <w:r w:rsidR="00BF0956" w:rsidRPr="00094157">
        <w:rPr>
          <w:rFonts w:cstheme="minorHAnsi"/>
        </w:rPr>
        <w:t xml:space="preserve">No. </w:t>
      </w:r>
      <w:r w:rsidR="0032318E" w:rsidRPr="00094157">
        <w:rPr>
          <w:rFonts w:cstheme="minorHAnsi"/>
        </w:rPr>
        <w:t>26, had a template in S</w:t>
      </w:r>
      <w:r w:rsidR="00BF0956" w:rsidRPr="00094157">
        <w:rPr>
          <w:rFonts w:cstheme="minorHAnsi"/>
        </w:rPr>
        <w:t>S</w:t>
      </w:r>
      <w:r w:rsidR="0032318E" w:rsidRPr="00094157">
        <w:rPr>
          <w:rFonts w:cstheme="minorHAnsi"/>
        </w:rPr>
        <w:t xml:space="preserve">AP </w:t>
      </w:r>
      <w:r w:rsidR="00BF0956" w:rsidRPr="00094157">
        <w:rPr>
          <w:rFonts w:cstheme="minorHAnsi"/>
        </w:rPr>
        <w:t xml:space="preserve">No. </w:t>
      </w:r>
      <w:r w:rsidR="0032318E" w:rsidRPr="00094157">
        <w:rPr>
          <w:rFonts w:cstheme="minorHAnsi"/>
        </w:rPr>
        <w:t>43, and were unspecified in S</w:t>
      </w:r>
      <w:r w:rsidR="00BF0956" w:rsidRPr="00094157">
        <w:rPr>
          <w:rFonts w:cstheme="minorHAnsi"/>
        </w:rPr>
        <w:t>S</w:t>
      </w:r>
      <w:r w:rsidR="0032318E" w:rsidRPr="00094157">
        <w:rPr>
          <w:rFonts w:cstheme="minorHAnsi"/>
        </w:rPr>
        <w:t xml:space="preserve">AP </w:t>
      </w:r>
      <w:r w:rsidR="00BF0956" w:rsidRPr="00094157">
        <w:rPr>
          <w:rFonts w:cstheme="minorHAnsi"/>
        </w:rPr>
        <w:t xml:space="preserve">No. </w:t>
      </w:r>
      <w:r w:rsidR="0032318E" w:rsidRPr="00094157">
        <w:rPr>
          <w:rFonts w:cstheme="minorHAnsi"/>
        </w:rPr>
        <w:t xml:space="preserve">21. </w:t>
      </w:r>
      <w:r w:rsidR="00692069" w:rsidRPr="00094157">
        <w:rPr>
          <w:rFonts w:cstheme="minorHAnsi"/>
        </w:rPr>
        <w:t>She stated that t</w:t>
      </w:r>
      <w:r w:rsidR="0032318E" w:rsidRPr="00094157">
        <w:rPr>
          <w:rFonts w:cstheme="minorHAnsi"/>
        </w:rPr>
        <w:t xml:space="preserve">his proposal standardizes those disclosures by requiring them to appear as statutory note disclosures using a uniform template, ensuring all relevant information is presented together. </w:t>
      </w:r>
    </w:p>
    <w:p w14:paraId="68703371" w14:textId="77777777" w:rsidR="00C06387" w:rsidRPr="00094157" w:rsidRDefault="00C06387" w:rsidP="008F435C">
      <w:pPr>
        <w:spacing w:after="0" w:line="240" w:lineRule="auto"/>
        <w:contextualSpacing/>
        <w:jc w:val="both"/>
        <w:rPr>
          <w:rFonts w:cstheme="minorHAnsi"/>
        </w:rPr>
      </w:pPr>
    </w:p>
    <w:p w14:paraId="370F648E" w14:textId="3E18D2BE" w:rsidR="001D7154" w:rsidRPr="00094157" w:rsidRDefault="0032318E" w:rsidP="008F435C">
      <w:pPr>
        <w:spacing w:after="0" w:line="240" w:lineRule="auto"/>
        <w:contextualSpacing/>
        <w:jc w:val="both"/>
        <w:rPr>
          <w:rFonts w:cstheme="minorHAnsi"/>
        </w:rPr>
      </w:pPr>
      <w:r w:rsidRPr="00094157">
        <w:rPr>
          <w:rFonts w:cstheme="minorHAnsi"/>
        </w:rPr>
        <w:t>Additionally, disclosures previously referenced from other S</w:t>
      </w:r>
      <w:r w:rsidR="00C94751" w:rsidRPr="00094157">
        <w:rPr>
          <w:rFonts w:cstheme="minorHAnsi"/>
        </w:rPr>
        <w:t>S</w:t>
      </w:r>
      <w:r w:rsidRPr="00094157">
        <w:rPr>
          <w:rFonts w:cstheme="minorHAnsi"/>
        </w:rPr>
        <w:t xml:space="preserve">APs have now been fully incorporated into each respective </w:t>
      </w:r>
      <w:r w:rsidR="00C94751" w:rsidRPr="00094157">
        <w:rPr>
          <w:rFonts w:cstheme="minorHAnsi"/>
        </w:rPr>
        <w:t>S</w:t>
      </w:r>
      <w:r w:rsidRPr="00094157">
        <w:rPr>
          <w:rFonts w:cstheme="minorHAnsi"/>
        </w:rPr>
        <w:t xml:space="preserve">SAP to avoid omissions. </w:t>
      </w:r>
      <w:r w:rsidR="00692069" w:rsidRPr="00094157">
        <w:rPr>
          <w:rFonts w:cstheme="minorHAnsi"/>
        </w:rPr>
        <w:t>Gann stated that t</w:t>
      </w:r>
      <w:r w:rsidRPr="00094157">
        <w:rPr>
          <w:rFonts w:cstheme="minorHAnsi"/>
        </w:rPr>
        <w:t>he second theme addresses residual interests, which currently lack specific disclosures in S</w:t>
      </w:r>
      <w:r w:rsidR="00692069" w:rsidRPr="00094157">
        <w:rPr>
          <w:rFonts w:cstheme="minorHAnsi"/>
        </w:rPr>
        <w:t>S</w:t>
      </w:r>
      <w:r w:rsidRPr="00094157">
        <w:rPr>
          <w:rFonts w:cstheme="minorHAnsi"/>
        </w:rPr>
        <w:t>AP</w:t>
      </w:r>
      <w:r w:rsidR="00692069" w:rsidRPr="00094157">
        <w:rPr>
          <w:rFonts w:cstheme="minorHAnsi"/>
        </w:rPr>
        <w:t xml:space="preserve"> No.</w:t>
      </w:r>
      <w:r w:rsidRPr="00094157">
        <w:rPr>
          <w:rFonts w:cstheme="minorHAnsi"/>
        </w:rPr>
        <w:t xml:space="preserve"> 21. The proposal introduces disclosures consistent with other investment categories and adds a new requirement for companies to identify the measurement method used</w:t>
      </w:r>
      <w:r w:rsidR="00692069" w:rsidRPr="00094157">
        <w:rPr>
          <w:rFonts w:cstheme="minorHAnsi"/>
        </w:rPr>
        <w:t xml:space="preserve">, </w:t>
      </w:r>
      <w:r w:rsidRPr="00094157">
        <w:rPr>
          <w:rFonts w:cstheme="minorHAnsi"/>
        </w:rPr>
        <w:t>either the practical expedient method or the allowable earned yield method. This information has been difficult to obtain in the past, so the new disclosure should improve transparency. NAIC staff recommend</w:t>
      </w:r>
      <w:r w:rsidR="00A269B4" w:rsidRPr="00094157">
        <w:rPr>
          <w:rFonts w:cstheme="minorHAnsi"/>
        </w:rPr>
        <w:t xml:space="preserve"> </w:t>
      </w:r>
      <w:r w:rsidRPr="00094157">
        <w:rPr>
          <w:rFonts w:cstheme="minorHAnsi"/>
        </w:rPr>
        <w:t xml:space="preserve">exposing and moving forward with the Blanks proposal, as most of the changes are </w:t>
      </w:r>
      <w:r w:rsidR="00F9694A" w:rsidRPr="00094157">
        <w:rPr>
          <w:rFonts w:cstheme="minorHAnsi"/>
        </w:rPr>
        <w:t>clean-up</w:t>
      </w:r>
      <w:r w:rsidR="001216DB" w:rsidRPr="00094157">
        <w:rPr>
          <w:rFonts w:cstheme="minorHAnsi"/>
        </w:rPr>
        <w:t xml:space="preserve"> </w:t>
      </w:r>
      <w:r w:rsidRPr="00094157">
        <w:rPr>
          <w:rFonts w:cstheme="minorHAnsi"/>
        </w:rPr>
        <w:t>related and do not introduce significantly new disclosures.</w:t>
      </w:r>
    </w:p>
    <w:p w14:paraId="052EE08A" w14:textId="77777777" w:rsidR="0032318E" w:rsidRPr="00094157" w:rsidRDefault="0032318E" w:rsidP="008F435C">
      <w:pPr>
        <w:spacing w:after="0" w:line="240" w:lineRule="auto"/>
        <w:contextualSpacing/>
        <w:jc w:val="both"/>
        <w:rPr>
          <w:rFonts w:cstheme="minorHAnsi"/>
        </w:rPr>
      </w:pPr>
    </w:p>
    <w:p w14:paraId="63A7F70E" w14:textId="68EBC176" w:rsidR="005C32E2" w:rsidRPr="00094157" w:rsidRDefault="005C32E2" w:rsidP="008F435C">
      <w:pPr>
        <w:pStyle w:val="ListParagraph"/>
        <w:keepNext/>
        <w:keepLines/>
        <w:numPr>
          <w:ilvl w:val="0"/>
          <w:numId w:val="21"/>
        </w:numPr>
        <w:spacing w:after="0" w:line="240" w:lineRule="auto"/>
        <w:jc w:val="both"/>
        <w:rPr>
          <w:rFonts w:cstheme="minorHAnsi"/>
        </w:rPr>
      </w:pPr>
      <w:r w:rsidRPr="00094157">
        <w:rPr>
          <w:rFonts w:cstheme="minorHAnsi"/>
          <w:u w:val="single"/>
        </w:rPr>
        <w:t>Agenda Item 2025-21</w:t>
      </w:r>
    </w:p>
    <w:p w14:paraId="3DBDBEF9" w14:textId="77777777" w:rsidR="005C32E2" w:rsidRPr="00094157" w:rsidRDefault="005C32E2" w:rsidP="008F435C">
      <w:pPr>
        <w:spacing w:after="0" w:line="240" w:lineRule="auto"/>
        <w:contextualSpacing/>
        <w:jc w:val="both"/>
        <w:rPr>
          <w:rFonts w:cstheme="minorHAnsi"/>
        </w:rPr>
      </w:pPr>
    </w:p>
    <w:p w14:paraId="33542163" w14:textId="408C9636" w:rsidR="005C32E2" w:rsidRPr="00094157" w:rsidRDefault="005C32E2" w:rsidP="008F435C">
      <w:pPr>
        <w:spacing w:after="0" w:line="240" w:lineRule="auto"/>
        <w:contextualSpacing/>
        <w:jc w:val="both"/>
        <w:rPr>
          <w:rFonts w:cstheme="minorHAnsi"/>
        </w:rPr>
      </w:pPr>
      <w:r w:rsidRPr="00094157">
        <w:rPr>
          <w:rFonts w:cstheme="minorHAnsi"/>
        </w:rPr>
        <w:t xml:space="preserve">Bruggeman directed the Working Group to agenda item </w:t>
      </w:r>
      <w:r w:rsidRPr="00094157">
        <w:rPr>
          <w:rFonts w:cstheme="minorHAnsi"/>
          <w:i/>
          <w:iCs/>
        </w:rPr>
        <w:t xml:space="preserve">2025-21: </w:t>
      </w:r>
      <w:r w:rsidR="00E6447E" w:rsidRPr="00094157">
        <w:rPr>
          <w:rFonts w:cstheme="minorHAnsi"/>
          <w:i/>
          <w:iCs/>
        </w:rPr>
        <w:t>Retirement Plans Held at NAV</w:t>
      </w:r>
      <w:r w:rsidRPr="00094157">
        <w:rPr>
          <w:rFonts w:cstheme="minorHAnsi"/>
          <w:i/>
          <w:iCs/>
        </w:rPr>
        <w:t>.</w:t>
      </w:r>
      <w:r w:rsidRPr="00094157">
        <w:rPr>
          <w:rFonts w:cstheme="minorHAnsi"/>
        </w:rPr>
        <w:t xml:space="preserve"> Oden stated that </w:t>
      </w:r>
      <w:r w:rsidR="000577FA" w:rsidRPr="00094157">
        <w:rPr>
          <w:rFonts w:cstheme="minorHAnsi"/>
        </w:rPr>
        <w:t>in May 2025, the Working Group received a question from</w:t>
      </w:r>
      <w:r w:rsidR="004A01F4" w:rsidRPr="00094157">
        <w:rPr>
          <w:rFonts w:cstheme="minorHAnsi"/>
        </w:rPr>
        <w:t xml:space="preserve"> the</w:t>
      </w:r>
      <w:r w:rsidR="000577FA" w:rsidRPr="00094157">
        <w:rPr>
          <w:rFonts w:cstheme="minorHAnsi"/>
        </w:rPr>
        <w:t xml:space="preserve"> industry seeking clarification on fair value disclosures for retirement plan assets valued using the </w:t>
      </w:r>
      <w:r w:rsidR="00C5219A" w:rsidRPr="00094157">
        <w:rPr>
          <w:rFonts w:cstheme="minorHAnsi"/>
        </w:rPr>
        <w:t xml:space="preserve">net asset value </w:t>
      </w:r>
      <w:r w:rsidR="000577FA" w:rsidRPr="00094157">
        <w:rPr>
          <w:rFonts w:cstheme="minorHAnsi"/>
        </w:rPr>
        <w:t xml:space="preserve">(NAV) practical expedient. </w:t>
      </w:r>
      <w:r w:rsidR="0049704D" w:rsidRPr="00094157">
        <w:rPr>
          <w:rFonts w:cstheme="minorHAnsi"/>
        </w:rPr>
        <w:t>He stated that t</w:t>
      </w:r>
      <w:r w:rsidR="000577FA" w:rsidRPr="00094157">
        <w:rPr>
          <w:rFonts w:cstheme="minorHAnsi"/>
        </w:rPr>
        <w:t xml:space="preserve">he concern was that while certain retirement assets are most appropriately classified as NAV within the fair value hierarchy described in </w:t>
      </w:r>
      <w:r w:rsidR="000577FA" w:rsidRPr="00094157">
        <w:rPr>
          <w:rFonts w:cstheme="minorHAnsi"/>
          <w:i/>
          <w:iCs/>
        </w:rPr>
        <w:t>S</w:t>
      </w:r>
      <w:r w:rsidR="0049704D" w:rsidRPr="00094157">
        <w:rPr>
          <w:rFonts w:cstheme="minorHAnsi"/>
          <w:i/>
          <w:iCs/>
        </w:rPr>
        <w:t>S</w:t>
      </w:r>
      <w:r w:rsidR="000577FA" w:rsidRPr="00094157">
        <w:rPr>
          <w:rFonts w:cstheme="minorHAnsi"/>
          <w:i/>
          <w:iCs/>
        </w:rPr>
        <w:t>AP No. 100</w:t>
      </w:r>
      <w:r w:rsidR="0049704D" w:rsidRPr="00094157">
        <w:rPr>
          <w:rFonts w:cstheme="minorHAnsi"/>
          <w:i/>
          <w:iCs/>
        </w:rPr>
        <w:t>—Fair Value</w:t>
      </w:r>
      <w:r w:rsidR="000577FA" w:rsidRPr="00094157">
        <w:rPr>
          <w:rFonts w:cstheme="minorHAnsi"/>
        </w:rPr>
        <w:t xml:space="preserve">, neither </w:t>
      </w:r>
      <w:r w:rsidR="000577FA" w:rsidRPr="00094157">
        <w:rPr>
          <w:rFonts w:cstheme="minorHAnsi"/>
          <w:i/>
          <w:iCs/>
        </w:rPr>
        <w:t>S</w:t>
      </w:r>
      <w:r w:rsidR="00F92EDB" w:rsidRPr="00094157">
        <w:rPr>
          <w:rFonts w:cstheme="minorHAnsi"/>
          <w:i/>
          <w:iCs/>
        </w:rPr>
        <w:t>S</w:t>
      </w:r>
      <w:r w:rsidR="000577FA" w:rsidRPr="00094157">
        <w:rPr>
          <w:rFonts w:cstheme="minorHAnsi"/>
          <w:i/>
          <w:iCs/>
        </w:rPr>
        <w:t>AP No. 92</w:t>
      </w:r>
      <w:r w:rsidR="00F92EDB" w:rsidRPr="00094157">
        <w:rPr>
          <w:rFonts w:cstheme="minorHAnsi"/>
          <w:i/>
          <w:iCs/>
        </w:rPr>
        <w:t>—Postretirement Benefits Other Than Pensions</w:t>
      </w:r>
      <w:r w:rsidR="000577FA" w:rsidRPr="00094157">
        <w:rPr>
          <w:rFonts w:cstheme="minorHAnsi"/>
        </w:rPr>
        <w:t xml:space="preserve"> nor </w:t>
      </w:r>
      <w:r w:rsidR="000577FA" w:rsidRPr="00094157">
        <w:rPr>
          <w:rFonts w:cstheme="minorHAnsi"/>
          <w:i/>
          <w:iCs/>
        </w:rPr>
        <w:t>S</w:t>
      </w:r>
      <w:r w:rsidR="00F92EDB" w:rsidRPr="00094157">
        <w:rPr>
          <w:rFonts w:cstheme="minorHAnsi"/>
          <w:i/>
          <w:iCs/>
        </w:rPr>
        <w:t>S</w:t>
      </w:r>
      <w:r w:rsidR="000577FA" w:rsidRPr="00094157">
        <w:rPr>
          <w:rFonts w:cstheme="minorHAnsi"/>
          <w:i/>
          <w:iCs/>
        </w:rPr>
        <w:t>AP No. 102</w:t>
      </w:r>
      <w:r w:rsidR="00F92EDB" w:rsidRPr="00094157">
        <w:rPr>
          <w:rFonts w:cstheme="minorHAnsi"/>
          <w:i/>
          <w:iCs/>
        </w:rPr>
        <w:t>—</w:t>
      </w:r>
      <w:r w:rsidR="00786A02" w:rsidRPr="00094157">
        <w:rPr>
          <w:rFonts w:cstheme="minorHAnsi"/>
          <w:i/>
          <w:iCs/>
        </w:rPr>
        <w:t>Pensions</w:t>
      </w:r>
      <w:r w:rsidR="000577FA" w:rsidRPr="00094157">
        <w:rPr>
          <w:rFonts w:cstheme="minorHAnsi"/>
        </w:rPr>
        <w:t xml:space="preserve"> explicitly reference NAV as a leveling option. Although S</w:t>
      </w:r>
      <w:r w:rsidR="00786A02" w:rsidRPr="00094157">
        <w:rPr>
          <w:rFonts w:cstheme="minorHAnsi"/>
        </w:rPr>
        <w:t>S</w:t>
      </w:r>
      <w:r w:rsidR="000577FA" w:rsidRPr="00094157">
        <w:rPr>
          <w:rFonts w:cstheme="minorHAnsi"/>
        </w:rPr>
        <w:t xml:space="preserve">AP </w:t>
      </w:r>
      <w:r w:rsidR="00786A02" w:rsidRPr="00094157">
        <w:rPr>
          <w:rFonts w:cstheme="minorHAnsi"/>
        </w:rPr>
        <w:t xml:space="preserve">No. </w:t>
      </w:r>
      <w:r w:rsidR="000577FA" w:rsidRPr="00094157">
        <w:rPr>
          <w:rFonts w:cstheme="minorHAnsi"/>
        </w:rPr>
        <w:t>92 implies its use, the absence of a direct reference in S</w:t>
      </w:r>
      <w:r w:rsidR="00786A02" w:rsidRPr="00094157">
        <w:rPr>
          <w:rFonts w:cstheme="minorHAnsi"/>
        </w:rPr>
        <w:t>S</w:t>
      </w:r>
      <w:r w:rsidR="000577FA" w:rsidRPr="00094157">
        <w:rPr>
          <w:rFonts w:cstheme="minorHAnsi"/>
        </w:rPr>
        <w:t xml:space="preserve">AP </w:t>
      </w:r>
      <w:r w:rsidR="00786A02" w:rsidRPr="00094157">
        <w:rPr>
          <w:rFonts w:cstheme="minorHAnsi"/>
        </w:rPr>
        <w:t xml:space="preserve">No. </w:t>
      </w:r>
      <w:r w:rsidR="000577FA" w:rsidRPr="00094157">
        <w:rPr>
          <w:rFonts w:cstheme="minorHAnsi"/>
        </w:rPr>
        <w:t xml:space="preserve">102 has created uncertainty. </w:t>
      </w:r>
      <w:r w:rsidR="00786A02" w:rsidRPr="00094157">
        <w:rPr>
          <w:rFonts w:cstheme="minorHAnsi"/>
        </w:rPr>
        <w:t>Oden stated that</w:t>
      </w:r>
      <w:r w:rsidR="000577FA" w:rsidRPr="00094157">
        <w:rPr>
          <w:rFonts w:cstheme="minorHAnsi"/>
        </w:rPr>
        <w:t xml:space="preserve"> NAIC staff confirmed</w:t>
      </w:r>
      <w:r w:rsidR="002D77E7" w:rsidRPr="00094157">
        <w:rPr>
          <w:rFonts w:cstheme="minorHAnsi"/>
        </w:rPr>
        <w:t xml:space="preserve">, </w:t>
      </w:r>
      <w:r w:rsidR="000577FA" w:rsidRPr="00094157">
        <w:rPr>
          <w:rFonts w:cstheme="minorHAnsi"/>
        </w:rPr>
        <w:t xml:space="preserve">based on paragraph </w:t>
      </w:r>
      <w:r w:rsidR="002D77E7" w:rsidRPr="00094157">
        <w:rPr>
          <w:rFonts w:cstheme="minorHAnsi"/>
        </w:rPr>
        <w:t>three</w:t>
      </w:r>
      <w:r w:rsidR="000577FA" w:rsidRPr="00094157">
        <w:rPr>
          <w:rFonts w:cstheme="minorHAnsi"/>
        </w:rPr>
        <w:t xml:space="preserve"> of S</w:t>
      </w:r>
      <w:r w:rsidR="002D77E7" w:rsidRPr="00094157">
        <w:rPr>
          <w:rFonts w:cstheme="minorHAnsi"/>
        </w:rPr>
        <w:t>S</w:t>
      </w:r>
      <w:r w:rsidR="000577FA" w:rsidRPr="00094157">
        <w:rPr>
          <w:rFonts w:cstheme="minorHAnsi"/>
        </w:rPr>
        <w:t xml:space="preserve">AP </w:t>
      </w:r>
      <w:r w:rsidR="002D77E7" w:rsidRPr="00094157">
        <w:rPr>
          <w:rFonts w:cstheme="minorHAnsi"/>
        </w:rPr>
        <w:t xml:space="preserve">No. </w:t>
      </w:r>
      <w:r w:rsidR="00427B77" w:rsidRPr="00094157">
        <w:rPr>
          <w:rFonts w:cstheme="minorHAnsi"/>
        </w:rPr>
        <w:t>100,</w:t>
      </w:r>
      <w:r w:rsidR="002D77E7" w:rsidRPr="00094157">
        <w:rPr>
          <w:rFonts w:cstheme="minorHAnsi"/>
        </w:rPr>
        <w:t xml:space="preserve"> </w:t>
      </w:r>
      <w:r w:rsidR="000577FA" w:rsidRPr="00094157">
        <w:rPr>
          <w:rFonts w:cstheme="minorHAnsi"/>
        </w:rPr>
        <w:t xml:space="preserve">that the NAV practical expedient is an acceptable method for reporting retirement plan assets. </w:t>
      </w:r>
      <w:r w:rsidR="002D77E7" w:rsidRPr="00094157">
        <w:rPr>
          <w:rFonts w:cstheme="minorHAnsi"/>
        </w:rPr>
        <w:t>He stated that NAIC s</w:t>
      </w:r>
      <w:r w:rsidR="000577FA" w:rsidRPr="00094157">
        <w:rPr>
          <w:rFonts w:cstheme="minorHAnsi"/>
        </w:rPr>
        <w:t>taff also determined that S</w:t>
      </w:r>
      <w:r w:rsidR="002D77E7" w:rsidRPr="00094157">
        <w:rPr>
          <w:rFonts w:cstheme="minorHAnsi"/>
        </w:rPr>
        <w:t>S</w:t>
      </w:r>
      <w:r w:rsidR="000577FA" w:rsidRPr="00094157">
        <w:rPr>
          <w:rFonts w:cstheme="minorHAnsi"/>
        </w:rPr>
        <w:t xml:space="preserve">AP </w:t>
      </w:r>
      <w:r w:rsidR="002D77E7" w:rsidRPr="00094157">
        <w:rPr>
          <w:rFonts w:cstheme="minorHAnsi"/>
        </w:rPr>
        <w:t xml:space="preserve">No. </w:t>
      </w:r>
      <w:r w:rsidR="000577FA" w:rsidRPr="00094157">
        <w:rPr>
          <w:rFonts w:cstheme="minorHAnsi"/>
        </w:rPr>
        <w:t>92 and S</w:t>
      </w:r>
      <w:r w:rsidR="002D77E7" w:rsidRPr="00094157">
        <w:rPr>
          <w:rFonts w:cstheme="minorHAnsi"/>
        </w:rPr>
        <w:t>S</w:t>
      </w:r>
      <w:r w:rsidR="000577FA" w:rsidRPr="00094157">
        <w:rPr>
          <w:rFonts w:cstheme="minorHAnsi"/>
        </w:rPr>
        <w:t xml:space="preserve">AP </w:t>
      </w:r>
      <w:r w:rsidR="002D77E7" w:rsidRPr="00094157">
        <w:rPr>
          <w:rFonts w:cstheme="minorHAnsi"/>
        </w:rPr>
        <w:t xml:space="preserve">No. </w:t>
      </w:r>
      <w:r w:rsidR="000577FA" w:rsidRPr="00094157">
        <w:rPr>
          <w:rFonts w:cstheme="minorHAnsi"/>
        </w:rPr>
        <w:t xml:space="preserve">102 would benefit from explicit clarification stating that NAV is an acceptable valuation method and that the corresponding NAV disclosures should be utilized. </w:t>
      </w:r>
      <w:r w:rsidR="000566C6" w:rsidRPr="00094157">
        <w:rPr>
          <w:rFonts w:cstheme="minorHAnsi"/>
        </w:rPr>
        <w:t>U</w:t>
      </w:r>
      <w:r w:rsidR="000577FA" w:rsidRPr="00094157">
        <w:rPr>
          <w:rFonts w:cstheme="minorHAnsi"/>
        </w:rPr>
        <w:t>nder U.S. GAAP, the NAV practical expedient is permitted for plan assets held in both defined benefit and defined contribution plans, indicating no divergence in approach. Therefore, NAIC staff recommend exposing revisions to S</w:t>
      </w:r>
      <w:r w:rsidR="009E52CE" w:rsidRPr="00094157">
        <w:rPr>
          <w:rFonts w:cstheme="minorHAnsi"/>
        </w:rPr>
        <w:t>S</w:t>
      </w:r>
      <w:r w:rsidR="000577FA" w:rsidRPr="00094157">
        <w:rPr>
          <w:rFonts w:cstheme="minorHAnsi"/>
        </w:rPr>
        <w:t xml:space="preserve">AP </w:t>
      </w:r>
      <w:r w:rsidR="009E52CE" w:rsidRPr="00094157">
        <w:rPr>
          <w:rFonts w:cstheme="minorHAnsi"/>
        </w:rPr>
        <w:t xml:space="preserve">No. </w:t>
      </w:r>
      <w:r w:rsidR="000577FA" w:rsidRPr="00094157">
        <w:rPr>
          <w:rFonts w:cstheme="minorHAnsi"/>
        </w:rPr>
        <w:t>92 and S</w:t>
      </w:r>
      <w:r w:rsidR="009E52CE" w:rsidRPr="00094157">
        <w:rPr>
          <w:rFonts w:cstheme="minorHAnsi"/>
        </w:rPr>
        <w:t>S</w:t>
      </w:r>
      <w:r w:rsidR="000577FA" w:rsidRPr="00094157">
        <w:rPr>
          <w:rFonts w:cstheme="minorHAnsi"/>
        </w:rPr>
        <w:t xml:space="preserve">AP </w:t>
      </w:r>
      <w:r w:rsidR="009E52CE" w:rsidRPr="00094157">
        <w:rPr>
          <w:rFonts w:cstheme="minorHAnsi"/>
        </w:rPr>
        <w:t xml:space="preserve">No. </w:t>
      </w:r>
      <w:r w:rsidR="000577FA" w:rsidRPr="00094157">
        <w:rPr>
          <w:rFonts w:cstheme="minorHAnsi"/>
        </w:rPr>
        <w:t>102 to affirm that NAV is an appropriate valuation method for retirement plan assets and that NAV disclosures should be reported accordingly.</w:t>
      </w:r>
    </w:p>
    <w:p w14:paraId="2BBCCCB2" w14:textId="77777777" w:rsidR="0097481D" w:rsidRPr="00094157" w:rsidRDefault="0097481D" w:rsidP="008F435C">
      <w:pPr>
        <w:spacing w:after="0" w:line="240" w:lineRule="auto"/>
        <w:contextualSpacing/>
        <w:jc w:val="both"/>
        <w:rPr>
          <w:u w:val="single"/>
        </w:rPr>
      </w:pPr>
    </w:p>
    <w:p w14:paraId="1240EA64" w14:textId="47CA5E39" w:rsidR="004D4556" w:rsidRPr="00094157" w:rsidRDefault="005C48E9" w:rsidP="00094157">
      <w:pPr>
        <w:pStyle w:val="ListParagraph"/>
        <w:keepNext/>
        <w:keepLines/>
        <w:widowControl w:val="0"/>
        <w:numPr>
          <w:ilvl w:val="0"/>
          <w:numId w:val="1"/>
        </w:numPr>
        <w:spacing w:after="0" w:line="240" w:lineRule="auto"/>
        <w:jc w:val="both"/>
        <w:rPr>
          <w:rFonts w:cstheme="minorHAnsi"/>
          <w:u w:val="single"/>
        </w:rPr>
      </w:pPr>
      <w:r w:rsidRPr="00094157">
        <w:rPr>
          <w:rFonts w:cstheme="minorHAnsi"/>
          <w:u w:val="single"/>
        </w:rPr>
        <w:t xml:space="preserve">Exposed an </w:t>
      </w:r>
      <w:r w:rsidR="00954BB2" w:rsidRPr="00094157">
        <w:rPr>
          <w:rFonts w:cstheme="minorHAnsi"/>
          <w:u w:val="single"/>
        </w:rPr>
        <w:t>Item on the Active Maintenance Agenda</w:t>
      </w:r>
      <w:r w:rsidR="00232CA8" w:rsidRPr="00094157">
        <w:rPr>
          <w:rFonts w:cstheme="minorHAnsi"/>
          <w:u w:val="single"/>
        </w:rPr>
        <w:t xml:space="preserve"> </w:t>
      </w:r>
    </w:p>
    <w:p w14:paraId="450FCED5" w14:textId="77777777" w:rsidR="00573299" w:rsidRPr="00094157" w:rsidRDefault="00573299" w:rsidP="00094157">
      <w:pPr>
        <w:keepNext/>
        <w:keepLines/>
        <w:spacing w:after="0" w:line="240" w:lineRule="auto"/>
        <w:contextualSpacing/>
        <w:jc w:val="both"/>
        <w:rPr>
          <w:rFonts w:cstheme="minorHAnsi"/>
        </w:rPr>
      </w:pPr>
    </w:p>
    <w:p w14:paraId="19EC03F7" w14:textId="75230C32" w:rsidR="00573299" w:rsidRPr="00094157" w:rsidRDefault="00573299" w:rsidP="00094157">
      <w:pPr>
        <w:keepNext/>
        <w:keepLines/>
        <w:spacing w:after="0" w:line="240" w:lineRule="auto"/>
        <w:ind w:left="360"/>
        <w:contextualSpacing/>
        <w:jc w:val="both"/>
        <w:rPr>
          <w:rFonts w:cstheme="minorHAnsi"/>
        </w:rPr>
      </w:pPr>
      <w:r w:rsidRPr="00094157">
        <w:rPr>
          <w:rFonts w:cstheme="minorHAnsi"/>
        </w:rPr>
        <w:t>A.</w:t>
      </w:r>
      <w:r w:rsidRPr="00094157">
        <w:rPr>
          <w:rFonts w:cstheme="minorHAnsi"/>
        </w:rPr>
        <w:tab/>
      </w:r>
      <w:r w:rsidRPr="00094157">
        <w:rPr>
          <w:rFonts w:cstheme="minorHAnsi"/>
          <w:u w:val="single"/>
        </w:rPr>
        <w:t>Agenda Item 2024-21</w:t>
      </w:r>
    </w:p>
    <w:p w14:paraId="3612538D" w14:textId="77777777" w:rsidR="00573299" w:rsidRPr="00094157" w:rsidRDefault="00573299" w:rsidP="00094157">
      <w:pPr>
        <w:keepNext/>
        <w:keepLines/>
        <w:spacing w:after="0" w:line="240" w:lineRule="auto"/>
        <w:contextualSpacing/>
        <w:jc w:val="both"/>
        <w:rPr>
          <w:rFonts w:cstheme="minorHAnsi"/>
        </w:rPr>
      </w:pPr>
    </w:p>
    <w:p w14:paraId="6EBC8C9F" w14:textId="6511DAB5" w:rsidR="00120542" w:rsidRPr="00094157" w:rsidRDefault="00573299" w:rsidP="00094157">
      <w:pPr>
        <w:keepNext/>
        <w:keepLines/>
        <w:spacing w:after="0" w:line="240" w:lineRule="auto"/>
        <w:contextualSpacing/>
        <w:jc w:val="both"/>
        <w:rPr>
          <w:rFonts w:cstheme="minorHAnsi"/>
        </w:rPr>
      </w:pPr>
      <w:r w:rsidRPr="00094157">
        <w:rPr>
          <w:rFonts w:cstheme="minorHAnsi"/>
        </w:rPr>
        <w:t xml:space="preserve">Bruggeman directed the Working Group to agenda item </w:t>
      </w:r>
      <w:r w:rsidRPr="00094157">
        <w:rPr>
          <w:rFonts w:cstheme="minorHAnsi"/>
          <w:i/>
          <w:iCs/>
        </w:rPr>
        <w:t>202</w:t>
      </w:r>
      <w:r w:rsidR="004A0875" w:rsidRPr="00094157">
        <w:rPr>
          <w:rFonts w:cstheme="minorHAnsi"/>
          <w:i/>
          <w:iCs/>
        </w:rPr>
        <w:t>4</w:t>
      </w:r>
      <w:r w:rsidRPr="00094157">
        <w:rPr>
          <w:rFonts w:cstheme="minorHAnsi"/>
          <w:i/>
          <w:iCs/>
        </w:rPr>
        <w:t xml:space="preserve">-21: </w:t>
      </w:r>
      <w:r w:rsidR="004A0875" w:rsidRPr="00094157">
        <w:rPr>
          <w:rFonts w:cstheme="minorHAnsi"/>
          <w:i/>
          <w:iCs/>
        </w:rPr>
        <w:t>Investment Subsidiaries Classification</w:t>
      </w:r>
      <w:r w:rsidRPr="00094157">
        <w:rPr>
          <w:rFonts w:cstheme="minorHAnsi"/>
          <w:i/>
          <w:iCs/>
        </w:rPr>
        <w:t>.</w:t>
      </w:r>
      <w:r w:rsidRPr="00094157">
        <w:rPr>
          <w:rFonts w:cstheme="minorHAnsi"/>
        </w:rPr>
        <w:t xml:space="preserve"> Oden s</w:t>
      </w:r>
      <w:r w:rsidR="00FE34B5" w:rsidRPr="00094157">
        <w:rPr>
          <w:rFonts w:cstheme="minorHAnsi"/>
        </w:rPr>
        <w:t xml:space="preserve">aid </w:t>
      </w:r>
      <w:r w:rsidR="0026041E" w:rsidRPr="00094157">
        <w:rPr>
          <w:rFonts w:cstheme="minorHAnsi"/>
        </w:rPr>
        <w:t>this agenda item was developed to address ongoing confusion surrounding the classification of investment subsidiaries in Schedule D—Part 6</w:t>
      </w:r>
      <w:r w:rsidR="007F3853" w:rsidRPr="00094157">
        <w:rPr>
          <w:rFonts w:cstheme="minorHAnsi"/>
        </w:rPr>
        <w:t>,</w:t>
      </w:r>
      <w:r w:rsidR="0026041E" w:rsidRPr="00094157">
        <w:rPr>
          <w:rFonts w:cstheme="minorHAnsi"/>
        </w:rPr>
        <w:t xml:space="preserve"> Section 1 (D</w:t>
      </w:r>
      <w:r w:rsidR="00C310E2" w:rsidRPr="00094157">
        <w:rPr>
          <w:rFonts w:cstheme="minorHAnsi"/>
        </w:rPr>
        <w:t>-</w:t>
      </w:r>
      <w:r w:rsidR="0026041E" w:rsidRPr="00094157">
        <w:rPr>
          <w:rFonts w:cstheme="minorHAnsi"/>
        </w:rPr>
        <w:t>6</w:t>
      </w:r>
      <w:r w:rsidR="00C310E2" w:rsidRPr="00094157">
        <w:rPr>
          <w:rFonts w:cstheme="minorHAnsi"/>
        </w:rPr>
        <w:t>-</w:t>
      </w:r>
      <w:r w:rsidR="0026041E" w:rsidRPr="00094157">
        <w:rPr>
          <w:rFonts w:cstheme="minorHAnsi"/>
        </w:rPr>
        <w:t>1</w:t>
      </w:r>
      <w:r w:rsidR="00A1792D" w:rsidRPr="00094157">
        <w:rPr>
          <w:rFonts w:cstheme="minorHAnsi"/>
        </w:rPr>
        <w:t>),</w:t>
      </w:r>
      <w:r w:rsidR="0026041E" w:rsidRPr="00094157">
        <w:rPr>
          <w:rFonts w:cstheme="minorHAnsi"/>
        </w:rPr>
        <w:t xml:space="preserve"> and the </w:t>
      </w:r>
      <w:r w:rsidR="00E23624" w:rsidRPr="00094157">
        <w:rPr>
          <w:rFonts w:cstheme="minorHAnsi"/>
        </w:rPr>
        <w:t>l</w:t>
      </w:r>
      <w:r w:rsidR="0026041E" w:rsidRPr="00094157">
        <w:rPr>
          <w:rFonts w:cstheme="minorHAnsi"/>
        </w:rPr>
        <w:t xml:space="preserve">ife </w:t>
      </w:r>
      <w:r w:rsidR="00E23624" w:rsidRPr="00094157">
        <w:rPr>
          <w:rFonts w:cstheme="minorHAnsi"/>
        </w:rPr>
        <w:t>risk-based capital (</w:t>
      </w:r>
      <w:r w:rsidR="0026041E" w:rsidRPr="00094157">
        <w:rPr>
          <w:rFonts w:cstheme="minorHAnsi"/>
        </w:rPr>
        <w:t>RBC</w:t>
      </w:r>
      <w:r w:rsidR="00E23624" w:rsidRPr="00094157">
        <w:rPr>
          <w:rFonts w:cstheme="minorHAnsi"/>
        </w:rPr>
        <w:t>)</w:t>
      </w:r>
      <w:r w:rsidR="0026041E" w:rsidRPr="00094157">
        <w:rPr>
          <w:rFonts w:cstheme="minorHAnsi"/>
        </w:rPr>
        <w:t xml:space="preserve"> formula on pages LR42 through LR44. </w:t>
      </w:r>
      <w:r w:rsidR="00E23624" w:rsidRPr="00094157">
        <w:rPr>
          <w:rFonts w:cstheme="minorHAnsi"/>
        </w:rPr>
        <w:t>T</w:t>
      </w:r>
      <w:r w:rsidR="007F3853" w:rsidRPr="00094157">
        <w:rPr>
          <w:rFonts w:cstheme="minorHAnsi"/>
        </w:rPr>
        <w:t>h</w:t>
      </w:r>
      <w:r w:rsidR="0026041E" w:rsidRPr="00094157">
        <w:rPr>
          <w:rFonts w:cstheme="minorHAnsi"/>
        </w:rPr>
        <w:t>e concept of an investment subsidiary</w:t>
      </w:r>
      <w:r w:rsidR="007F3853" w:rsidRPr="00094157">
        <w:rPr>
          <w:rFonts w:cstheme="minorHAnsi"/>
        </w:rPr>
        <w:t xml:space="preserve">, </w:t>
      </w:r>
      <w:r w:rsidR="0026041E" w:rsidRPr="00094157">
        <w:rPr>
          <w:rFonts w:cstheme="minorHAnsi"/>
        </w:rPr>
        <w:t>an entity that holds assets solely for the benefit of the reporting entity</w:t>
      </w:r>
      <w:r w:rsidR="007F3853" w:rsidRPr="00094157">
        <w:rPr>
          <w:rFonts w:cstheme="minorHAnsi"/>
        </w:rPr>
        <w:t xml:space="preserve">, </w:t>
      </w:r>
      <w:r w:rsidR="0026041E" w:rsidRPr="00094157">
        <w:rPr>
          <w:rFonts w:cstheme="minorHAnsi"/>
        </w:rPr>
        <w:t xml:space="preserve">was originally introduced in </w:t>
      </w:r>
      <w:r w:rsidR="0026041E" w:rsidRPr="00094157">
        <w:rPr>
          <w:rFonts w:cstheme="minorHAnsi"/>
          <w:i/>
          <w:iCs/>
        </w:rPr>
        <w:t>S</w:t>
      </w:r>
      <w:r w:rsidR="00507BF2" w:rsidRPr="00094157">
        <w:rPr>
          <w:rFonts w:cstheme="minorHAnsi"/>
          <w:i/>
          <w:iCs/>
        </w:rPr>
        <w:t>S</w:t>
      </w:r>
      <w:r w:rsidR="0026041E" w:rsidRPr="00094157">
        <w:rPr>
          <w:rFonts w:cstheme="minorHAnsi"/>
          <w:i/>
          <w:iCs/>
        </w:rPr>
        <w:t>AP No. 46</w:t>
      </w:r>
      <w:r w:rsidR="00043B1C" w:rsidRPr="00094157">
        <w:rPr>
          <w:rFonts w:cstheme="minorHAnsi"/>
          <w:i/>
          <w:iCs/>
        </w:rPr>
        <w:t>—Investments in Subsidiary, Controlled, and Affiliated Entities</w:t>
      </w:r>
      <w:r w:rsidR="0026041E" w:rsidRPr="00094157">
        <w:rPr>
          <w:rFonts w:cstheme="minorHAnsi"/>
        </w:rPr>
        <w:t xml:space="preserve">, which required equity method valuation adjusted for statutory principles. However, this concept was eliminated in 2005 with the adoption of </w:t>
      </w:r>
      <w:r w:rsidR="00F6701A" w:rsidRPr="00094157">
        <w:rPr>
          <w:rFonts w:cstheme="minorHAnsi"/>
          <w:i/>
          <w:iCs/>
        </w:rPr>
        <w:t>S</w:t>
      </w:r>
      <w:r w:rsidR="0026041E" w:rsidRPr="00094157">
        <w:rPr>
          <w:rFonts w:cstheme="minorHAnsi"/>
          <w:i/>
          <w:iCs/>
        </w:rPr>
        <w:t>SAP No. 88</w:t>
      </w:r>
      <w:r w:rsidR="00F6701A" w:rsidRPr="00094157">
        <w:rPr>
          <w:rFonts w:cstheme="minorHAnsi"/>
          <w:i/>
          <w:iCs/>
        </w:rPr>
        <w:t>—Investments in Subsidiary, Controlled and Affiliated Entities</w:t>
      </w:r>
      <w:r w:rsidR="0026041E" w:rsidRPr="00094157">
        <w:rPr>
          <w:rFonts w:cstheme="minorHAnsi"/>
        </w:rPr>
        <w:t xml:space="preserve"> and was not reincorporated when S</w:t>
      </w:r>
      <w:r w:rsidR="00F6701A" w:rsidRPr="00094157">
        <w:rPr>
          <w:rFonts w:cstheme="minorHAnsi"/>
        </w:rPr>
        <w:t>S</w:t>
      </w:r>
      <w:r w:rsidR="0026041E" w:rsidRPr="00094157">
        <w:rPr>
          <w:rFonts w:cstheme="minorHAnsi"/>
        </w:rPr>
        <w:t xml:space="preserve">AP No. 88 was replaced by </w:t>
      </w:r>
      <w:r w:rsidR="0026041E" w:rsidRPr="00094157">
        <w:rPr>
          <w:rFonts w:cstheme="minorHAnsi"/>
          <w:i/>
          <w:iCs/>
        </w:rPr>
        <w:t>S</w:t>
      </w:r>
      <w:r w:rsidR="00453FC2" w:rsidRPr="00094157">
        <w:rPr>
          <w:rFonts w:cstheme="minorHAnsi"/>
          <w:i/>
          <w:iCs/>
        </w:rPr>
        <w:t>S</w:t>
      </w:r>
      <w:r w:rsidR="0026041E" w:rsidRPr="00094157">
        <w:rPr>
          <w:rFonts w:cstheme="minorHAnsi"/>
          <w:i/>
          <w:iCs/>
        </w:rPr>
        <w:t>AP No. 97</w:t>
      </w:r>
      <w:r w:rsidR="00772F47" w:rsidRPr="00094157">
        <w:rPr>
          <w:rFonts w:cstheme="minorHAnsi"/>
          <w:i/>
          <w:iCs/>
        </w:rPr>
        <w:t>—Investments in Subsidiary, Controlled and Affiliated Entities</w:t>
      </w:r>
      <w:r w:rsidR="0026041E" w:rsidRPr="00094157">
        <w:rPr>
          <w:rFonts w:cstheme="minorHAnsi"/>
        </w:rPr>
        <w:t xml:space="preserve"> in 2007. </w:t>
      </w:r>
    </w:p>
    <w:p w14:paraId="054DD66C" w14:textId="77777777" w:rsidR="00120542" w:rsidRPr="00094157" w:rsidRDefault="00120542" w:rsidP="008F435C">
      <w:pPr>
        <w:spacing w:after="0" w:line="240" w:lineRule="auto"/>
        <w:contextualSpacing/>
        <w:jc w:val="both"/>
        <w:rPr>
          <w:rFonts w:cstheme="minorHAnsi"/>
        </w:rPr>
      </w:pPr>
    </w:p>
    <w:p w14:paraId="5508624E" w14:textId="60D312E0" w:rsidR="007F2F7E" w:rsidRPr="00094157" w:rsidRDefault="00120542" w:rsidP="008F435C">
      <w:pPr>
        <w:spacing w:after="0" w:line="240" w:lineRule="auto"/>
        <w:contextualSpacing/>
        <w:jc w:val="both"/>
        <w:rPr>
          <w:rFonts w:cstheme="minorHAnsi"/>
        </w:rPr>
      </w:pPr>
      <w:r w:rsidRPr="00094157">
        <w:rPr>
          <w:rFonts w:cstheme="minorHAnsi"/>
        </w:rPr>
        <w:t>D</w:t>
      </w:r>
      <w:r w:rsidR="0026041E" w:rsidRPr="00094157">
        <w:rPr>
          <w:rFonts w:cstheme="minorHAnsi"/>
        </w:rPr>
        <w:t xml:space="preserve">espite its removal from </w:t>
      </w:r>
      <w:r w:rsidR="00402E58">
        <w:rPr>
          <w:rFonts w:cstheme="minorHAnsi"/>
        </w:rPr>
        <w:t>statutory accounting principles</w:t>
      </w:r>
      <w:r w:rsidR="0026041E" w:rsidRPr="00094157">
        <w:rPr>
          <w:rFonts w:cstheme="minorHAnsi"/>
        </w:rPr>
        <w:t xml:space="preserve">, references to investment subsidiaries have remained in the </w:t>
      </w:r>
      <w:r w:rsidR="008C2FF2">
        <w:rPr>
          <w:rFonts w:cstheme="minorHAnsi"/>
        </w:rPr>
        <w:t>a</w:t>
      </w:r>
      <w:r w:rsidR="0026041E" w:rsidRPr="008C2FF2">
        <w:rPr>
          <w:rFonts w:cstheme="minorHAnsi"/>
        </w:rPr>
        <w:t xml:space="preserve">nnual </w:t>
      </w:r>
      <w:r w:rsidR="008C2FF2">
        <w:rPr>
          <w:rFonts w:cstheme="minorHAnsi"/>
        </w:rPr>
        <w:t>s</w:t>
      </w:r>
      <w:r w:rsidR="0026041E" w:rsidRPr="008C2FF2">
        <w:rPr>
          <w:rFonts w:cstheme="minorHAnsi"/>
        </w:rPr>
        <w:t xml:space="preserve">tatement </w:t>
      </w:r>
      <w:r w:rsidR="008C2FF2">
        <w:rPr>
          <w:rFonts w:cstheme="minorHAnsi"/>
        </w:rPr>
        <w:t>i</w:t>
      </w:r>
      <w:r w:rsidR="0026041E" w:rsidRPr="008C2FF2">
        <w:rPr>
          <w:rFonts w:cstheme="minorHAnsi"/>
        </w:rPr>
        <w:t>nstructions</w:t>
      </w:r>
      <w:r w:rsidR="0026041E" w:rsidRPr="00094157">
        <w:rPr>
          <w:rFonts w:cstheme="minorHAnsi"/>
        </w:rPr>
        <w:t xml:space="preserve"> and RBC guidance. NAIC staff recommend exposing revisions to remove the investment subsidiary concept from Schedule D</w:t>
      </w:r>
      <w:r w:rsidR="00580452" w:rsidRPr="00094157">
        <w:rPr>
          <w:rFonts w:cstheme="minorHAnsi"/>
        </w:rPr>
        <w:t>-</w:t>
      </w:r>
      <w:r w:rsidR="0026041E" w:rsidRPr="00094157">
        <w:rPr>
          <w:rFonts w:cstheme="minorHAnsi"/>
        </w:rPr>
        <w:t>6</w:t>
      </w:r>
      <w:r w:rsidR="00580452" w:rsidRPr="00094157">
        <w:rPr>
          <w:rFonts w:cstheme="minorHAnsi"/>
        </w:rPr>
        <w:t>-</w:t>
      </w:r>
      <w:r w:rsidR="0026041E" w:rsidRPr="00094157">
        <w:rPr>
          <w:rFonts w:cstheme="minorHAnsi"/>
        </w:rPr>
        <w:t xml:space="preserve">1 and the </w:t>
      </w:r>
      <w:r w:rsidR="008C2FF2">
        <w:rPr>
          <w:rFonts w:cstheme="minorHAnsi"/>
        </w:rPr>
        <w:t>a</w:t>
      </w:r>
      <w:r w:rsidR="0026041E" w:rsidRPr="008C2FF2">
        <w:rPr>
          <w:rFonts w:cstheme="minorHAnsi"/>
        </w:rPr>
        <w:t xml:space="preserve">nnual </w:t>
      </w:r>
      <w:r w:rsidR="008C2FF2">
        <w:rPr>
          <w:rFonts w:cstheme="minorHAnsi"/>
        </w:rPr>
        <w:t>s</w:t>
      </w:r>
      <w:r w:rsidR="0026041E" w:rsidRPr="008C2FF2">
        <w:rPr>
          <w:rFonts w:cstheme="minorHAnsi"/>
        </w:rPr>
        <w:t xml:space="preserve">tatement </w:t>
      </w:r>
      <w:r w:rsidR="008C2FF2">
        <w:rPr>
          <w:rFonts w:cstheme="minorHAnsi"/>
        </w:rPr>
        <w:t>i</w:t>
      </w:r>
      <w:r w:rsidR="0026041E" w:rsidRPr="008C2FF2">
        <w:rPr>
          <w:rFonts w:cstheme="minorHAnsi"/>
        </w:rPr>
        <w:t>nstructions</w:t>
      </w:r>
      <w:r w:rsidR="0026041E" w:rsidRPr="00094157">
        <w:rPr>
          <w:rFonts w:cstheme="minorHAnsi"/>
        </w:rPr>
        <w:t>, effective Dec</w:t>
      </w:r>
      <w:r w:rsidRPr="00094157">
        <w:rPr>
          <w:rFonts w:cstheme="minorHAnsi"/>
        </w:rPr>
        <w:t>.</w:t>
      </w:r>
      <w:r w:rsidR="0026041E" w:rsidRPr="00094157">
        <w:rPr>
          <w:rFonts w:cstheme="minorHAnsi"/>
        </w:rPr>
        <w:t xml:space="preserve"> 31, 2026, to bring these materials into alignment with S</w:t>
      </w:r>
      <w:r w:rsidR="00772F47" w:rsidRPr="00094157">
        <w:rPr>
          <w:rFonts w:cstheme="minorHAnsi"/>
        </w:rPr>
        <w:t>S</w:t>
      </w:r>
      <w:r w:rsidR="0026041E" w:rsidRPr="00094157">
        <w:rPr>
          <w:rFonts w:cstheme="minorHAnsi"/>
        </w:rPr>
        <w:t xml:space="preserve">AP No. 97. </w:t>
      </w:r>
      <w:r w:rsidR="00772F47" w:rsidRPr="00094157">
        <w:rPr>
          <w:rFonts w:cstheme="minorHAnsi"/>
        </w:rPr>
        <w:t>NAIC s</w:t>
      </w:r>
      <w:r w:rsidR="0026041E" w:rsidRPr="00094157">
        <w:rPr>
          <w:rFonts w:cstheme="minorHAnsi"/>
        </w:rPr>
        <w:t xml:space="preserve">taff also </w:t>
      </w:r>
      <w:r w:rsidR="00937C99" w:rsidRPr="00094157">
        <w:rPr>
          <w:rFonts w:cstheme="minorHAnsi"/>
        </w:rPr>
        <w:t>recommend</w:t>
      </w:r>
      <w:r w:rsidR="0026041E" w:rsidRPr="00094157">
        <w:rPr>
          <w:rFonts w:cstheme="minorHAnsi"/>
        </w:rPr>
        <w:t xml:space="preserve"> that the Working Group direct NAIC staff to sponsor a corresponding Blanks proposal and, if adopted, refer the item to the Life Risk-Based Capital (E) Working Group to eliminate related RBC instructions. </w:t>
      </w:r>
      <w:r w:rsidR="00E77C70" w:rsidRPr="00094157">
        <w:rPr>
          <w:rFonts w:cstheme="minorHAnsi"/>
        </w:rPr>
        <w:t xml:space="preserve">He </w:t>
      </w:r>
      <w:r w:rsidR="00EA3FA8" w:rsidRPr="00094157">
        <w:rPr>
          <w:rFonts w:cstheme="minorHAnsi"/>
        </w:rPr>
        <w:t>said</w:t>
      </w:r>
      <w:r w:rsidR="00E77C70" w:rsidRPr="00094157">
        <w:rPr>
          <w:rFonts w:cstheme="minorHAnsi"/>
        </w:rPr>
        <w:t xml:space="preserve"> </w:t>
      </w:r>
      <w:r w:rsidR="0026041E" w:rsidRPr="00094157">
        <w:rPr>
          <w:rFonts w:cstheme="minorHAnsi"/>
        </w:rPr>
        <w:t>these revisions do not prohibit insurers from owning investment subsidiaries, as such structures are authorized under</w:t>
      </w:r>
      <w:r w:rsidR="00EA3FA8" w:rsidRPr="00094157">
        <w:rPr>
          <w:rFonts w:cstheme="minorHAnsi"/>
        </w:rPr>
        <w:t xml:space="preserve"> the</w:t>
      </w:r>
      <w:r w:rsidR="0026041E" w:rsidRPr="00094157">
        <w:rPr>
          <w:rFonts w:cstheme="minorHAnsi"/>
        </w:rPr>
        <w:t xml:space="preserve"> </w:t>
      </w:r>
      <w:r w:rsidR="009A5335" w:rsidRPr="00094157">
        <w:rPr>
          <w:rFonts w:cstheme="minorHAnsi"/>
          <w:i/>
          <w:iCs/>
        </w:rPr>
        <w:t xml:space="preserve">Investments of Insurers Model </w:t>
      </w:r>
      <w:r w:rsidR="00937C99" w:rsidRPr="00094157">
        <w:rPr>
          <w:rFonts w:cstheme="minorHAnsi"/>
          <w:i/>
          <w:iCs/>
        </w:rPr>
        <w:t>Act</w:t>
      </w:r>
      <w:r w:rsidR="002715D6" w:rsidRPr="00094157">
        <w:rPr>
          <w:rFonts w:cstheme="minorHAnsi"/>
        </w:rPr>
        <w:t xml:space="preserve"> (#280)</w:t>
      </w:r>
      <w:r w:rsidR="009F4FC4" w:rsidRPr="00094157">
        <w:rPr>
          <w:rFonts w:cstheme="minorHAnsi"/>
        </w:rPr>
        <w:t>. H</w:t>
      </w:r>
      <w:r w:rsidR="00937C99" w:rsidRPr="00094157">
        <w:rPr>
          <w:rFonts w:cstheme="minorHAnsi"/>
        </w:rPr>
        <w:t>owever</w:t>
      </w:r>
      <w:r w:rsidR="0026041E" w:rsidRPr="00094157">
        <w:rPr>
          <w:rFonts w:cstheme="minorHAnsi"/>
        </w:rPr>
        <w:t xml:space="preserve">, Model </w:t>
      </w:r>
      <w:r w:rsidR="00FD1D60" w:rsidRPr="00094157">
        <w:rPr>
          <w:rFonts w:cstheme="minorHAnsi"/>
        </w:rPr>
        <w:t>#</w:t>
      </w:r>
      <w:r w:rsidR="0026041E" w:rsidRPr="00094157">
        <w:rPr>
          <w:rFonts w:cstheme="minorHAnsi"/>
        </w:rPr>
        <w:t xml:space="preserve">280 does not provide accounting or reporting guidance, which falls under the purview of </w:t>
      </w:r>
      <w:r w:rsidR="00E97C0F">
        <w:rPr>
          <w:rFonts w:cstheme="minorHAnsi"/>
        </w:rPr>
        <w:t>statutory accounting principles</w:t>
      </w:r>
      <w:r w:rsidR="00E97C0F" w:rsidRPr="00094157">
        <w:rPr>
          <w:rFonts w:cstheme="minorHAnsi"/>
        </w:rPr>
        <w:t xml:space="preserve"> </w:t>
      </w:r>
      <w:r w:rsidR="0026041E" w:rsidRPr="00094157">
        <w:rPr>
          <w:rFonts w:cstheme="minorHAnsi"/>
        </w:rPr>
        <w:t>and</w:t>
      </w:r>
      <w:r w:rsidR="007F2F7E" w:rsidRPr="00094157">
        <w:rPr>
          <w:rFonts w:cstheme="minorHAnsi"/>
        </w:rPr>
        <w:t xml:space="preserve"> the</w:t>
      </w:r>
      <w:r w:rsidR="0026041E" w:rsidRPr="00094157">
        <w:rPr>
          <w:rFonts w:cstheme="minorHAnsi"/>
        </w:rPr>
        <w:t xml:space="preserve"> </w:t>
      </w:r>
      <w:r w:rsidR="008C2FF2">
        <w:rPr>
          <w:rFonts w:cstheme="minorHAnsi"/>
        </w:rPr>
        <w:t>a</w:t>
      </w:r>
      <w:r w:rsidR="007F2F7E" w:rsidRPr="008C2FF2">
        <w:rPr>
          <w:rFonts w:cstheme="minorHAnsi"/>
        </w:rPr>
        <w:t xml:space="preserve">nnual </w:t>
      </w:r>
      <w:r w:rsidR="008C2FF2">
        <w:rPr>
          <w:rFonts w:cstheme="minorHAnsi"/>
        </w:rPr>
        <w:t>s</w:t>
      </w:r>
      <w:r w:rsidR="007F2F7E" w:rsidRPr="008C2FF2">
        <w:rPr>
          <w:rFonts w:cstheme="minorHAnsi"/>
        </w:rPr>
        <w:t xml:space="preserve">tatement </w:t>
      </w:r>
      <w:r w:rsidR="008C2FF2">
        <w:rPr>
          <w:rFonts w:cstheme="minorHAnsi"/>
        </w:rPr>
        <w:t>i</w:t>
      </w:r>
      <w:r w:rsidR="007F2F7E" w:rsidRPr="008C2FF2">
        <w:rPr>
          <w:rFonts w:cstheme="minorHAnsi"/>
        </w:rPr>
        <w:t>nstructions</w:t>
      </w:r>
      <w:r w:rsidR="0026041E" w:rsidRPr="00094157">
        <w:rPr>
          <w:rFonts w:cstheme="minorHAnsi"/>
        </w:rPr>
        <w:t>.</w:t>
      </w:r>
    </w:p>
    <w:p w14:paraId="29DB9ED9" w14:textId="77777777" w:rsidR="007F2F7E" w:rsidRPr="00094157" w:rsidRDefault="007F2F7E" w:rsidP="008F435C">
      <w:pPr>
        <w:spacing w:after="0" w:line="240" w:lineRule="auto"/>
        <w:contextualSpacing/>
        <w:jc w:val="both"/>
        <w:rPr>
          <w:rFonts w:cstheme="minorHAnsi"/>
        </w:rPr>
      </w:pPr>
    </w:p>
    <w:p w14:paraId="7D26ABA3" w14:textId="03CB0038" w:rsidR="00636A94" w:rsidRPr="00094157" w:rsidRDefault="00E77C70" w:rsidP="008F435C">
      <w:pPr>
        <w:spacing w:after="0" w:line="240" w:lineRule="auto"/>
        <w:contextualSpacing/>
        <w:jc w:val="both"/>
        <w:rPr>
          <w:rFonts w:cstheme="minorHAnsi"/>
        </w:rPr>
      </w:pPr>
      <w:r w:rsidRPr="00094157">
        <w:rPr>
          <w:rFonts w:cstheme="minorHAnsi"/>
        </w:rPr>
        <w:t>Oden stated that t</w:t>
      </w:r>
      <w:r w:rsidR="0026041E" w:rsidRPr="00094157">
        <w:rPr>
          <w:rFonts w:cstheme="minorHAnsi"/>
        </w:rPr>
        <w:t>he current issue stems from a disconnect</w:t>
      </w:r>
      <w:r w:rsidR="007F2F7E" w:rsidRPr="00094157">
        <w:rPr>
          <w:rFonts w:cstheme="minorHAnsi"/>
        </w:rPr>
        <w:t xml:space="preserve">. </w:t>
      </w:r>
      <w:r w:rsidRPr="00094157">
        <w:rPr>
          <w:rFonts w:cstheme="minorHAnsi"/>
        </w:rPr>
        <w:t>W</w:t>
      </w:r>
      <w:r w:rsidR="0026041E" w:rsidRPr="00094157">
        <w:rPr>
          <w:rFonts w:cstheme="minorHAnsi"/>
        </w:rPr>
        <w:t xml:space="preserve">hile SAP guidance on investment subsidiaries has been eliminated, the corresponding instructions in </w:t>
      </w:r>
      <w:r w:rsidR="00773E1B" w:rsidRPr="00094157">
        <w:rPr>
          <w:rFonts w:cstheme="minorHAnsi"/>
        </w:rPr>
        <w:t xml:space="preserve">Schedule </w:t>
      </w:r>
      <w:r w:rsidR="0026041E" w:rsidRPr="00094157">
        <w:rPr>
          <w:rFonts w:cstheme="minorHAnsi"/>
        </w:rPr>
        <w:t>D</w:t>
      </w:r>
      <w:r w:rsidR="00580452" w:rsidRPr="00094157">
        <w:rPr>
          <w:rFonts w:cstheme="minorHAnsi"/>
        </w:rPr>
        <w:t>-</w:t>
      </w:r>
      <w:r w:rsidR="0026041E" w:rsidRPr="00094157">
        <w:rPr>
          <w:rFonts w:cstheme="minorHAnsi"/>
        </w:rPr>
        <w:t>6</w:t>
      </w:r>
      <w:r w:rsidR="00580452" w:rsidRPr="00094157">
        <w:rPr>
          <w:rFonts w:cstheme="minorHAnsi"/>
        </w:rPr>
        <w:t>-</w:t>
      </w:r>
      <w:r w:rsidR="0026041E" w:rsidRPr="00094157">
        <w:rPr>
          <w:rFonts w:cstheme="minorHAnsi"/>
        </w:rPr>
        <w:t xml:space="preserve">1 and AVR remain, allowing insurers to report under a framework that circumvents look-through RBC treatment. Because investment subsidiaries are no longer recognized under SAPs, there is no applicable statutory accounting or measurement guidance, nor mechanisms to ensure compliance with </w:t>
      </w:r>
      <w:r w:rsidR="00761F3F" w:rsidRPr="00094157">
        <w:rPr>
          <w:rFonts w:cstheme="minorHAnsi"/>
        </w:rPr>
        <w:t>S</w:t>
      </w:r>
      <w:r w:rsidR="0026041E" w:rsidRPr="00094157">
        <w:rPr>
          <w:rFonts w:cstheme="minorHAnsi"/>
        </w:rPr>
        <w:t>SAP requirements, state investment limitations, or RBC calculations. Additionally, Schedule D</w:t>
      </w:r>
      <w:r w:rsidR="00580452" w:rsidRPr="00094157">
        <w:rPr>
          <w:rFonts w:cstheme="minorHAnsi"/>
        </w:rPr>
        <w:t>-</w:t>
      </w:r>
      <w:r w:rsidR="0026041E" w:rsidRPr="00094157">
        <w:rPr>
          <w:rFonts w:cstheme="minorHAnsi"/>
        </w:rPr>
        <w:t>6</w:t>
      </w:r>
      <w:r w:rsidR="00580452" w:rsidRPr="00094157">
        <w:rPr>
          <w:rFonts w:cstheme="minorHAnsi"/>
        </w:rPr>
        <w:t>-</w:t>
      </w:r>
      <w:r w:rsidR="0026041E" w:rsidRPr="00094157">
        <w:rPr>
          <w:rFonts w:cstheme="minorHAnsi"/>
        </w:rPr>
        <w:t>1 instructions require measurement using “imputed statutory value,” an undefined term that conflicts with S</w:t>
      </w:r>
      <w:r w:rsidR="0076142D" w:rsidRPr="00094157">
        <w:rPr>
          <w:rFonts w:cstheme="minorHAnsi"/>
        </w:rPr>
        <w:t>S</w:t>
      </w:r>
      <w:r w:rsidR="0026041E" w:rsidRPr="00094157">
        <w:rPr>
          <w:rFonts w:cstheme="minorHAnsi"/>
        </w:rPr>
        <w:t xml:space="preserve">AP No. 97, which mandates valuation based on audited U.S. GAAP. </w:t>
      </w:r>
      <w:r w:rsidR="0076142D" w:rsidRPr="00094157">
        <w:rPr>
          <w:rFonts w:cstheme="minorHAnsi"/>
        </w:rPr>
        <w:t xml:space="preserve">He stated that </w:t>
      </w:r>
      <w:r w:rsidR="0026041E" w:rsidRPr="00094157">
        <w:rPr>
          <w:rFonts w:cstheme="minorHAnsi"/>
        </w:rPr>
        <w:t xml:space="preserve">RBC reporting based on imputed statutory value relies solely on company-provided records, raising transparency concerns. </w:t>
      </w:r>
    </w:p>
    <w:p w14:paraId="68A74BD3" w14:textId="77777777" w:rsidR="00636A94" w:rsidRPr="00094157" w:rsidRDefault="00636A94" w:rsidP="008F435C">
      <w:pPr>
        <w:spacing w:after="0" w:line="240" w:lineRule="auto"/>
        <w:contextualSpacing/>
        <w:jc w:val="both"/>
        <w:rPr>
          <w:rFonts w:cstheme="minorHAnsi"/>
        </w:rPr>
      </w:pPr>
    </w:p>
    <w:p w14:paraId="61113389" w14:textId="4E9C4476" w:rsidR="00573299" w:rsidRPr="00094157" w:rsidRDefault="0076142D" w:rsidP="008F435C">
      <w:pPr>
        <w:spacing w:after="0" w:line="240" w:lineRule="auto"/>
        <w:contextualSpacing/>
        <w:jc w:val="both"/>
        <w:rPr>
          <w:rFonts w:cstheme="minorHAnsi"/>
        </w:rPr>
      </w:pPr>
      <w:r w:rsidRPr="00094157">
        <w:rPr>
          <w:rFonts w:cstheme="minorHAnsi"/>
        </w:rPr>
        <w:t>Oden stated that t</w:t>
      </w:r>
      <w:r w:rsidR="0026041E" w:rsidRPr="00094157">
        <w:rPr>
          <w:rFonts w:cstheme="minorHAnsi"/>
        </w:rPr>
        <w:t>his proposal seeks to align</w:t>
      </w:r>
      <w:r w:rsidR="008C2FF2">
        <w:rPr>
          <w:rFonts w:cstheme="minorHAnsi"/>
        </w:rPr>
        <w:t xml:space="preserve"> the</w:t>
      </w:r>
      <w:r w:rsidR="0026041E" w:rsidRPr="00094157">
        <w:rPr>
          <w:rFonts w:cstheme="minorHAnsi"/>
        </w:rPr>
        <w:t xml:space="preserve"> </w:t>
      </w:r>
      <w:r w:rsidR="008C2FF2">
        <w:rPr>
          <w:rFonts w:cstheme="minorHAnsi"/>
        </w:rPr>
        <w:t>a</w:t>
      </w:r>
      <w:r w:rsidR="0026041E" w:rsidRPr="008C2FF2">
        <w:rPr>
          <w:rFonts w:cstheme="minorHAnsi"/>
        </w:rPr>
        <w:t xml:space="preserve">nnual </w:t>
      </w:r>
      <w:r w:rsidR="008C2FF2">
        <w:rPr>
          <w:rFonts w:cstheme="minorHAnsi"/>
        </w:rPr>
        <w:t>s</w:t>
      </w:r>
      <w:r w:rsidR="0026041E" w:rsidRPr="008C2FF2">
        <w:rPr>
          <w:rFonts w:cstheme="minorHAnsi"/>
        </w:rPr>
        <w:t xml:space="preserve">tatement </w:t>
      </w:r>
      <w:r w:rsidR="008C2FF2">
        <w:rPr>
          <w:rFonts w:cstheme="minorHAnsi"/>
        </w:rPr>
        <w:t>i</w:t>
      </w:r>
      <w:r w:rsidR="00636A94" w:rsidRPr="008C2FF2">
        <w:rPr>
          <w:rFonts w:cstheme="minorHAnsi"/>
        </w:rPr>
        <w:t>nstructions</w:t>
      </w:r>
      <w:r w:rsidR="00636A94" w:rsidRPr="00094157">
        <w:rPr>
          <w:rFonts w:cstheme="minorHAnsi"/>
        </w:rPr>
        <w:t xml:space="preserve"> </w:t>
      </w:r>
      <w:r w:rsidR="0026041E" w:rsidRPr="00094157">
        <w:rPr>
          <w:rFonts w:cstheme="minorHAnsi"/>
        </w:rPr>
        <w:t xml:space="preserve">with existing </w:t>
      </w:r>
      <w:r w:rsidR="00761F3F" w:rsidRPr="00094157">
        <w:rPr>
          <w:rFonts w:cstheme="minorHAnsi"/>
        </w:rPr>
        <w:t>S</w:t>
      </w:r>
      <w:r w:rsidR="0026041E" w:rsidRPr="00094157">
        <w:rPr>
          <w:rFonts w:cstheme="minorHAnsi"/>
        </w:rPr>
        <w:t xml:space="preserve">SAP guidance, requiring entities previously reported as investment subsidiaries to be evaluated under </w:t>
      </w:r>
      <w:r w:rsidR="00EF7991" w:rsidRPr="00094157">
        <w:rPr>
          <w:rFonts w:cstheme="minorHAnsi"/>
        </w:rPr>
        <w:t>S</w:t>
      </w:r>
      <w:r w:rsidR="0026041E" w:rsidRPr="00094157">
        <w:rPr>
          <w:rFonts w:cstheme="minorHAnsi"/>
        </w:rPr>
        <w:t>SAP No. 97, specifically paragraphs 8b</w:t>
      </w:r>
      <w:r w:rsidR="003B5091" w:rsidRPr="00094157">
        <w:rPr>
          <w:rFonts w:cstheme="minorHAnsi"/>
        </w:rPr>
        <w:t>(</w:t>
      </w:r>
      <w:r w:rsidR="0026041E" w:rsidRPr="00094157">
        <w:rPr>
          <w:rFonts w:cstheme="minorHAnsi"/>
        </w:rPr>
        <w:t>i</w:t>
      </w:r>
      <w:r w:rsidR="003B5091" w:rsidRPr="00094157">
        <w:rPr>
          <w:rFonts w:cstheme="minorHAnsi"/>
        </w:rPr>
        <w:t>)</w:t>
      </w:r>
      <w:r w:rsidR="0026041E" w:rsidRPr="00094157">
        <w:rPr>
          <w:rFonts w:cstheme="minorHAnsi"/>
        </w:rPr>
        <w:t xml:space="preserve"> or 8b</w:t>
      </w:r>
      <w:r w:rsidR="003B5091" w:rsidRPr="00094157">
        <w:rPr>
          <w:rFonts w:cstheme="minorHAnsi"/>
        </w:rPr>
        <w:t>(</w:t>
      </w:r>
      <w:r w:rsidR="0026041E" w:rsidRPr="00094157">
        <w:rPr>
          <w:rFonts w:cstheme="minorHAnsi"/>
        </w:rPr>
        <w:t>ii</w:t>
      </w:r>
      <w:r w:rsidR="003B5091" w:rsidRPr="00094157">
        <w:rPr>
          <w:rFonts w:cstheme="minorHAnsi"/>
        </w:rPr>
        <w:t>),</w:t>
      </w:r>
      <w:r w:rsidR="0026041E" w:rsidRPr="00094157">
        <w:rPr>
          <w:rFonts w:cstheme="minorHAnsi"/>
        </w:rPr>
        <w:t xml:space="preserve"> depending on activity test results. While reintroducing the investment subsidiary concept was considered, concerns about complexity, interpretive risk, and lack of transparency led staff to recommend against it. NAIC staff </w:t>
      </w:r>
      <w:r w:rsidR="003B5091" w:rsidRPr="00094157">
        <w:rPr>
          <w:rFonts w:cstheme="minorHAnsi"/>
        </w:rPr>
        <w:t>are</w:t>
      </w:r>
      <w:r w:rsidR="0026041E" w:rsidRPr="00094157">
        <w:rPr>
          <w:rFonts w:cstheme="minorHAnsi"/>
        </w:rPr>
        <w:t xml:space="preserve"> also requesting industry input on whether other asset types currently reported as investment subsidiaries</w:t>
      </w:r>
      <w:r w:rsidR="00D91F92" w:rsidRPr="00094157">
        <w:rPr>
          <w:rFonts w:cstheme="minorHAnsi"/>
        </w:rPr>
        <w:t xml:space="preserve">, </w:t>
      </w:r>
      <w:r w:rsidR="0026041E" w:rsidRPr="00094157">
        <w:rPr>
          <w:rFonts w:cstheme="minorHAnsi"/>
        </w:rPr>
        <w:t>such as residential mortgage loans held in statutory trusts</w:t>
      </w:r>
      <w:r w:rsidR="00D91F92" w:rsidRPr="00094157">
        <w:rPr>
          <w:rFonts w:cstheme="minorHAnsi"/>
        </w:rPr>
        <w:t xml:space="preserve">, </w:t>
      </w:r>
      <w:r w:rsidR="0026041E" w:rsidRPr="00094157">
        <w:rPr>
          <w:rFonts w:cstheme="minorHAnsi"/>
        </w:rPr>
        <w:t xml:space="preserve">may require separate consideration. </w:t>
      </w:r>
    </w:p>
    <w:p w14:paraId="28F52ADF" w14:textId="77777777" w:rsidR="00573299" w:rsidRPr="00094157" w:rsidRDefault="00573299" w:rsidP="008F435C">
      <w:pPr>
        <w:pStyle w:val="ListParagraph"/>
        <w:widowControl w:val="0"/>
        <w:spacing w:after="0" w:line="240" w:lineRule="auto"/>
        <w:ind w:left="0"/>
        <w:jc w:val="both"/>
        <w:rPr>
          <w:rFonts w:cstheme="minorHAnsi"/>
        </w:rPr>
      </w:pPr>
    </w:p>
    <w:p w14:paraId="7D68AC88" w14:textId="5C8160C9" w:rsidR="0091132C" w:rsidRPr="00094157" w:rsidRDefault="0091132C" w:rsidP="008F435C">
      <w:pPr>
        <w:spacing w:after="0" w:line="240" w:lineRule="auto"/>
        <w:contextualSpacing/>
        <w:jc w:val="both"/>
      </w:pPr>
      <w:r w:rsidRPr="00094157">
        <w:t xml:space="preserve">Walker made a motion, seconded by Malm, to expose </w:t>
      </w:r>
      <w:r w:rsidR="001676D2" w:rsidRPr="00094157">
        <w:t>revisions to eliminate the investment subsidiary concept from the instructions</w:t>
      </w:r>
      <w:r w:rsidRPr="00094157">
        <w:t>. The motion passed unanimously.</w:t>
      </w:r>
    </w:p>
    <w:p w14:paraId="0204D558" w14:textId="77777777" w:rsidR="00A55CD8" w:rsidRPr="00094157" w:rsidRDefault="00A55CD8" w:rsidP="008F435C">
      <w:pPr>
        <w:pStyle w:val="ListParagraph"/>
        <w:widowControl w:val="0"/>
        <w:spacing w:after="0" w:line="240" w:lineRule="auto"/>
        <w:jc w:val="both"/>
        <w:rPr>
          <w:rFonts w:cstheme="minorHAnsi"/>
          <w:u w:val="single"/>
        </w:rPr>
      </w:pPr>
    </w:p>
    <w:p w14:paraId="38F87117" w14:textId="25E1660C" w:rsidR="00C130FD" w:rsidRPr="00094157" w:rsidRDefault="005F7E66" w:rsidP="008F435C">
      <w:pPr>
        <w:pStyle w:val="ListParagraph"/>
        <w:widowControl w:val="0"/>
        <w:numPr>
          <w:ilvl w:val="0"/>
          <w:numId w:val="1"/>
        </w:numPr>
        <w:spacing w:after="0" w:line="240" w:lineRule="auto"/>
        <w:jc w:val="both"/>
        <w:rPr>
          <w:rFonts w:cstheme="minorHAnsi"/>
          <w:u w:val="single"/>
        </w:rPr>
      </w:pPr>
      <w:r w:rsidRPr="00094157">
        <w:rPr>
          <w:u w:val="single"/>
        </w:rPr>
        <w:t xml:space="preserve">Heard an </w:t>
      </w:r>
      <w:r w:rsidR="00462EF5" w:rsidRPr="00094157">
        <w:rPr>
          <w:u w:val="single"/>
        </w:rPr>
        <w:t xml:space="preserve">Update on IMR Ad Hoc </w:t>
      </w:r>
      <w:r w:rsidR="00440B35" w:rsidRPr="00094157">
        <w:rPr>
          <w:u w:val="single"/>
        </w:rPr>
        <w:t>G</w:t>
      </w:r>
      <w:r w:rsidR="00462EF5" w:rsidRPr="00094157">
        <w:rPr>
          <w:u w:val="single"/>
        </w:rPr>
        <w:t>roup</w:t>
      </w:r>
      <w:r w:rsidR="00761F3F" w:rsidRPr="00094157">
        <w:rPr>
          <w:u w:val="single"/>
        </w:rPr>
        <w:t xml:space="preserve"> </w:t>
      </w:r>
      <w:r w:rsidR="003F72C1" w:rsidRPr="00094157">
        <w:rPr>
          <w:u w:val="single"/>
        </w:rPr>
        <w:t>A</w:t>
      </w:r>
      <w:r w:rsidR="00761F3F" w:rsidRPr="00094157">
        <w:rPr>
          <w:u w:val="single"/>
        </w:rPr>
        <w:t>ctivities</w:t>
      </w:r>
    </w:p>
    <w:p w14:paraId="2E17554D" w14:textId="77777777" w:rsidR="00C130FD" w:rsidRPr="00094157" w:rsidRDefault="00C130FD" w:rsidP="008F435C">
      <w:pPr>
        <w:pStyle w:val="ListParagraph"/>
        <w:rPr>
          <w:rFonts w:cstheme="minorHAnsi"/>
          <w:u w:val="single"/>
        </w:rPr>
      </w:pPr>
    </w:p>
    <w:p w14:paraId="6FD73813" w14:textId="3D0CD1D4" w:rsidR="00550048" w:rsidRPr="00094157" w:rsidRDefault="003C7EA6" w:rsidP="008F435C">
      <w:pPr>
        <w:pStyle w:val="ListParagraph"/>
        <w:spacing w:line="240" w:lineRule="auto"/>
        <w:ind w:left="0"/>
        <w:jc w:val="both"/>
      </w:pPr>
      <w:r w:rsidRPr="00094157">
        <w:lastRenderedPageBreak/>
        <w:t xml:space="preserve">Gann stated that </w:t>
      </w:r>
      <w:r w:rsidR="00761F3F" w:rsidRPr="00094157">
        <w:t>t</w:t>
      </w:r>
      <w:r w:rsidR="00484B83" w:rsidRPr="00094157">
        <w:t>he IMR ad hoc group continues to meet periodically, typically every other Monday, to discuss revisions and issues impacting the IMR as part of a long-term solution. Recent discussions have focused on two key areas: reinsurance and proof of reinvestment. Regarding reinsurance, the group has been evaluating the application of SSAP No. 61</w:t>
      </w:r>
      <w:r w:rsidR="00007059" w:rsidRPr="00094157">
        <w:rPr>
          <w:i/>
          <w:iCs/>
        </w:rPr>
        <w:t xml:space="preserve"> </w:t>
      </w:r>
      <w:r w:rsidR="00484B83" w:rsidRPr="00094157">
        <w:t xml:space="preserve">guidance, which currently states that positive IMR should be added when determining the reinsurance collateral requirement to receive credit for reinsurance. </w:t>
      </w:r>
      <w:r w:rsidR="00550048" w:rsidRPr="00094157">
        <w:t>A</w:t>
      </w:r>
      <w:r w:rsidR="00484B83" w:rsidRPr="00094157">
        <w:t xml:space="preserve"> key question remains whether negative IMR should be treated symmetrically or asymmetrically. While no consensus has been reached, the group has decided to elevate the issue to the full Working Group for further discussion</w:t>
      </w:r>
      <w:r w:rsidR="00154ED2" w:rsidRPr="00094157">
        <w:t xml:space="preserve">. Gann </w:t>
      </w:r>
      <w:r w:rsidR="00550048" w:rsidRPr="00094157">
        <w:t>said</w:t>
      </w:r>
      <w:r w:rsidR="00154ED2" w:rsidRPr="00094157">
        <w:t xml:space="preserve"> </w:t>
      </w:r>
      <w:r w:rsidR="00484B83" w:rsidRPr="00094157">
        <w:t xml:space="preserve">NAIC staff </w:t>
      </w:r>
      <w:r w:rsidR="00146EFE" w:rsidRPr="00094157">
        <w:t>are</w:t>
      </w:r>
      <w:r w:rsidR="00484B83" w:rsidRPr="00094157">
        <w:t xml:space="preserve"> preparing the agenda item, which will be presented either during the interim or at the </w:t>
      </w:r>
      <w:r w:rsidR="00566BFF" w:rsidRPr="00094157">
        <w:t xml:space="preserve">NAIC </w:t>
      </w:r>
      <w:r w:rsidR="00484B83" w:rsidRPr="00094157">
        <w:t xml:space="preserve">Fall National Meeting. </w:t>
      </w:r>
    </w:p>
    <w:p w14:paraId="4425641C" w14:textId="77777777" w:rsidR="00550048" w:rsidRPr="00094157" w:rsidRDefault="00550048" w:rsidP="008F435C">
      <w:pPr>
        <w:pStyle w:val="ListParagraph"/>
        <w:spacing w:line="240" w:lineRule="auto"/>
        <w:ind w:left="0"/>
        <w:jc w:val="both"/>
      </w:pPr>
    </w:p>
    <w:p w14:paraId="2004CBB8" w14:textId="65ECEF31" w:rsidR="00EC64FF" w:rsidRPr="00094157" w:rsidRDefault="0003236F" w:rsidP="008F435C">
      <w:pPr>
        <w:pStyle w:val="ListParagraph"/>
        <w:spacing w:line="240" w:lineRule="auto"/>
        <w:ind w:left="0"/>
        <w:jc w:val="both"/>
      </w:pPr>
      <w:r>
        <w:t>Gann said t</w:t>
      </w:r>
      <w:r w:rsidR="00484B83" w:rsidRPr="00094157">
        <w:t>he second topic, proof of reinvestment, supports the admittance of net negative IMR by requiring interested parties to demonstrate that proceeds from investments sold at a loss have been reinvested into other fixed income assets</w:t>
      </w:r>
      <w:r w:rsidR="00154ED2" w:rsidRPr="00094157">
        <w:t xml:space="preserve">, </w:t>
      </w:r>
      <w:r w:rsidR="00484B83" w:rsidRPr="00094157">
        <w:t xml:space="preserve">ensuring they are not redirected into equities and that a higher average yield is achieved. </w:t>
      </w:r>
      <w:r w:rsidR="00E160D6" w:rsidRPr="00094157">
        <w:t xml:space="preserve">She stated that </w:t>
      </w:r>
      <w:r w:rsidR="00EC64FF" w:rsidRPr="00094157">
        <w:t xml:space="preserve">the </w:t>
      </w:r>
      <w:r w:rsidR="00E160D6" w:rsidRPr="00094157">
        <w:t>i</w:t>
      </w:r>
      <w:r w:rsidR="00484B83" w:rsidRPr="00094157">
        <w:t xml:space="preserve">ndustry has developed a template to facilitate this calculation using annual statement data supplemented by minimal company records, and NAIC staff appreciate the effort to create a practical and well-documented methodology. </w:t>
      </w:r>
    </w:p>
    <w:p w14:paraId="4F2E6AC6" w14:textId="77777777" w:rsidR="00EC64FF" w:rsidRPr="00094157" w:rsidRDefault="00EC64FF" w:rsidP="008F435C">
      <w:pPr>
        <w:pStyle w:val="ListParagraph"/>
        <w:spacing w:line="240" w:lineRule="auto"/>
        <w:ind w:left="0"/>
        <w:jc w:val="both"/>
      </w:pPr>
    </w:p>
    <w:p w14:paraId="1FC28466" w14:textId="5E492753" w:rsidR="006621B5" w:rsidRPr="00094157" w:rsidRDefault="00566BFF" w:rsidP="008F435C">
      <w:pPr>
        <w:pStyle w:val="ListParagraph"/>
        <w:spacing w:line="240" w:lineRule="auto"/>
        <w:ind w:left="0"/>
        <w:jc w:val="both"/>
      </w:pPr>
      <w:r w:rsidRPr="00094157">
        <w:t xml:space="preserve">Gann </w:t>
      </w:r>
      <w:r w:rsidR="00EC64FF" w:rsidRPr="00094157">
        <w:t>said</w:t>
      </w:r>
      <w:r w:rsidRPr="00094157">
        <w:t xml:space="preserve"> d</w:t>
      </w:r>
      <w:r w:rsidR="00484B83" w:rsidRPr="00094157">
        <w:t>iscussions on this topic will continue, with the next meeting scheduled for Aug</w:t>
      </w:r>
      <w:r w:rsidR="003F72C1" w:rsidRPr="00094157">
        <w:t>.</w:t>
      </w:r>
      <w:r w:rsidR="00484B83" w:rsidRPr="00094157">
        <w:t xml:space="preserve"> 25 and recurring biweekly until the Fall National Meeting. </w:t>
      </w:r>
      <w:r w:rsidRPr="00094157">
        <w:t xml:space="preserve">She </w:t>
      </w:r>
      <w:r w:rsidR="00EC64FF" w:rsidRPr="00094157">
        <w:t>said</w:t>
      </w:r>
      <w:r w:rsidRPr="00094157">
        <w:t xml:space="preserve"> </w:t>
      </w:r>
      <w:r w:rsidR="00484B83" w:rsidRPr="00094157">
        <w:t xml:space="preserve">NAIC staff </w:t>
      </w:r>
      <w:r w:rsidR="00EC64FF" w:rsidRPr="00094157">
        <w:t>are</w:t>
      </w:r>
      <w:r w:rsidR="00484B83" w:rsidRPr="00094157">
        <w:t xml:space="preserve"> actively working on the related issue paper and proposed revisions to S</w:t>
      </w:r>
      <w:r w:rsidR="00DA5B1A" w:rsidRPr="00094157">
        <w:t>S</w:t>
      </w:r>
      <w:r w:rsidR="00484B83" w:rsidRPr="00094157">
        <w:t>AP No. 7</w:t>
      </w:r>
      <w:r w:rsidR="00CB3442" w:rsidRPr="00094157">
        <w:t xml:space="preserve"> </w:t>
      </w:r>
      <w:r w:rsidR="004E3784" w:rsidRPr="00094157">
        <w:t>and</w:t>
      </w:r>
      <w:r w:rsidR="00484B83" w:rsidRPr="00094157">
        <w:t xml:space="preserve"> </w:t>
      </w:r>
      <w:r w:rsidR="00CB3442" w:rsidRPr="00094157">
        <w:t>have compiled a list of items for further discussion and clarification before finalizing the paper. Hopefully, these topics will be</w:t>
      </w:r>
      <w:r w:rsidR="00484B83" w:rsidRPr="00094157">
        <w:t xml:space="preserve"> less complex than prior topics but important for ensuring clarity moving forward.</w:t>
      </w:r>
    </w:p>
    <w:p w14:paraId="2E2041E8" w14:textId="77777777" w:rsidR="00484B83" w:rsidRPr="00094157" w:rsidRDefault="00484B83" w:rsidP="008F435C">
      <w:pPr>
        <w:pStyle w:val="ListParagraph"/>
        <w:spacing w:line="240" w:lineRule="auto"/>
        <w:ind w:left="0"/>
        <w:jc w:val="both"/>
        <w:rPr>
          <w:rFonts w:cstheme="minorHAnsi"/>
          <w:u w:val="single"/>
        </w:rPr>
      </w:pPr>
    </w:p>
    <w:p w14:paraId="45EC4817" w14:textId="7F2515B6" w:rsidR="004E718F" w:rsidRPr="00094157" w:rsidRDefault="005F7E66" w:rsidP="008F435C">
      <w:pPr>
        <w:pStyle w:val="ListParagraph"/>
        <w:widowControl w:val="0"/>
        <w:numPr>
          <w:ilvl w:val="0"/>
          <w:numId w:val="1"/>
        </w:numPr>
        <w:spacing w:after="0" w:line="240" w:lineRule="auto"/>
        <w:jc w:val="both"/>
        <w:rPr>
          <w:rFonts w:cstheme="minorHAnsi"/>
          <w:u w:val="single"/>
        </w:rPr>
      </w:pPr>
      <w:r w:rsidRPr="00094157">
        <w:rPr>
          <w:u w:val="single"/>
        </w:rPr>
        <w:t xml:space="preserve">Discussed </w:t>
      </w:r>
      <w:r w:rsidR="00462EF5" w:rsidRPr="00094157">
        <w:rPr>
          <w:u w:val="single"/>
        </w:rPr>
        <w:t>Asset-Liability Matching Derivatives (Agenda Item 2024-15</w:t>
      </w:r>
      <w:r w:rsidR="00F3523A" w:rsidRPr="00094157">
        <w:rPr>
          <w:u w:val="single"/>
        </w:rPr>
        <w:t>)</w:t>
      </w:r>
    </w:p>
    <w:p w14:paraId="0DCAD5A9" w14:textId="77777777" w:rsidR="004E718F" w:rsidRPr="00094157" w:rsidRDefault="004E718F" w:rsidP="008F435C">
      <w:pPr>
        <w:pStyle w:val="ListParagraph"/>
        <w:widowControl w:val="0"/>
        <w:spacing w:after="0" w:line="240" w:lineRule="auto"/>
        <w:jc w:val="both"/>
        <w:rPr>
          <w:rFonts w:cstheme="minorHAnsi"/>
          <w:u w:val="single"/>
        </w:rPr>
      </w:pPr>
    </w:p>
    <w:p w14:paraId="5A7A22DD" w14:textId="01C93C61" w:rsidR="00981679" w:rsidRPr="00094157" w:rsidRDefault="00A72175" w:rsidP="008F435C">
      <w:pPr>
        <w:pStyle w:val="ListParagraph"/>
        <w:widowControl w:val="0"/>
        <w:spacing w:after="0" w:line="240" w:lineRule="auto"/>
        <w:ind w:left="0"/>
        <w:jc w:val="both"/>
        <w:rPr>
          <w:rFonts w:cstheme="minorHAnsi"/>
        </w:rPr>
      </w:pPr>
      <w:r w:rsidRPr="00094157">
        <w:rPr>
          <w:rFonts w:cstheme="minorHAnsi"/>
        </w:rPr>
        <w:t xml:space="preserve">Gann </w:t>
      </w:r>
      <w:r w:rsidR="00981679" w:rsidRPr="00094157">
        <w:rPr>
          <w:rFonts w:cstheme="minorHAnsi"/>
        </w:rPr>
        <w:t xml:space="preserve">stated that </w:t>
      </w:r>
      <w:r w:rsidRPr="00094157">
        <w:rPr>
          <w:rFonts w:cstheme="minorHAnsi"/>
        </w:rPr>
        <w:t xml:space="preserve">this pertains to agenda item </w:t>
      </w:r>
      <w:r w:rsidR="00F06F1E" w:rsidRPr="00094157">
        <w:rPr>
          <w:rFonts w:cstheme="minorHAnsi"/>
        </w:rPr>
        <w:t>2024-15</w:t>
      </w:r>
      <w:r w:rsidRPr="00094157">
        <w:rPr>
          <w:rFonts w:cstheme="minorHAnsi"/>
        </w:rPr>
        <w:t xml:space="preserve">, which involves a proposal to develop new statutory accounting guidance allowing effective hedge treatment for asset-liability matching derivatives that currently do not qualify as accounting effective under </w:t>
      </w:r>
      <w:r w:rsidRPr="00094157">
        <w:rPr>
          <w:rFonts w:cstheme="minorHAnsi"/>
          <w:i/>
          <w:iCs/>
        </w:rPr>
        <w:t>S</w:t>
      </w:r>
      <w:r w:rsidR="00F06F1E" w:rsidRPr="00094157">
        <w:rPr>
          <w:rFonts w:cstheme="minorHAnsi"/>
          <w:i/>
          <w:iCs/>
        </w:rPr>
        <w:t>S</w:t>
      </w:r>
      <w:r w:rsidRPr="00094157">
        <w:rPr>
          <w:rFonts w:cstheme="minorHAnsi"/>
          <w:i/>
          <w:iCs/>
        </w:rPr>
        <w:t>AP</w:t>
      </w:r>
      <w:r w:rsidR="00F06F1E" w:rsidRPr="00094157">
        <w:rPr>
          <w:rFonts w:cstheme="minorHAnsi"/>
          <w:i/>
          <w:iCs/>
        </w:rPr>
        <w:t xml:space="preserve"> No.</w:t>
      </w:r>
      <w:r w:rsidRPr="00094157">
        <w:rPr>
          <w:rFonts w:cstheme="minorHAnsi"/>
          <w:i/>
          <w:iCs/>
        </w:rPr>
        <w:t xml:space="preserve"> 86</w:t>
      </w:r>
      <w:r w:rsidR="008D08D3" w:rsidRPr="00094157">
        <w:rPr>
          <w:rFonts w:cstheme="minorHAnsi"/>
          <w:i/>
          <w:iCs/>
        </w:rPr>
        <w:t>—Derivatives</w:t>
      </w:r>
      <w:r w:rsidRPr="00094157">
        <w:rPr>
          <w:rFonts w:cstheme="minorHAnsi"/>
        </w:rPr>
        <w:t xml:space="preserve"> or </w:t>
      </w:r>
      <w:r w:rsidRPr="00094157">
        <w:rPr>
          <w:rFonts w:cstheme="minorHAnsi"/>
          <w:i/>
          <w:iCs/>
        </w:rPr>
        <w:t>S</w:t>
      </w:r>
      <w:r w:rsidR="00F06F1E" w:rsidRPr="00094157">
        <w:rPr>
          <w:rFonts w:cstheme="minorHAnsi"/>
          <w:i/>
          <w:iCs/>
        </w:rPr>
        <w:t>S</w:t>
      </w:r>
      <w:r w:rsidRPr="00094157">
        <w:rPr>
          <w:rFonts w:cstheme="minorHAnsi"/>
          <w:i/>
          <w:iCs/>
        </w:rPr>
        <w:t xml:space="preserve">AP </w:t>
      </w:r>
      <w:r w:rsidR="00F06F1E" w:rsidRPr="00094157">
        <w:rPr>
          <w:rFonts w:cstheme="minorHAnsi"/>
          <w:i/>
          <w:iCs/>
        </w:rPr>
        <w:t xml:space="preserve">No. </w:t>
      </w:r>
      <w:r w:rsidRPr="00094157">
        <w:rPr>
          <w:rFonts w:cstheme="minorHAnsi"/>
          <w:i/>
          <w:iCs/>
        </w:rPr>
        <w:t>108</w:t>
      </w:r>
      <w:r w:rsidR="003D23AA" w:rsidRPr="00094157">
        <w:rPr>
          <w:rFonts w:cstheme="minorHAnsi"/>
          <w:i/>
          <w:iCs/>
        </w:rPr>
        <w:t>—Derivatives Hedging Variable Annuity Guarantees</w:t>
      </w:r>
      <w:r w:rsidRPr="00094157">
        <w:rPr>
          <w:rFonts w:cstheme="minorHAnsi"/>
        </w:rPr>
        <w:t xml:space="preserve">. </w:t>
      </w:r>
      <w:r w:rsidR="005E265C" w:rsidRPr="00094157">
        <w:rPr>
          <w:rFonts w:cstheme="minorHAnsi"/>
        </w:rPr>
        <w:t>She stated that t</w:t>
      </w:r>
      <w:r w:rsidRPr="00094157">
        <w:rPr>
          <w:rFonts w:cstheme="minorHAnsi"/>
        </w:rPr>
        <w:t xml:space="preserve">he issue is also connected to IMR, as it became evident that some companies were treating economically effective derivative contracts by running the surplus change at termination through IMR and deferring it. </w:t>
      </w:r>
      <w:r w:rsidR="005E265C" w:rsidRPr="00094157">
        <w:rPr>
          <w:rFonts w:cstheme="minorHAnsi"/>
        </w:rPr>
        <w:t xml:space="preserve">Gann </w:t>
      </w:r>
      <w:r w:rsidR="00C65E99" w:rsidRPr="00094157">
        <w:rPr>
          <w:rFonts w:cstheme="minorHAnsi"/>
        </w:rPr>
        <w:t>said</w:t>
      </w:r>
      <w:r w:rsidR="005E265C" w:rsidRPr="00094157">
        <w:rPr>
          <w:rFonts w:cstheme="minorHAnsi"/>
        </w:rPr>
        <w:t xml:space="preserve"> t</w:t>
      </w:r>
      <w:r w:rsidRPr="00094157">
        <w:rPr>
          <w:rFonts w:cstheme="minorHAnsi"/>
        </w:rPr>
        <w:t xml:space="preserve">he proposed guidance would remove those items from IMR and instead establish specific statutory accounting treatment for such derivatives. </w:t>
      </w:r>
      <w:r w:rsidR="00C65E99" w:rsidRPr="00094157">
        <w:rPr>
          <w:rFonts w:cstheme="minorHAnsi"/>
        </w:rPr>
        <w:t>G</w:t>
      </w:r>
      <w:r w:rsidRPr="00094157">
        <w:rPr>
          <w:rFonts w:cstheme="minorHAnsi"/>
        </w:rPr>
        <w:t xml:space="preserve">iven the complexity of the topic, a separate </w:t>
      </w:r>
      <w:r w:rsidR="00594C6F" w:rsidRPr="00094157">
        <w:rPr>
          <w:rFonts w:cstheme="minorHAnsi"/>
        </w:rPr>
        <w:t>meeting</w:t>
      </w:r>
      <w:r w:rsidRPr="00094157">
        <w:rPr>
          <w:rFonts w:cstheme="minorHAnsi"/>
        </w:rPr>
        <w:t xml:space="preserve"> has been scheduled for Sept</w:t>
      </w:r>
      <w:r w:rsidR="00C65E99" w:rsidRPr="00094157">
        <w:rPr>
          <w:rFonts w:cstheme="minorHAnsi"/>
        </w:rPr>
        <w:t>.</w:t>
      </w:r>
      <w:r w:rsidRPr="00094157">
        <w:rPr>
          <w:rFonts w:cstheme="minorHAnsi"/>
        </w:rPr>
        <w:t xml:space="preserve"> 10, </w:t>
      </w:r>
      <w:r w:rsidR="00C65E99" w:rsidRPr="00094157">
        <w:rPr>
          <w:rFonts w:cstheme="minorHAnsi"/>
        </w:rPr>
        <w:t>where</w:t>
      </w:r>
      <w:r w:rsidRPr="00094157">
        <w:rPr>
          <w:rFonts w:cstheme="minorHAnsi"/>
        </w:rPr>
        <w:t xml:space="preserve"> interested parties will present key concepts of their proposed guidance to the working group. </w:t>
      </w:r>
      <w:r w:rsidR="006D01CE" w:rsidRPr="00094157">
        <w:rPr>
          <w:rFonts w:cstheme="minorHAnsi"/>
        </w:rPr>
        <w:t>Gann s</w:t>
      </w:r>
      <w:r w:rsidR="00346A77" w:rsidRPr="00094157">
        <w:rPr>
          <w:rFonts w:cstheme="minorHAnsi"/>
        </w:rPr>
        <w:t>t</w:t>
      </w:r>
      <w:r w:rsidR="006D01CE" w:rsidRPr="00094157">
        <w:rPr>
          <w:rFonts w:cstheme="minorHAnsi"/>
        </w:rPr>
        <w:t>ated that a</w:t>
      </w:r>
      <w:r w:rsidRPr="00094157">
        <w:rPr>
          <w:rFonts w:cstheme="minorHAnsi"/>
        </w:rPr>
        <w:t xml:space="preserve">t this stage, no exposure draft of proposed </w:t>
      </w:r>
      <w:r w:rsidR="00407E4F" w:rsidRPr="00094157">
        <w:rPr>
          <w:rFonts w:cstheme="minorHAnsi"/>
        </w:rPr>
        <w:t>S</w:t>
      </w:r>
      <w:r w:rsidRPr="00094157">
        <w:rPr>
          <w:rFonts w:cstheme="minorHAnsi"/>
        </w:rPr>
        <w:t>SAPs is expected</w:t>
      </w:r>
      <w:r w:rsidR="00C65E99" w:rsidRPr="00094157">
        <w:rPr>
          <w:rFonts w:cstheme="minorHAnsi"/>
        </w:rPr>
        <w:t>,</w:t>
      </w:r>
      <w:r w:rsidR="006D01CE" w:rsidRPr="00094157">
        <w:rPr>
          <w:rFonts w:cstheme="minorHAnsi"/>
        </w:rPr>
        <w:t xml:space="preserve"> and</w:t>
      </w:r>
      <w:r w:rsidRPr="00094157">
        <w:rPr>
          <w:rFonts w:cstheme="minorHAnsi"/>
        </w:rPr>
        <w:t xml:space="preserve"> the purpose of the </w:t>
      </w:r>
      <w:r w:rsidR="00C94751" w:rsidRPr="00094157">
        <w:rPr>
          <w:rFonts w:cstheme="minorHAnsi"/>
        </w:rPr>
        <w:t>meeting</w:t>
      </w:r>
      <w:r w:rsidRPr="00094157">
        <w:rPr>
          <w:rFonts w:cstheme="minorHAnsi"/>
        </w:rPr>
        <w:t xml:space="preserve"> is to explore the foundational ideas, with consideration of formal exposure to follow </w:t>
      </w:r>
      <w:r w:rsidR="00BA7E20" w:rsidRPr="00094157">
        <w:rPr>
          <w:rFonts w:cstheme="minorHAnsi"/>
        </w:rPr>
        <w:t>later</w:t>
      </w:r>
      <w:r w:rsidRPr="00094157">
        <w:rPr>
          <w:rFonts w:cstheme="minorHAnsi"/>
        </w:rPr>
        <w:t xml:space="preserve"> if the Working Group decides to proceed.</w:t>
      </w:r>
    </w:p>
    <w:p w14:paraId="09607990" w14:textId="77777777" w:rsidR="00290F25" w:rsidRPr="00094157" w:rsidRDefault="00290F25" w:rsidP="008F435C">
      <w:pPr>
        <w:pStyle w:val="ListParagraph"/>
        <w:widowControl w:val="0"/>
        <w:spacing w:after="0" w:line="240" w:lineRule="auto"/>
        <w:ind w:left="0"/>
        <w:jc w:val="both"/>
        <w:rPr>
          <w:rFonts w:cstheme="minorHAnsi"/>
        </w:rPr>
      </w:pPr>
    </w:p>
    <w:p w14:paraId="051E5177" w14:textId="536E754A" w:rsidR="00975AF3" w:rsidRPr="00094157" w:rsidRDefault="00A608EC" w:rsidP="008F435C">
      <w:pPr>
        <w:pStyle w:val="ListParagraph"/>
        <w:widowControl w:val="0"/>
        <w:numPr>
          <w:ilvl w:val="0"/>
          <w:numId w:val="1"/>
        </w:numPr>
        <w:spacing w:after="0" w:line="240" w:lineRule="auto"/>
        <w:jc w:val="both"/>
        <w:rPr>
          <w:rFonts w:cstheme="minorHAnsi"/>
          <w:u w:val="single"/>
        </w:rPr>
      </w:pPr>
      <w:r w:rsidRPr="00094157">
        <w:rPr>
          <w:u w:val="single"/>
        </w:rPr>
        <w:t xml:space="preserve">Received </w:t>
      </w:r>
      <w:r w:rsidR="005F7E66" w:rsidRPr="00094157">
        <w:rPr>
          <w:u w:val="single"/>
        </w:rPr>
        <w:t xml:space="preserve">a </w:t>
      </w:r>
      <w:r w:rsidRPr="00094157">
        <w:rPr>
          <w:u w:val="single"/>
        </w:rPr>
        <w:t xml:space="preserve">Referral from Life Risk-Based Capital (E) Working Group </w:t>
      </w:r>
    </w:p>
    <w:p w14:paraId="2C2C7B5E" w14:textId="77777777" w:rsidR="00A608EC" w:rsidRPr="00094157" w:rsidRDefault="00A608EC" w:rsidP="008F435C">
      <w:pPr>
        <w:pStyle w:val="ListParagraph"/>
        <w:widowControl w:val="0"/>
        <w:spacing w:after="0" w:line="240" w:lineRule="auto"/>
        <w:ind w:left="360"/>
        <w:jc w:val="both"/>
        <w:rPr>
          <w:rFonts w:cstheme="minorHAnsi"/>
          <w:u w:val="single"/>
        </w:rPr>
      </w:pPr>
    </w:p>
    <w:p w14:paraId="3DF1929D" w14:textId="69A3C79D" w:rsidR="006769EA" w:rsidRPr="00094157" w:rsidRDefault="00873619" w:rsidP="008F435C">
      <w:pPr>
        <w:pStyle w:val="ListParagraph"/>
        <w:spacing w:line="240" w:lineRule="auto"/>
        <w:ind w:left="0"/>
        <w:jc w:val="both"/>
        <w:rPr>
          <w:rFonts w:cstheme="minorHAnsi"/>
        </w:rPr>
      </w:pPr>
      <w:r w:rsidRPr="00094157">
        <w:rPr>
          <w:rFonts w:cstheme="minorHAnsi"/>
        </w:rPr>
        <w:t xml:space="preserve">Marcotte stated that </w:t>
      </w:r>
      <w:r w:rsidR="006F4C58" w:rsidRPr="00094157">
        <w:rPr>
          <w:rFonts w:cstheme="minorHAnsi"/>
        </w:rPr>
        <w:t xml:space="preserve">this item involves receiving a referral from the Life Risk-Based Capital </w:t>
      </w:r>
      <w:r w:rsidR="00407E4F" w:rsidRPr="00094157">
        <w:rPr>
          <w:rFonts w:cstheme="minorHAnsi"/>
        </w:rPr>
        <w:t xml:space="preserve">(E) </w:t>
      </w:r>
      <w:r w:rsidR="006F4C58" w:rsidRPr="00094157">
        <w:rPr>
          <w:rFonts w:cstheme="minorHAnsi"/>
        </w:rPr>
        <w:t xml:space="preserve">Working Group regarding comments on </w:t>
      </w:r>
      <w:r w:rsidR="00CE4C76" w:rsidRPr="00094157">
        <w:rPr>
          <w:rFonts w:cstheme="minorHAnsi"/>
        </w:rPr>
        <w:t>its</w:t>
      </w:r>
      <w:r w:rsidR="006F4C58" w:rsidRPr="00094157">
        <w:rPr>
          <w:rFonts w:cstheme="minorHAnsi"/>
        </w:rPr>
        <w:t xml:space="preserve"> proposal, specifically proposal </w:t>
      </w:r>
      <w:r w:rsidR="00BC1B78" w:rsidRPr="00094157">
        <w:rPr>
          <w:rFonts w:cstheme="minorHAnsi"/>
        </w:rPr>
        <w:t xml:space="preserve">2025-04-L Other Long-Term Assets (LR008) </w:t>
      </w:r>
      <w:r w:rsidR="006F4C58" w:rsidRPr="00094157">
        <w:rPr>
          <w:rFonts w:cstheme="minorHAnsi"/>
        </w:rPr>
        <w:t xml:space="preserve">for life insurers, which addresses other long-term assets. </w:t>
      </w:r>
      <w:r w:rsidR="00BC1B78" w:rsidRPr="00094157">
        <w:rPr>
          <w:rFonts w:cstheme="minorHAnsi"/>
        </w:rPr>
        <w:t xml:space="preserve">She </w:t>
      </w:r>
      <w:r w:rsidR="00CE4C76" w:rsidRPr="00094157">
        <w:rPr>
          <w:rFonts w:cstheme="minorHAnsi"/>
        </w:rPr>
        <w:t>said</w:t>
      </w:r>
      <w:r w:rsidR="00BC1B78" w:rsidRPr="00094157">
        <w:rPr>
          <w:rFonts w:cstheme="minorHAnsi"/>
        </w:rPr>
        <w:t xml:space="preserve"> t</w:t>
      </w:r>
      <w:r w:rsidR="006F4C58" w:rsidRPr="00094157">
        <w:rPr>
          <w:rFonts w:cstheme="minorHAnsi"/>
        </w:rPr>
        <w:t xml:space="preserve">he ACLI raised questions about the AVR equity reporting lines for common stock and </w:t>
      </w:r>
      <w:r w:rsidR="006769EA" w:rsidRPr="00094157">
        <w:rPr>
          <w:rFonts w:cstheme="minorHAnsi"/>
        </w:rPr>
        <w:t>subsidiary, controlled, and affiliated (</w:t>
      </w:r>
      <w:r w:rsidR="006F4C58" w:rsidRPr="00094157">
        <w:rPr>
          <w:rFonts w:cstheme="minorHAnsi"/>
        </w:rPr>
        <w:t>SCA</w:t>
      </w:r>
      <w:r w:rsidR="006769EA" w:rsidRPr="00094157">
        <w:rPr>
          <w:rFonts w:cstheme="minorHAnsi"/>
        </w:rPr>
        <w:t>)</w:t>
      </w:r>
      <w:r w:rsidR="006F4C58" w:rsidRPr="00094157">
        <w:rPr>
          <w:rFonts w:cstheme="minorHAnsi"/>
        </w:rPr>
        <w:t xml:space="preserve"> investments, requesting clarification in the AVR instructions. The issue stems from the similarity between AVR lines 15 and 16—one labeled "SCA common stock</w:t>
      </w:r>
      <w:r w:rsidR="00F479E7" w:rsidRPr="00094157">
        <w:rPr>
          <w:rFonts w:cstheme="minorHAnsi"/>
        </w:rPr>
        <w:t xml:space="preserve"> – </w:t>
      </w:r>
      <w:r w:rsidR="006F4C58" w:rsidRPr="00094157">
        <w:rPr>
          <w:rFonts w:cstheme="minorHAnsi"/>
        </w:rPr>
        <w:t xml:space="preserve">certain other subsidiaries" and the other "SCA common stock </w:t>
      </w:r>
      <w:r w:rsidR="00F479E7" w:rsidRPr="00094157">
        <w:rPr>
          <w:rFonts w:cstheme="minorHAnsi"/>
        </w:rPr>
        <w:t xml:space="preserve">– </w:t>
      </w:r>
      <w:r w:rsidR="006F4C58" w:rsidRPr="00094157">
        <w:rPr>
          <w:rFonts w:cstheme="minorHAnsi"/>
        </w:rPr>
        <w:t>other</w:t>
      </w:r>
      <w:r w:rsidR="006769EA" w:rsidRPr="00094157">
        <w:rPr>
          <w:rFonts w:cstheme="minorHAnsi"/>
        </w:rPr>
        <w:t>,</w:t>
      </w:r>
      <w:r w:rsidR="006F4C58" w:rsidRPr="00094157">
        <w:rPr>
          <w:rFonts w:cstheme="minorHAnsi"/>
        </w:rPr>
        <w:t>"</w:t>
      </w:r>
      <w:r w:rsidR="00BC1B78" w:rsidRPr="00094157">
        <w:rPr>
          <w:rFonts w:cstheme="minorHAnsi"/>
        </w:rPr>
        <w:t xml:space="preserve"> </w:t>
      </w:r>
      <w:r w:rsidR="006F4C58" w:rsidRPr="00094157">
        <w:rPr>
          <w:rFonts w:cstheme="minorHAnsi"/>
        </w:rPr>
        <w:t xml:space="preserve">prompting a need to distinguish between the two. </w:t>
      </w:r>
    </w:p>
    <w:p w14:paraId="450FBC96" w14:textId="77777777" w:rsidR="006769EA" w:rsidRPr="00094157" w:rsidRDefault="006769EA" w:rsidP="008F435C">
      <w:pPr>
        <w:pStyle w:val="ListParagraph"/>
        <w:spacing w:line="240" w:lineRule="auto"/>
        <w:ind w:left="0"/>
        <w:jc w:val="both"/>
        <w:rPr>
          <w:rFonts w:cstheme="minorHAnsi"/>
        </w:rPr>
      </w:pPr>
    </w:p>
    <w:p w14:paraId="22EBC39D" w14:textId="6721C0F4" w:rsidR="00873619" w:rsidRPr="00094157" w:rsidRDefault="0003236F" w:rsidP="008F435C">
      <w:pPr>
        <w:pStyle w:val="ListParagraph"/>
        <w:spacing w:line="240" w:lineRule="auto"/>
        <w:ind w:left="0"/>
        <w:jc w:val="both"/>
        <w:rPr>
          <w:rFonts w:cstheme="minorHAnsi"/>
        </w:rPr>
      </w:pPr>
      <w:r>
        <w:rPr>
          <w:rFonts w:cstheme="minorHAnsi"/>
        </w:rPr>
        <w:lastRenderedPageBreak/>
        <w:t>Marcotte said t</w:t>
      </w:r>
      <w:r w:rsidR="006F4C58" w:rsidRPr="00094157">
        <w:rPr>
          <w:rFonts w:cstheme="minorHAnsi"/>
        </w:rPr>
        <w:t xml:space="preserve">hese comments have been forwarded to </w:t>
      </w:r>
      <w:r w:rsidR="00E63E24" w:rsidRPr="00094157">
        <w:rPr>
          <w:rFonts w:cstheme="minorHAnsi"/>
        </w:rPr>
        <w:t>the Working Group</w:t>
      </w:r>
      <w:r w:rsidR="006F4C58" w:rsidRPr="00094157">
        <w:rPr>
          <w:rFonts w:cstheme="minorHAnsi"/>
        </w:rPr>
        <w:t xml:space="preserve"> to determine whether updates or clarifications are warranted. </w:t>
      </w:r>
      <w:r w:rsidR="00E63E24" w:rsidRPr="00094157">
        <w:rPr>
          <w:rFonts w:cstheme="minorHAnsi"/>
        </w:rPr>
        <w:t xml:space="preserve">She </w:t>
      </w:r>
      <w:r w:rsidR="006769EA" w:rsidRPr="00094157">
        <w:rPr>
          <w:rFonts w:cstheme="minorHAnsi"/>
        </w:rPr>
        <w:t>said the Life Risk-Based Capital (E) Working Group</w:t>
      </w:r>
      <w:r w:rsidR="006F4C58" w:rsidRPr="00094157">
        <w:rPr>
          <w:rFonts w:cstheme="minorHAnsi"/>
        </w:rPr>
        <w:t xml:space="preserve"> staff provided helpful historical research, including meeting minutes and SCA investment categories, which date back to the early to mid-1990s. </w:t>
      </w:r>
      <w:r w:rsidR="00E63E24" w:rsidRPr="00094157">
        <w:rPr>
          <w:rFonts w:cstheme="minorHAnsi"/>
        </w:rPr>
        <w:t>Marcotte stated that</w:t>
      </w:r>
      <w:r w:rsidR="006769EA" w:rsidRPr="00094157">
        <w:rPr>
          <w:rFonts w:cstheme="minorHAnsi"/>
        </w:rPr>
        <w:t>,</w:t>
      </w:r>
      <w:r w:rsidR="00E63E24" w:rsidRPr="00094157">
        <w:rPr>
          <w:rFonts w:cstheme="minorHAnsi"/>
        </w:rPr>
        <w:t xml:space="preserve"> g</w:t>
      </w:r>
      <w:r w:rsidR="006F4C58" w:rsidRPr="00094157">
        <w:rPr>
          <w:rFonts w:cstheme="minorHAnsi"/>
        </w:rPr>
        <w:t xml:space="preserve">iven the ambiguity, </w:t>
      </w:r>
      <w:r w:rsidR="009D424F" w:rsidRPr="00094157">
        <w:rPr>
          <w:rFonts w:cstheme="minorHAnsi"/>
        </w:rPr>
        <w:t>NAIC staff</w:t>
      </w:r>
      <w:r w:rsidR="006F4C58" w:rsidRPr="00094157">
        <w:rPr>
          <w:rFonts w:cstheme="minorHAnsi"/>
        </w:rPr>
        <w:t xml:space="preserve"> may reach out to interested parties to confirm </w:t>
      </w:r>
      <w:r w:rsidR="009E4CD3" w:rsidRPr="00094157">
        <w:rPr>
          <w:rFonts w:cstheme="minorHAnsi"/>
        </w:rPr>
        <w:t xml:space="preserve">agreement </w:t>
      </w:r>
      <w:r w:rsidR="006F4C58" w:rsidRPr="00094157">
        <w:rPr>
          <w:rFonts w:cstheme="minorHAnsi"/>
        </w:rPr>
        <w:t>with any recommended changes before formally advancing the issue.</w:t>
      </w:r>
    </w:p>
    <w:p w14:paraId="57B90CD2" w14:textId="77777777" w:rsidR="006027B0" w:rsidRPr="00094157" w:rsidRDefault="006027B0" w:rsidP="008F435C">
      <w:pPr>
        <w:pStyle w:val="ListParagraph"/>
        <w:spacing w:line="240" w:lineRule="auto"/>
        <w:ind w:left="0"/>
        <w:jc w:val="both"/>
        <w:rPr>
          <w:rFonts w:cstheme="minorHAnsi"/>
        </w:rPr>
      </w:pPr>
    </w:p>
    <w:p w14:paraId="7FB4C2B6" w14:textId="68485E7C" w:rsidR="006027B0" w:rsidRPr="00094157" w:rsidRDefault="006027B0" w:rsidP="008F435C">
      <w:pPr>
        <w:pStyle w:val="ListParagraph"/>
        <w:spacing w:line="240" w:lineRule="auto"/>
        <w:ind w:left="0"/>
        <w:jc w:val="both"/>
        <w:rPr>
          <w:rFonts w:cstheme="minorHAnsi"/>
        </w:rPr>
      </w:pPr>
      <w:r w:rsidRPr="00094157">
        <w:rPr>
          <w:rFonts w:cstheme="minorHAnsi"/>
        </w:rPr>
        <w:t xml:space="preserve">Bruggeman stated that the Working Group </w:t>
      </w:r>
      <w:r w:rsidR="00F002B1" w:rsidRPr="00094157">
        <w:rPr>
          <w:rFonts w:cstheme="minorHAnsi"/>
        </w:rPr>
        <w:t>does not</w:t>
      </w:r>
      <w:r w:rsidRPr="00094157">
        <w:rPr>
          <w:rFonts w:cstheme="minorHAnsi"/>
        </w:rPr>
        <w:t xml:space="preserve"> need an action item at this time, but as </w:t>
      </w:r>
      <w:r w:rsidR="007F255E" w:rsidRPr="00094157">
        <w:rPr>
          <w:rFonts w:cstheme="minorHAnsi"/>
        </w:rPr>
        <w:t>C</w:t>
      </w:r>
      <w:r w:rsidRPr="00094157">
        <w:rPr>
          <w:rFonts w:cstheme="minorHAnsi"/>
        </w:rPr>
        <w:t xml:space="preserve">hair, </w:t>
      </w:r>
      <w:r w:rsidR="00F002B1" w:rsidRPr="00094157">
        <w:rPr>
          <w:rFonts w:cstheme="minorHAnsi"/>
        </w:rPr>
        <w:t>he will</w:t>
      </w:r>
      <w:r w:rsidRPr="00094157">
        <w:rPr>
          <w:rFonts w:cstheme="minorHAnsi"/>
        </w:rPr>
        <w:t xml:space="preserve"> formally receive the referral </w:t>
      </w:r>
      <w:r w:rsidR="009E4CD3" w:rsidRPr="00094157">
        <w:rPr>
          <w:rFonts w:cstheme="minorHAnsi"/>
        </w:rPr>
        <w:t>(Attachment One-</w:t>
      </w:r>
      <w:r w:rsidR="003B5D68" w:rsidRPr="00094157">
        <w:rPr>
          <w:rFonts w:cstheme="minorHAnsi"/>
        </w:rPr>
        <w:t>S</w:t>
      </w:r>
      <w:r w:rsidR="009E4CD3" w:rsidRPr="00094157">
        <w:rPr>
          <w:rFonts w:cstheme="minorHAnsi"/>
        </w:rPr>
        <w:t xml:space="preserve">) </w:t>
      </w:r>
      <w:r w:rsidRPr="00094157">
        <w:rPr>
          <w:rFonts w:cstheme="minorHAnsi"/>
        </w:rPr>
        <w:t xml:space="preserve">and direct </w:t>
      </w:r>
      <w:r w:rsidR="00F002B1" w:rsidRPr="00094157">
        <w:rPr>
          <w:rFonts w:cstheme="minorHAnsi"/>
        </w:rPr>
        <w:t xml:space="preserve">NAIC </w:t>
      </w:r>
      <w:r w:rsidRPr="00094157">
        <w:rPr>
          <w:rFonts w:cstheme="minorHAnsi"/>
        </w:rPr>
        <w:t xml:space="preserve">staff to begin the investigation. </w:t>
      </w:r>
      <w:r w:rsidR="00F002B1" w:rsidRPr="00094157">
        <w:rPr>
          <w:rFonts w:cstheme="minorHAnsi"/>
        </w:rPr>
        <w:t>NAIC s</w:t>
      </w:r>
      <w:r w:rsidRPr="00094157">
        <w:rPr>
          <w:rFonts w:cstheme="minorHAnsi"/>
        </w:rPr>
        <w:t>taff will document the distinctions and, if any proposed revisions emerge, they will be brought back as a separate agenda item.</w:t>
      </w:r>
    </w:p>
    <w:p w14:paraId="3A378F5D" w14:textId="77777777" w:rsidR="00A608EC" w:rsidRPr="00094157" w:rsidRDefault="00A608EC" w:rsidP="008F435C">
      <w:pPr>
        <w:pStyle w:val="ListParagraph"/>
        <w:spacing w:line="240" w:lineRule="auto"/>
        <w:ind w:left="0"/>
        <w:jc w:val="both"/>
        <w:rPr>
          <w:rFonts w:cstheme="minorHAnsi"/>
        </w:rPr>
      </w:pPr>
    </w:p>
    <w:p w14:paraId="1E70662B" w14:textId="5726DABC" w:rsidR="00A608EC" w:rsidRPr="00094157" w:rsidRDefault="00A608EC" w:rsidP="008F435C">
      <w:pPr>
        <w:pStyle w:val="ListParagraph"/>
        <w:widowControl w:val="0"/>
        <w:numPr>
          <w:ilvl w:val="0"/>
          <w:numId w:val="1"/>
        </w:numPr>
        <w:spacing w:after="0" w:line="240" w:lineRule="auto"/>
        <w:jc w:val="both"/>
        <w:rPr>
          <w:rFonts w:cstheme="minorHAnsi"/>
          <w:u w:val="single"/>
        </w:rPr>
      </w:pPr>
      <w:r w:rsidRPr="00094157">
        <w:rPr>
          <w:u w:val="single"/>
        </w:rPr>
        <w:t xml:space="preserve">Received </w:t>
      </w:r>
      <w:r w:rsidR="007F255E" w:rsidRPr="00094157">
        <w:rPr>
          <w:u w:val="single"/>
        </w:rPr>
        <w:t xml:space="preserve">the </w:t>
      </w:r>
      <w:r w:rsidRPr="00094157">
        <w:rPr>
          <w:u w:val="single"/>
        </w:rPr>
        <w:t>L</w:t>
      </w:r>
      <w:r w:rsidR="007F255E" w:rsidRPr="00094157">
        <w:rPr>
          <w:u w:val="single"/>
        </w:rPr>
        <w:t xml:space="preserve">ife </w:t>
      </w:r>
      <w:r w:rsidRPr="00094157">
        <w:rPr>
          <w:u w:val="single"/>
        </w:rPr>
        <w:t>A</w:t>
      </w:r>
      <w:r w:rsidR="007F255E" w:rsidRPr="00094157">
        <w:rPr>
          <w:u w:val="single"/>
        </w:rPr>
        <w:t xml:space="preserve">ctuarial (A) </w:t>
      </w:r>
      <w:r w:rsidRPr="00094157">
        <w:rPr>
          <w:u w:val="single"/>
        </w:rPr>
        <w:t>T</w:t>
      </w:r>
      <w:r w:rsidR="007F255E" w:rsidRPr="00094157">
        <w:rPr>
          <w:u w:val="single"/>
        </w:rPr>
        <w:t xml:space="preserve">ask </w:t>
      </w:r>
      <w:r w:rsidRPr="00094157">
        <w:rPr>
          <w:u w:val="single"/>
        </w:rPr>
        <w:t>F</w:t>
      </w:r>
      <w:r w:rsidR="007F255E" w:rsidRPr="00094157">
        <w:rPr>
          <w:u w:val="single"/>
        </w:rPr>
        <w:t>orce</w:t>
      </w:r>
      <w:r w:rsidRPr="00094157">
        <w:rPr>
          <w:u w:val="single"/>
        </w:rPr>
        <w:t xml:space="preserve"> Coordination Memo</w:t>
      </w:r>
    </w:p>
    <w:p w14:paraId="590C4E38" w14:textId="77777777" w:rsidR="00A608EC" w:rsidRPr="00094157" w:rsidRDefault="00A608EC" w:rsidP="008F435C">
      <w:pPr>
        <w:widowControl w:val="0"/>
        <w:spacing w:after="0" w:line="240" w:lineRule="auto"/>
        <w:contextualSpacing/>
        <w:jc w:val="both"/>
        <w:rPr>
          <w:rFonts w:cstheme="minorHAnsi"/>
          <w:iCs/>
        </w:rPr>
      </w:pPr>
    </w:p>
    <w:p w14:paraId="58FF16C3" w14:textId="203FB010" w:rsidR="00A608EC" w:rsidRPr="00094157" w:rsidRDefault="00A608EC" w:rsidP="008F435C">
      <w:pPr>
        <w:widowControl w:val="0"/>
        <w:spacing w:after="0" w:line="240" w:lineRule="auto"/>
        <w:contextualSpacing/>
        <w:jc w:val="both"/>
        <w:rPr>
          <w:rFonts w:cstheme="minorHAnsi"/>
          <w:iCs/>
        </w:rPr>
      </w:pPr>
      <w:r w:rsidRPr="00094157">
        <w:rPr>
          <w:rFonts w:cstheme="minorHAnsi"/>
          <w:iCs/>
        </w:rPr>
        <w:t xml:space="preserve">Marcotte stated </w:t>
      </w:r>
      <w:r w:rsidR="00811A9F" w:rsidRPr="00094157">
        <w:rPr>
          <w:rFonts w:cstheme="minorHAnsi"/>
          <w:iCs/>
        </w:rPr>
        <w:t xml:space="preserve">the Working Group has received the </w:t>
      </w:r>
      <w:r w:rsidR="00CE2224" w:rsidRPr="00094157">
        <w:rPr>
          <w:rFonts w:cstheme="minorHAnsi"/>
          <w:iCs/>
        </w:rPr>
        <w:t>Life Actuarial</w:t>
      </w:r>
      <w:r w:rsidR="00AC0A76" w:rsidRPr="00094157">
        <w:rPr>
          <w:rFonts w:cstheme="minorHAnsi"/>
          <w:iCs/>
        </w:rPr>
        <w:t xml:space="preserve"> (A)</w:t>
      </w:r>
      <w:r w:rsidR="00CE2224" w:rsidRPr="00094157">
        <w:rPr>
          <w:rFonts w:cstheme="minorHAnsi"/>
          <w:iCs/>
        </w:rPr>
        <w:t xml:space="preserve"> Task Force </w:t>
      </w:r>
      <w:r w:rsidR="00122EA8" w:rsidRPr="00094157">
        <w:rPr>
          <w:rFonts w:cstheme="minorHAnsi"/>
          <w:iCs/>
        </w:rPr>
        <w:t xml:space="preserve">coordination memo outlining agenda items adopted by </w:t>
      </w:r>
      <w:r w:rsidR="003D0DE5" w:rsidRPr="00094157">
        <w:rPr>
          <w:rFonts w:cstheme="minorHAnsi"/>
          <w:iCs/>
        </w:rPr>
        <w:t>the Task Force, which</w:t>
      </w:r>
      <w:r w:rsidR="00122EA8" w:rsidRPr="00094157">
        <w:rPr>
          <w:rFonts w:cstheme="minorHAnsi"/>
          <w:iCs/>
        </w:rPr>
        <w:t xml:space="preserve"> will impact the </w:t>
      </w:r>
      <w:r w:rsidR="00122EA8" w:rsidRPr="00094157">
        <w:rPr>
          <w:rFonts w:cstheme="minorHAnsi"/>
          <w:i/>
        </w:rPr>
        <w:t>Valuation Manual</w:t>
      </w:r>
      <w:r w:rsidR="003D0DE5" w:rsidRPr="00094157">
        <w:rPr>
          <w:rFonts w:cstheme="minorHAnsi"/>
          <w:iCs/>
        </w:rPr>
        <w:t>,</w:t>
      </w:r>
      <w:r w:rsidR="00122EA8" w:rsidRPr="00094157">
        <w:rPr>
          <w:rFonts w:cstheme="minorHAnsi"/>
          <w:iCs/>
        </w:rPr>
        <w:t xml:space="preserve"> effective next year</w:t>
      </w:r>
      <w:r w:rsidR="00D43761" w:rsidRPr="00094157">
        <w:rPr>
          <w:rFonts w:cstheme="minorHAnsi"/>
          <w:iCs/>
        </w:rPr>
        <w:t xml:space="preserve"> (At</w:t>
      </w:r>
      <w:r w:rsidR="003F18C0" w:rsidRPr="00094157">
        <w:rPr>
          <w:rFonts w:cstheme="minorHAnsi"/>
          <w:iCs/>
        </w:rPr>
        <w:t>tachment One-</w:t>
      </w:r>
      <w:r w:rsidR="003B5D68" w:rsidRPr="00094157">
        <w:rPr>
          <w:rFonts w:cstheme="minorHAnsi"/>
          <w:iCs/>
        </w:rPr>
        <w:t>T</w:t>
      </w:r>
      <w:r w:rsidR="003F18C0" w:rsidRPr="00094157">
        <w:rPr>
          <w:rFonts w:cstheme="minorHAnsi"/>
          <w:iCs/>
        </w:rPr>
        <w:t>)</w:t>
      </w:r>
      <w:r w:rsidR="00122EA8" w:rsidRPr="00094157">
        <w:rPr>
          <w:rFonts w:cstheme="minorHAnsi"/>
          <w:iCs/>
        </w:rPr>
        <w:t xml:space="preserve">. </w:t>
      </w:r>
      <w:r w:rsidR="004C5F91" w:rsidRPr="00094157">
        <w:rPr>
          <w:rFonts w:cstheme="minorHAnsi"/>
          <w:iCs/>
        </w:rPr>
        <w:t>NAIC staff have</w:t>
      </w:r>
      <w:r w:rsidR="00122EA8" w:rsidRPr="00094157">
        <w:rPr>
          <w:rFonts w:cstheme="minorHAnsi"/>
          <w:iCs/>
        </w:rPr>
        <w:t xml:space="preserve"> discussed this with </w:t>
      </w:r>
      <w:r w:rsidR="003D0DE5" w:rsidRPr="00094157">
        <w:rPr>
          <w:rFonts w:cstheme="minorHAnsi"/>
          <w:iCs/>
        </w:rPr>
        <w:t xml:space="preserve">the Life Actuarial (A) Task Force support </w:t>
      </w:r>
      <w:r w:rsidR="00122EA8" w:rsidRPr="00094157">
        <w:rPr>
          <w:rFonts w:cstheme="minorHAnsi"/>
          <w:iCs/>
        </w:rPr>
        <w:t xml:space="preserve">staff and chairs and identified two potential action items. The first is </w:t>
      </w:r>
      <w:r w:rsidR="00A236E4" w:rsidRPr="00094157">
        <w:rPr>
          <w:rFonts w:cstheme="minorHAnsi"/>
          <w:iCs/>
        </w:rPr>
        <w:t>SSAP No. 5</w:t>
      </w:r>
      <w:r w:rsidR="00D94A6C" w:rsidRPr="00094157">
        <w:rPr>
          <w:rFonts w:cstheme="minorHAnsi"/>
          <w:iCs/>
        </w:rPr>
        <w:t>1, VM</w:t>
      </w:r>
      <w:r w:rsidR="00122EA8" w:rsidRPr="00094157">
        <w:rPr>
          <w:rFonts w:cstheme="minorHAnsi"/>
          <w:iCs/>
        </w:rPr>
        <w:t xml:space="preserve">-22 update coordination, which was adopted </w:t>
      </w:r>
      <w:r w:rsidR="003F6B85" w:rsidRPr="00094157">
        <w:rPr>
          <w:rFonts w:cstheme="minorHAnsi"/>
          <w:iCs/>
        </w:rPr>
        <w:t>during this meeting</w:t>
      </w:r>
      <w:r w:rsidR="00122EA8" w:rsidRPr="00094157">
        <w:rPr>
          <w:rFonts w:cstheme="minorHAnsi"/>
          <w:iCs/>
        </w:rPr>
        <w:t xml:space="preserve">. The second is a </w:t>
      </w:r>
      <w:r w:rsidR="003D0DE5" w:rsidRPr="00094157">
        <w:rPr>
          <w:rFonts w:cstheme="minorHAnsi"/>
          <w:iCs/>
        </w:rPr>
        <w:t xml:space="preserve">potential Statutory Accounting Principles (E) </w:t>
      </w:r>
      <w:r w:rsidR="00122EA8" w:rsidRPr="00094157">
        <w:rPr>
          <w:rFonts w:cstheme="minorHAnsi"/>
          <w:iCs/>
        </w:rPr>
        <w:t xml:space="preserve">Working Group agenda item regarding the optional implementation period for updates to VM-20 and other sections related to the economic scenario generator. </w:t>
      </w:r>
      <w:r w:rsidR="00A254D9" w:rsidRPr="00094157">
        <w:rPr>
          <w:rFonts w:cstheme="minorHAnsi"/>
          <w:iCs/>
        </w:rPr>
        <w:t>She stated that t</w:t>
      </w:r>
      <w:r w:rsidR="00122EA8" w:rsidRPr="00094157">
        <w:rPr>
          <w:rFonts w:cstheme="minorHAnsi"/>
          <w:iCs/>
        </w:rPr>
        <w:t xml:space="preserve">he </w:t>
      </w:r>
      <w:r w:rsidR="0017226B" w:rsidRPr="00094157">
        <w:rPr>
          <w:rFonts w:cstheme="minorHAnsi"/>
          <w:iCs/>
        </w:rPr>
        <w:t>changes adopted</w:t>
      </w:r>
      <w:r w:rsidR="00122EA8" w:rsidRPr="00094157">
        <w:rPr>
          <w:rFonts w:cstheme="minorHAnsi"/>
          <w:iCs/>
        </w:rPr>
        <w:t xml:space="preserve"> to the </w:t>
      </w:r>
      <w:r w:rsidR="00122EA8" w:rsidRPr="00094157">
        <w:rPr>
          <w:rFonts w:cstheme="minorHAnsi"/>
          <w:i/>
        </w:rPr>
        <w:t>Valuation Manual</w:t>
      </w:r>
      <w:r w:rsidR="00122EA8" w:rsidRPr="00094157">
        <w:rPr>
          <w:rFonts w:cstheme="minorHAnsi"/>
          <w:iCs/>
        </w:rPr>
        <w:t xml:space="preserve"> include an optional implementation period, and </w:t>
      </w:r>
      <w:r w:rsidR="00A254D9" w:rsidRPr="00094157">
        <w:rPr>
          <w:rFonts w:cstheme="minorHAnsi"/>
          <w:iCs/>
        </w:rPr>
        <w:t>NAIC staff will review w</w:t>
      </w:r>
      <w:r w:rsidR="00122EA8" w:rsidRPr="00094157">
        <w:rPr>
          <w:rFonts w:cstheme="minorHAnsi"/>
          <w:iCs/>
        </w:rPr>
        <w:t>hether similar steps</w:t>
      </w:r>
      <w:r w:rsidR="00782937" w:rsidRPr="00094157">
        <w:rPr>
          <w:rFonts w:cstheme="minorHAnsi"/>
          <w:iCs/>
        </w:rPr>
        <w:t xml:space="preserve">, </w:t>
      </w:r>
      <w:r w:rsidR="00C605E7" w:rsidRPr="00094157">
        <w:rPr>
          <w:rFonts w:cstheme="minorHAnsi"/>
          <w:iCs/>
        </w:rPr>
        <w:t>as were done on a</w:t>
      </w:r>
      <w:r w:rsidR="00122EA8" w:rsidRPr="00094157">
        <w:rPr>
          <w:rFonts w:cstheme="minorHAnsi"/>
          <w:iCs/>
        </w:rPr>
        <w:t xml:space="preserve"> previous agenda item</w:t>
      </w:r>
      <w:r w:rsidR="00C605E7" w:rsidRPr="00094157">
        <w:rPr>
          <w:rFonts w:cstheme="minorHAnsi"/>
          <w:iCs/>
        </w:rPr>
        <w:t xml:space="preserve">, involving a </w:t>
      </w:r>
      <w:r w:rsidR="00122EA8" w:rsidRPr="00094157">
        <w:rPr>
          <w:rFonts w:cstheme="minorHAnsi"/>
          <w:iCs/>
        </w:rPr>
        <w:t>phased-in approach</w:t>
      </w:r>
      <w:r w:rsidR="003F6B85" w:rsidRPr="00094157">
        <w:rPr>
          <w:rFonts w:cstheme="minorHAnsi"/>
          <w:iCs/>
        </w:rPr>
        <w:t>,</w:t>
      </w:r>
      <w:r w:rsidR="00C605E7" w:rsidRPr="00094157">
        <w:rPr>
          <w:rFonts w:cstheme="minorHAnsi"/>
          <w:iCs/>
        </w:rPr>
        <w:t xml:space="preserve"> should be utilized</w:t>
      </w:r>
      <w:r w:rsidR="00811A9F" w:rsidRPr="00094157">
        <w:rPr>
          <w:rFonts w:cstheme="minorHAnsi"/>
          <w:iCs/>
        </w:rPr>
        <w:t xml:space="preserve"> for a future agenda item</w:t>
      </w:r>
      <w:r w:rsidR="00122EA8" w:rsidRPr="00094157">
        <w:rPr>
          <w:rFonts w:cstheme="minorHAnsi"/>
          <w:iCs/>
        </w:rPr>
        <w:t>.</w:t>
      </w:r>
    </w:p>
    <w:p w14:paraId="64FE9541" w14:textId="6AFAD55C" w:rsidR="005F6420" w:rsidRPr="00094157" w:rsidRDefault="0055510D" w:rsidP="008F435C">
      <w:pPr>
        <w:pStyle w:val="ListParagraph"/>
        <w:widowControl w:val="0"/>
        <w:numPr>
          <w:ilvl w:val="0"/>
          <w:numId w:val="1"/>
        </w:numPr>
        <w:spacing w:after="0" w:line="240" w:lineRule="auto"/>
        <w:jc w:val="both"/>
        <w:rPr>
          <w:rFonts w:cstheme="minorHAnsi"/>
          <w:u w:val="single"/>
        </w:rPr>
      </w:pPr>
      <w:r w:rsidRPr="00094157">
        <w:rPr>
          <w:rFonts w:cstheme="minorHAnsi"/>
          <w:u w:val="single"/>
        </w:rPr>
        <w:t>Review</w:t>
      </w:r>
      <w:r w:rsidR="005F7E66" w:rsidRPr="00094157">
        <w:rPr>
          <w:rFonts w:cstheme="minorHAnsi"/>
          <w:u w:val="single"/>
        </w:rPr>
        <w:t>ed</w:t>
      </w:r>
      <w:r w:rsidRPr="00094157">
        <w:rPr>
          <w:rFonts w:cstheme="minorHAnsi"/>
          <w:u w:val="single"/>
        </w:rPr>
        <w:t xml:space="preserve"> </w:t>
      </w:r>
      <w:r w:rsidR="006B7583" w:rsidRPr="00094157">
        <w:rPr>
          <w:rFonts w:cstheme="minorHAnsi"/>
          <w:u w:val="single"/>
        </w:rPr>
        <w:t xml:space="preserve">U.S. </w:t>
      </w:r>
      <w:r w:rsidRPr="00094157">
        <w:rPr>
          <w:rFonts w:cstheme="minorHAnsi"/>
          <w:u w:val="single"/>
        </w:rPr>
        <w:t>GAAP Exposure</w:t>
      </w:r>
      <w:r w:rsidR="009F3D31" w:rsidRPr="00094157">
        <w:rPr>
          <w:rFonts w:cstheme="minorHAnsi"/>
          <w:u w:val="single"/>
        </w:rPr>
        <w:t>s</w:t>
      </w:r>
    </w:p>
    <w:p w14:paraId="15B0D90D" w14:textId="77777777" w:rsidR="005F6420" w:rsidRPr="00094157" w:rsidRDefault="005F6420" w:rsidP="008F435C">
      <w:pPr>
        <w:widowControl w:val="0"/>
        <w:spacing w:after="0" w:line="240" w:lineRule="auto"/>
        <w:contextualSpacing/>
        <w:jc w:val="both"/>
        <w:rPr>
          <w:rFonts w:cstheme="minorHAnsi"/>
          <w:u w:val="single"/>
        </w:rPr>
      </w:pPr>
    </w:p>
    <w:p w14:paraId="01EEA429" w14:textId="1E3D9306" w:rsidR="00C45339" w:rsidRPr="00094157" w:rsidRDefault="00B72E95" w:rsidP="008F435C">
      <w:pPr>
        <w:widowControl w:val="0"/>
        <w:spacing w:after="0" w:line="240" w:lineRule="auto"/>
        <w:contextualSpacing/>
        <w:jc w:val="both"/>
        <w:rPr>
          <w:rFonts w:cstheme="minorHAnsi"/>
          <w:iCs/>
        </w:rPr>
      </w:pPr>
      <w:r w:rsidRPr="00094157">
        <w:rPr>
          <w:rFonts w:cstheme="minorHAnsi"/>
        </w:rPr>
        <w:t xml:space="preserve">Marcotte </w:t>
      </w:r>
      <w:r w:rsidR="003F6B85" w:rsidRPr="00094157">
        <w:rPr>
          <w:rFonts w:cstheme="minorHAnsi"/>
        </w:rPr>
        <w:t>said there are</w:t>
      </w:r>
      <w:r w:rsidR="00FA3485" w:rsidRPr="00094157">
        <w:rPr>
          <w:rFonts w:cstheme="minorHAnsi"/>
          <w:iCs/>
        </w:rPr>
        <w:t xml:space="preserve"> </w:t>
      </w:r>
      <w:r w:rsidR="00BA7E20" w:rsidRPr="00094157">
        <w:rPr>
          <w:rFonts w:cstheme="minorHAnsi"/>
          <w:iCs/>
        </w:rPr>
        <w:t xml:space="preserve">no U.S. GAAP items currently exposed by the </w:t>
      </w:r>
      <w:r w:rsidR="004D07E6" w:rsidRPr="00094157">
        <w:rPr>
          <w:rFonts w:cstheme="minorHAnsi"/>
          <w:iCs/>
        </w:rPr>
        <w:t>Financial Accounting Standards Board (</w:t>
      </w:r>
      <w:r w:rsidR="00BA7E20" w:rsidRPr="00094157">
        <w:rPr>
          <w:rFonts w:cstheme="minorHAnsi"/>
          <w:iCs/>
        </w:rPr>
        <w:t>FASB</w:t>
      </w:r>
      <w:r w:rsidR="004D07E6" w:rsidRPr="00094157">
        <w:rPr>
          <w:rFonts w:cstheme="minorHAnsi"/>
          <w:iCs/>
        </w:rPr>
        <w:t>)</w:t>
      </w:r>
      <w:r w:rsidR="00BA7E20" w:rsidRPr="00094157">
        <w:rPr>
          <w:rFonts w:cstheme="minorHAnsi"/>
          <w:iCs/>
        </w:rPr>
        <w:t>, that NAIC staff will monitor and review future exposures,</w:t>
      </w:r>
      <w:r w:rsidR="00FA3485" w:rsidRPr="00094157">
        <w:rPr>
          <w:rFonts w:cstheme="minorHAnsi"/>
          <w:iCs/>
        </w:rPr>
        <w:t xml:space="preserve"> </w:t>
      </w:r>
      <w:r w:rsidR="0023720A" w:rsidRPr="00094157">
        <w:rPr>
          <w:rFonts w:cstheme="minorHAnsi"/>
          <w:iCs/>
        </w:rPr>
        <w:t xml:space="preserve">and that NAIC staff recommend </w:t>
      </w:r>
      <w:r w:rsidR="004D07E6" w:rsidRPr="00094157">
        <w:rPr>
          <w:rFonts w:cstheme="minorHAnsi"/>
          <w:iCs/>
        </w:rPr>
        <w:t xml:space="preserve">reviewing </w:t>
      </w:r>
      <w:r w:rsidR="0023720A" w:rsidRPr="00094157">
        <w:rPr>
          <w:rFonts w:cstheme="minorHAnsi"/>
          <w:iCs/>
        </w:rPr>
        <w:t>the final issued ASU</w:t>
      </w:r>
      <w:r w:rsidR="00C860DA" w:rsidRPr="00094157">
        <w:rPr>
          <w:rFonts w:cstheme="minorHAnsi"/>
          <w:iCs/>
        </w:rPr>
        <w:t>s</w:t>
      </w:r>
      <w:r w:rsidR="0023720A" w:rsidRPr="00094157">
        <w:rPr>
          <w:rFonts w:cstheme="minorHAnsi"/>
          <w:iCs/>
        </w:rPr>
        <w:t xml:space="preserve"> under the SAP </w:t>
      </w:r>
      <w:r w:rsidR="00F05F00" w:rsidRPr="00094157">
        <w:rPr>
          <w:rFonts w:cstheme="minorHAnsi"/>
          <w:iCs/>
        </w:rPr>
        <w:t>m</w:t>
      </w:r>
      <w:r w:rsidR="0023720A" w:rsidRPr="00094157">
        <w:rPr>
          <w:rFonts w:cstheme="minorHAnsi"/>
          <w:iCs/>
        </w:rPr>
        <w:t xml:space="preserve">aintenance </w:t>
      </w:r>
      <w:r w:rsidR="00F05F00" w:rsidRPr="00094157">
        <w:rPr>
          <w:rFonts w:cstheme="minorHAnsi"/>
          <w:iCs/>
        </w:rPr>
        <w:t>p</w:t>
      </w:r>
      <w:r w:rsidR="0023720A" w:rsidRPr="00094157">
        <w:rPr>
          <w:rFonts w:cstheme="minorHAnsi"/>
          <w:iCs/>
        </w:rPr>
        <w:t xml:space="preserve">rocess as detailed in </w:t>
      </w:r>
      <w:r w:rsidR="0023720A" w:rsidRPr="00094157">
        <w:rPr>
          <w:rFonts w:cstheme="minorHAnsi"/>
          <w:i/>
        </w:rPr>
        <w:t>Appendix F—Policy Statements</w:t>
      </w:r>
      <w:r w:rsidR="0023720A" w:rsidRPr="00094157">
        <w:rPr>
          <w:rFonts w:cstheme="minorHAnsi"/>
          <w:iCs/>
        </w:rPr>
        <w:t>.</w:t>
      </w:r>
    </w:p>
    <w:p w14:paraId="34E32AC5" w14:textId="77777777" w:rsidR="00877674" w:rsidRPr="00094157" w:rsidRDefault="00877674" w:rsidP="008F435C">
      <w:pPr>
        <w:widowControl w:val="0"/>
        <w:spacing w:after="0" w:line="240" w:lineRule="auto"/>
        <w:contextualSpacing/>
        <w:jc w:val="both"/>
        <w:rPr>
          <w:rFonts w:cstheme="minorHAnsi"/>
          <w:iCs/>
        </w:rPr>
      </w:pPr>
    </w:p>
    <w:p w14:paraId="12D8B5E3" w14:textId="7B1F91B4" w:rsidR="00004625" w:rsidRPr="00094157" w:rsidRDefault="005F7E66" w:rsidP="008F435C">
      <w:pPr>
        <w:pStyle w:val="ListParagraph"/>
        <w:widowControl w:val="0"/>
        <w:numPr>
          <w:ilvl w:val="0"/>
          <w:numId w:val="1"/>
        </w:numPr>
        <w:spacing w:after="0" w:line="240" w:lineRule="auto"/>
        <w:jc w:val="both"/>
        <w:rPr>
          <w:rFonts w:cstheme="minorHAnsi"/>
          <w:iCs/>
          <w:u w:val="single"/>
        </w:rPr>
      </w:pPr>
      <w:r w:rsidRPr="00094157">
        <w:rPr>
          <w:u w:val="single"/>
        </w:rPr>
        <w:t xml:space="preserve">Heard an Update on the </w:t>
      </w:r>
      <w:r w:rsidR="00B70E13" w:rsidRPr="00094157">
        <w:rPr>
          <w:u w:val="single"/>
        </w:rPr>
        <w:t>IAIS Audit and Accounting Working Group</w:t>
      </w:r>
    </w:p>
    <w:p w14:paraId="5EB7040A" w14:textId="77777777" w:rsidR="00AE6F5A" w:rsidRPr="00094157" w:rsidRDefault="00AE6F5A" w:rsidP="008F435C">
      <w:pPr>
        <w:widowControl w:val="0"/>
        <w:spacing w:after="0" w:line="240" w:lineRule="auto"/>
        <w:ind w:left="360"/>
        <w:contextualSpacing/>
        <w:jc w:val="both"/>
        <w:rPr>
          <w:rFonts w:cstheme="minorHAnsi"/>
          <w:iCs/>
        </w:rPr>
      </w:pPr>
    </w:p>
    <w:bookmarkEnd w:id="1"/>
    <w:p w14:paraId="13631E02" w14:textId="6DC92B7A" w:rsidR="004D07E6" w:rsidRPr="00094157" w:rsidRDefault="0069664F" w:rsidP="008F435C">
      <w:pPr>
        <w:spacing w:line="240" w:lineRule="auto"/>
        <w:contextualSpacing/>
        <w:jc w:val="both"/>
        <w:rPr>
          <w:rFonts w:cstheme="minorHAnsi"/>
        </w:rPr>
      </w:pPr>
      <w:r w:rsidRPr="00094157">
        <w:rPr>
          <w:rFonts w:cstheme="minorHAnsi"/>
        </w:rPr>
        <w:t xml:space="preserve">Gann stated that </w:t>
      </w:r>
      <w:r w:rsidR="008A0AA2" w:rsidRPr="00094157">
        <w:rPr>
          <w:rFonts w:cstheme="minorHAnsi"/>
        </w:rPr>
        <w:t>she</w:t>
      </w:r>
      <w:r w:rsidRPr="00094157">
        <w:rPr>
          <w:rFonts w:cstheme="minorHAnsi"/>
        </w:rPr>
        <w:t xml:space="preserve"> and</w:t>
      </w:r>
      <w:r w:rsidR="005D5204" w:rsidRPr="00094157">
        <w:rPr>
          <w:rFonts w:cstheme="minorHAnsi"/>
        </w:rPr>
        <w:t xml:space="preserve"> Maggie Chang (NAIC) monitor </w:t>
      </w:r>
      <w:r w:rsidR="006D18EC" w:rsidRPr="00094157">
        <w:rPr>
          <w:rFonts w:cstheme="minorHAnsi"/>
        </w:rPr>
        <w:t>International Association of Insurance Supervisors (</w:t>
      </w:r>
      <w:r w:rsidR="005D5204" w:rsidRPr="00094157">
        <w:rPr>
          <w:rFonts w:cstheme="minorHAnsi"/>
        </w:rPr>
        <w:t>IAIS</w:t>
      </w:r>
      <w:r w:rsidR="006D18EC" w:rsidRPr="00094157">
        <w:rPr>
          <w:rFonts w:cstheme="minorHAnsi"/>
        </w:rPr>
        <w:t>)</w:t>
      </w:r>
      <w:r w:rsidR="005D5204" w:rsidRPr="00094157">
        <w:rPr>
          <w:rFonts w:cstheme="minorHAnsi"/>
        </w:rPr>
        <w:t xml:space="preserve"> </w:t>
      </w:r>
      <w:r w:rsidR="0052113D" w:rsidRPr="00094157">
        <w:rPr>
          <w:rFonts w:cstheme="minorHAnsi"/>
        </w:rPr>
        <w:t xml:space="preserve">Audit and Accounting Working Group (AAWG) </w:t>
      </w:r>
      <w:r w:rsidR="005D5204" w:rsidRPr="00094157">
        <w:rPr>
          <w:rFonts w:cstheme="minorHAnsi"/>
        </w:rPr>
        <w:t xml:space="preserve">discussions. </w:t>
      </w:r>
      <w:r w:rsidR="009653ED" w:rsidRPr="00094157">
        <w:rPr>
          <w:rFonts w:cstheme="minorHAnsi"/>
        </w:rPr>
        <w:t xml:space="preserve">She stated that the most recent meeting was held on May 19, with much of the focus centered on the implementation of </w:t>
      </w:r>
      <w:r w:rsidR="00FB5669" w:rsidRPr="00094157">
        <w:rPr>
          <w:rFonts w:cstheme="minorHAnsi"/>
          <w:i/>
          <w:iCs/>
        </w:rPr>
        <w:t>IFRS 17: Insurance</w:t>
      </w:r>
      <w:r w:rsidR="00FB5669" w:rsidRPr="00094157">
        <w:rPr>
          <w:rFonts w:cstheme="minorHAnsi"/>
        </w:rPr>
        <w:t xml:space="preserve"> </w:t>
      </w:r>
      <w:r w:rsidR="00FB5669" w:rsidRPr="00094157">
        <w:rPr>
          <w:rFonts w:cstheme="minorHAnsi"/>
          <w:i/>
          <w:iCs/>
        </w:rPr>
        <w:t>Contracts</w:t>
      </w:r>
      <w:r w:rsidR="000401D5" w:rsidRPr="00094157">
        <w:rPr>
          <w:rFonts w:cstheme="minorHAnsi"/>
          <w:i/>
          <w:iCs/>
        </w:rPr>
        <w:t xml:space="preserve">, </w:t>
      </w:r>
      <w:r w:rsidR="009653ED" w:rsidRPr="00094157">
        <w:rPr>
          <w:rFonts w:cstheme="minorHAnsi"/>
        </w:rPr>
        <w:t xml:space="preserve">as well as reviews of international standards related to examinations, audits, and similar topics. </w:t>
      </w:r>
      <w:r w:rsidR="000401D5" w:rsidRPr="00094157">
        <w:rPr>
          <w:rFonts w:cstheme="minorHAnsi"/>
        </w:rPr>
        <w:t xml:space="preserve">She </w:t>
      </w:r>
      <w:r w:rsidR="004D07E6" w:rsidRPr="00094157">
        <w:rPr>
          <w:rFonts w:cstheme="minorHAnsi"/>
        </w:rPr>
        <w:t>said</w:t>
      </w:r>
      <w:r w:rsidR="000401D5" w:rsidRPr="00094157">
        <w:rPr>
          <w:rFonts w:cstheme="minorHAnsi"/>
        </w:rPr>
        <w:t xml:space="preserve"> t</w:t>
      </w:r>
      <w:r w:rsidR="009653ED" w:rsidRPr="00094157">
        <w:rPr>
          <w:rFonts w:cstheme="minorHAnsi"/>
        </w:rPr>
        <w:t>he next meeting is scheduled for September.</w:t>
      </w:r>
    </w:p>
    <w:p w14:paraId="67AF1B30" w14:textId="6BB5F162" w:rsidR="004D07E6" w:rsidRPr="00094157" w:rsidRDefault="004D07E6" w:rsidP="008F435C">
      <w:pPr>
        <w:spacing w:line="240" w:lineRule="auto"/>
        <w:contextualSpacing/>
        <w:jc w:val="both"/>
        <w:rPr>
          <w:rFonts w:cstheme="minorHAnsi"/>
        </w:rPr>
      </w:pPr>
    </w:p>
    <w:p w14:paraId="708A22E7" w14:textId="2F16FB94" w:rsidR="00761AB8" w:rsidRPr="00094157" w:rsidRDefault="000401D5" w:rsidP="008F435C">
      <w:pPr>
        <w:spacing w:line="240" w:lineRule="auto"/>
        <w:contextualSpacing/>
        <w:jc w:val="both"/>
        <w:rPr>
          <w:rFonts w:cstheme="minorHAnsi"/>
        </w:rPr>
      </w:pPr>
      <w:r w:rsidRPr="00094157">
        <w:rPr>
          <w:rFonts w:cstheme="minorHAnsi"/>
        </w:rPr>
        <w:t xml:space="preserve">Gann </w:t>
      </w:r>
      <w:r w:rsidR="004D07E6" w:rsidRPr="00094157">
        <w:rPr>
          <w:rFonts w:cstheme="minorHAnsi"/>
        </w:rPr>
        <w:t>said</w:t>
      </w:r>
      <w:r w:rsidRPr="00094157">
        <w:rPr>
          <w:rFonts w:cstheme="minorHAnsi"/>
        </w:rPr>
        <w:t xml:space="preserve"> o</w:t>
      </w:r>
      <w:r w:rsidR="009653ED" w:rsidRPr="00094157">
        <w:rPr>
          <w:rFonts w:cstheme="minorHAnsi"/>
        </w:rPr>
        <w:t>ne item that may be of interest to th</w:t>
      </w:r>
      <w:r w:rsidRPr="00094157">
        <w:rPr>
          <w:rFonts w:cstheme="minorHAnsi"/>
        </w:rPr>
        <w:t xml:space="preserve">e Working Group </w:t>
      </w:r>
      <w:r w:rsidR="009653ED" w:rsidRPr="00094157">
        <w:rPr>
          <w:rFonts w:cstheme="minorHAnsi"/>
        </w:rPr>
        <w:t xml:space="preserve">is the ongoing review of </w:t>
      </w:r>
      <w:r w:rsidR="00B52349" w:rsidRPr="00094157">
        <w:rPr>
          <w:rFonts w:cstheme="minorHAnsi"/>
        </w:rPr>
        <w:t>Insurance Core Principle (ICP) 9</w:t>
      </w:r>
      <w:r w:rsidR="007C73A1" w:rsidRPr="00094157">
        <w:rPr>
          <w:rFonts w:cstheme="minorHAnsi"/>
        </w:rPr>
        <w:t xml:space="preserve"> (</w:t>
      </w:r>
      <w:r w:rsidR="00B52349" w:rsidRPr="00094157">
        <w:rPr>
          <w:rFonts w:cstheme="minorHAnsi"/>
        </w:rPr>
        <w:t>Supervisory Reporting</w:t>
      </w:r>
      <w:r w:rsidR="007C73A1" w:rsidRPr="00094157">
        <w:rPr>
          <w:rFonts w:cstheme="minorHAnsi"/>
        </w:rPr>
        <w:t>)</w:t>
      </w:r>
      <w:r w:rsidR="00B52349" w:rsidRPr="00094157">
        <w:rPr>
          <w:rFonts w:cstheme="minorHAnsi"/>
        </w:rPr>
        <w:t xml:space="preserve"> and ICP 20</w:t>
      </w:r>
      <w:r w:rsidR="007C73A1" w:rsidRPr="00094157">
        <w:rPr>
          <w:rFonts w:cstheme="minorHAnsi"/>
        </w:rPr>
        <w:t xml:space="preserve"> (</w:t>
      </w:r>
      <w:r w:rsidR="00B52349" w:rsidRPr="00094157">
        <w:rPr>
          <w:rFonts w:cstheme="minorHAnsi"/>
        </w:rPr>
        <w:t>Public Disclosure</w:t>
      </w:r>
      <w:r w:rsidR="007C73A1" w:rsidRPr="00094157">
        <w:rPr>
          <w:rFonts w:cstheme="minorHAnsi"/>
        </w:rPr>
        <w:t>)</w:t>
      </w:r>
      <w:r w:rsidR="00B52349" w:rsidRPr="00094157">
        <w:rPr>
          <w:rFonts w:cstheme="minorHAnsi"/>
        </w:rPr>
        <w:t xml:space="preserve">, </w:t>
      </w:r>
      <w:r w:rsidR="009653ED" w:rsidRPr="00094157">
        <w:rPr>
          <w:rFonts w:cstheme="minorHAnsi"/>
        </w:rPr>
        <w:t xml:space="preserve">in response to the </w:t>
      </w:r>
      <w:r w:rsidR="007C73A1" w:rsidRPr="00094157">
        <w:rPr>
          <w:rFonts w:cstheme="minorHAnsi"/>
        </w:rPr>
        <w:t>insurance capital standard (ICS)</w:t>
      </w:r>
      <w:r w:rsidR="009653ED" w:rsidRPr="00094157">
        <w:rPr>
          <w:rFonts w:cstheme="minorHAnsi"/>
        </w:rPr>
        <w:t xml:space="preserve">. While the aggregation method proposed by the U.S. was approved, the suggested revisions to ICP 9 and </w:t>
      </w:r>
      <w:r w:rsidR="007C73A1" w:rsidRPr="00094157">
        <w:rPr>
          <w:rFonts w:cstheme="minorHAnsi"/>
        </w:rPr>
        <w:t xml:space="preserve">ICP </w:t>
      </w:r>
      <w:r w:rsidR="009653ED" w:rsidRPr="00094157">
        <w:rPr>
          <w:rFonts w:cstheme="minorHAnsi"/>
        </w:rPr>
        <w:t xml:space="preserve">20 do not clearly support that method. </w:t>
      </w:r>
      <w:r w:rsidR="007C73A1" w:rsidRPr="00094157">
        <w:rPr>
          <w:rFonts w:cstheme="minorHAnsi"/>
        </w:rPr>
        <w:t>This</w:t>
      </w:r>
      <w:r w:rsidR="009653ED" w:rsidRPr="00094157">
        <w:rPr>
          <w:rFonts w:cstheme="minorHAnsi"/>
        </w:rPr>
        <w:t xml:space="preserve"> concern has been raised as a consistent U.S. comment across various IAIS groups, though other groups are taking the lead on those discussions. </w:t>
      </w:r>
      <w:r w:rsidR="00B52349" w:rsidRPr="00094157">
        <w:rPr>
          <w:rFonts w:cstheme="minorHAnsi"/>
        </w:rPr>
        <w:t xml:space="preserve">She stated that </w:t>
      </w:r>
      <w:r w:rsidR="00196D4C" w:rsidRPr="00094157">
        <w:rPr>
          <w:rFonts w:cstheme="minorHAnsi"/>
        </w:rPr>
        <w:t>they are</w:t>
      </w:r>
      <w:r w:rsidR="009653ED" w:rsidRPr="00094157">
        <w:rPr>
          <w:rFonts w:cstheme="minorHAnsi"/>
        </w:rPr>
        <w:t xml:space="preserve"> participating to monitor any implications for the Audit and Accounting Working Group and wanted to highlight this so it can be tracked through those other channels.</w:t>
      </w:r>
    </w:p>
    <w:p w14:paraId="14A7B156" w14:textId="77777777" w:rsidR="007C73A1" w:rsidRPr="00094157" w:rsidRDefault="007C73A1" w:rsidP="008F435C">
      <w:pPr>
        <w:spacing w:line="240" w:lineRule="auto"/>
        <w:contextualSpacing/>
        <w:jc w:val="both"/>
        <w:rPr>
          <w:rFonts w:cstheme="minorHAnsi"/>
        </w:rPr>
      </w:pPr>
    </w:p>
    <w:p w14:paraId="0EDB990F" w14:textId="0340D047" w:rsidR="00F7626D" w:rsidRPr="00094157" w:rsidRDefault="0067284E" w:rsidP="008F435C">
      <w:pPr>
        <w:spacing w:line="240" w:lineRule="auto"/>
        <w:contextualSpacing/>
        <w:jc w:val="both"/>
        <w:rPr>
          <w:rFonts w:cstheme="minorHAnsi"/>
        </w:rPr>
      </w:pPr>
      <w:r w:rsidRPr="00094157">
        <w:rPr>
          <w:rFonts w:cstheme="minorHAnsi"/>
        </w:rPr>
        <w:t>Tom Finnell</w:t>
      </w:r>
      <w:r w:rsidR="00A419AD" w:rsidRPr="00094157">
        <w:rPr>
          <w:rFonts w:cstheme="minorHAnsi"/>
        </w:rPr>
        <w:t xml:space="preserve"> </w:t>
      </w:r>
      <w:r w:rsidR="00802966" w:rsidRPr="00094157">
        <w:rPr>
          <w:rFonts w:cstheme="minorHAnsi"/>
        </w:rPr>
        <w:t>(IAI</w:t>
      </w:r>
      <w:r w:rsidR="005F7E66" w:rsidRPr="00094157">
        <w:rPr>
          <w:rFonts w:cstheme="minorHAnsi"/>
        </w:rPr>
        <w:t>S</w:t>
      </w:r>
      <w:r w:rsidR="00802966" w:rsidRPr="00094157">
        <w:rPr>
          <w:rFonts w:cstheme="minorHAnsi"/>
        </w:rPr>
        <w:t xml:space="preserve">) </w:t>
      </w:r>
      <w:r w:rsidR="007A5A88" w:rsidRPr="00094157">
        <w:rPr>
          <w:rFonts w:cstheme="minorHAnsi"/>
        </w:rPr>
        <w:t xml:space="preserve">asked </w:t>
      </w:r>
      <w:r w:rsidR="001A25B6" w:rsidRPr="00094157">
        <w:rPr>
          <w:rFonts w:cstheme="minorHAnsi"/>
        </w:rPr>
        <w:t>whether</w:t>
      </w:r>
      <w:r w:rsidR="00645B9C" w:rsidRPr="00094157">
        <w:rPr>
          <w:rFonts w:cstheme="minorHAnsi"/>
        </w:rPr>
        <w:t xml:space="preserve"> the NAIC</w:t>
      </w:r>
      <w:r w:rsidR="00B965BB" w:rsidRPr="00094157">
        <w:rPr>
          <w:rFonts w:cstheme="minorHAnsi"/>
        </w:rPr>
        <w:t xml:space="preserve"> is </w:t>
      </w:r>
      <w:r w:rsidR="00645B9C" w:rsidRPr="00094157">
        <w:rPr>
          <w:rFonts w:cstheme="minorHAnsi"/>
        </w:rPr>
        <w:t>proposing</w:t>
      </w:r>
      <w:r w:rsidR="00802966" w:rsidRPr="00094157">
        <w:rPr>
          <w:rFonts w:cstheme="minorHAnsi"/>
        </w:rPr>
        <w:t xml:space="preserve"> </w:t>
      </w:r>
      <w:r w:rsidR="00645B9C" w:rsidRPr="00094157">
        <w:rPr>
          <w:rFonts w:cstheme="minorHAnsi"/>
        </w:rPr>
        <w:t xml:space="preserve">that the ICPs call for disclosure of the </w:t>
      </w:r>
      <w:r w:rsidR="00802966" w:rsidRPr="00094157">
        <w:rPr>
          <w:rFonts w:cstheme="minorHAnsi"/>
        </w:rPr>
        <w:t xml:space="preserve">aggregation method </w:t>
      </w:r>
      <w:r w:rsidR="00645B9C" w:rsidRPr="00094157">
        <w:rPr>
          <w:rFonts w:cstheme="minorHAnsi"/>
        </w:rPr>
        <w:t>(AM)</w:t>
      </w:r>
      <w:r w:rsidR="001A25B6" w:rsidRPr="00094157">
        <w:rPr>
          <w:rFonts w:cstheme="minorHAnsi"/>
        </w:rPr>
        <w:t xml:space="preserve">. He stated that he is </w:t>
      </w:r>
      <w:r w:rsidR="004B1956" w:rsidRPr="00094157">
        <w:rPr>
          <w:rFonts w:cstheme="minorHAnsi"/>
        </w:rPr>
        <w:t>not taking</w:t>
      </w:r>
      <w:r w:rsidR="00645B9C" w:rsidRPr="00094157">
        <w:rPr>
          <w:rFonts w:cstheme="minorHAnsi"/>
        </w:rPr>
        <w:t xml:space="preserve"> a position for or </w:t>
      </w:r>
      <w:r w:rsidR="00361003" w:rsidRPr="00094157">
        <w:rPr>
          <w:rFonts w:cstheme="minorHAnsi"/>
        </w:rPr>
        <w:t>against and</w:t>
      </w:r>
      <w:r w:rsidR="001A25B6" w:rsidRPr="00094157">
        <w:rPr>
          <w:rFonts w:cstheme="minorHAnsi"/>
        </w:rPr>
        <w:t xml:space="preserve"> is simply </w:t>
      </w:r>
      <w:r w:rsidR="00645B9C" w:rsidRPr="00094157">
        <w:rPr>
          <w:rFonts w:cstheme="minorHAnsi"/>
        </w:rPr>
        <w:t xml:space="preserve">seeking clarification. </w:t>
      </w:r>
      <w:r w:rsidR="001A25B6" w:rsidRPr="00094157">
        <w:rPr>
          <w:rFonts w:cstheme="minorHAnsi"/>
        </w:rPr>
        <w:t xml:space="preserve">He </w:t>
      </w:r>
      <w:r w:rsidR="00802966" w:rsidRPr="00094157">
        <w:rPr>
          <w:rFonts w:cstheme="minorHAnsi"/>
        </w:rPr>
        <w:t>believes</w:t>
      </w:r>
      <w:r w:rsidR="00645B9C" w:rsidRPr="00094157">
        <w:rPr>
          <w:rFonts w:cstheme="minorHAnsi"/>
        </w:rPr>
        <w:t xml:space="preserve"> the group capital calculation</w:t>
      </w:r>
      <w:r w:rsidR="00802966" w:rsidRPr="00094157">
        <w:rPr>
          <w:rFonts w:cstheme="minorHAnsi"/>
        </w:rPr>
        <w:t xml:space="preserve"> (GCC)</w:t>
      </w:r>
      <w:r w:rsidR="00645B9C" w:rsidRPr="00094157">
        <w:rPr>
          <w:rFonts w:cstheme="minorHAnsi"/>
        </w:rPr>
        <w:t xml:space="preserve"> is currently not publicly disclosed, so </w:t>
      </w:r>
      <w:r w:rsidR="001A25B6" w:rsidRPr="00094157">
        <w:rPr>
          <w:rFonts w:cstheme="minorHAnsi"/>
        </w:rPr>
        <w:t>he</w:t>
      </w:r>
      <w:r w:rsidR="00802966" w:rsidRPr="00094157">
        <w:rPr>
          <w:rFonts w:cstheme="minorHAnsi"/>
        </w:rPr>
        <w:t xml:space="preserve"> is</w:t>
      </w:r>
      <w:r w:rsidR="00645B9C" w:rsidRPr="00094157">
        <w:rPr>
          <w:rFonts w:cstheme="minorHAnsi"/>
        </w:rPr>
        <w:t xml:space="preserve"> </w:t>
      </w:r>
      <w:r w:rsidR="00802966" w:rsidRPr="00094157">
        <w:rPr>
          <w:rFonts w:cstheme="minorHAnsi"/>
        </w:rPr>
        <w:t>unsure</w:t>
      </w:r>
      <w:r w:rsidR="00645B9C" w:rsidRPr="00094157">
        <w:rPr>
          <w:rFonts w:cstheme="minorHAnsi"/>
        </w:rPr>
        <w:t xml:space="preserve"> if the proposal to the IAIS would align with that approach </w:t>
      </w:r>
      <w:r w:rsidR="00361003" w:rsidRPr="00094157">
        <w:rPr>
          <w:rFonts w:cstheme="minorHAnsi"/>
        </w:rPr>
        <w:t>and</w:t>
      </w:r>
      <w:r w:rsidR="00645B9C" w:rsidRPr="00094157">
        <w:rPr>
          <w:rFonts w:cstheme="minorHAnsi"/>
        </w:rPr>
        <w:t xml:space="preserve"> </w:t>
      </w:r>
      <w:r w:rsidR="00802966" w:rsidRPr="00094157">
        <w:rPr>
          <w:rFonts w:cstheme="minorHAnsi"/>
        </w:rPr>
        <w:t xml:space="preserve">recommends </w:t>
      </w:r>
      <w:r w:rsidR="00645B9C" w:rsidRPr="00094157">
        <w:rPr>
          <w:rFonts w:cstheme="minorHAnsi"/>
        </w:rPr>
        <w:t>not disclosing the AM if that ends up being the outcome.</w:t>
      </w:r>
    </w:p>
    <w:p w14:paraId="4CA8E981" w14:textId="77777777" w:rsidR="00802966" w:rsidRPr="00094157" w:rsidRDefault="00802966" w:rsidP="008F435C">
      <w:pPr>
        <w:spacing w:line="240" w:lineRule="auto"/>
        <w:contextualSpacing/>
        <w:jc w:val="both"/>
        <w:rPr>
          <w:rFonts w:cstheme="minorHAnsi"/>
        </w:rPr>
      </w:pPr>
    </w:p>
    <w:p w14:paraId="63BF4D1F" w14:textId="7E4F4FB6" w:rsidR="006539F4" w:rsidRPr="00094157" w:rsidRDefault="006539F4" w:rsidP="008F435C">
      <w:pPr>
        <w:keepNext/>
        <w:keepLines/>
        <w:spacing w:line="240" w:lineRule="auto"/>
        <w:contextualSpacing/>
        <w:jc w:val="both"/>
        <w:rPr>
          <w:rFonts w:cstheme="minorHAnsi"/>
        </w:rPr>
      </w:pPr>
      <w:r w:rsidRPr="00094157">
        <w:rPr>
          <w:rFonts w:cstheme="minorHAnsi"/>
        </w:rPr>
        <w:t xml:space="preserve">Gann </w:t>
      </w:r>
      <w:r w:rsidR="00802966" w:rsidRPr="00094157">
        <w:rPr>
          <w:rFonts w:cstheme="minorHAnsi"/>
        </w:rPr>
        <w:t>said</w:t>
      </w:r>
      <w:r w:rsidRPr="00094157">
        <w:rPr>
          <w:rFonts w:cstheme="minorHAnsi"/>
        </w:rPr>
        <w:t xml:space="preserve"> the edits being proposed by the IAIS and other jurisdictions include </w:t>
      </w:r>
      <w:r w:rsidR="00BA7E20" w:rsidRPr="00094157">
        <w:rPr>
          <w:rFonts w:cstheme="minorHAnsi"/>
        </w:rPr>
        <w:t>extensive</w:t>
      </w:r>
      <w:r w:rsidRPr="00094157">
        <w:rPr>
          <w:rFonts w:cstheme="minorHAnsi"/>
        </w:rPr>
        <w:t xml:space="preserve"> disclosures related to the </w:t>
      </w:r>
      <w:r w:rsidR="00802966" w:rsidRPr="00094157">
        <w:rPr>
          <w:rFonts w:cstheme="minorHAnsi"/>
        </w:rPr>
        <w:t>ICS</w:t>
      </w:r>
      <w:r w:rsidRPr="00094157">
        <w:rPr>
          <w:rFonts w:cstheme="minorHAnsi"/>
        </w:rPr>
        <w:t xml:space="preserve"> and how it is </w:t>
      </w:r>
      <w:r w:rsidR="00802966" w:rsidRPr="00094157">
        <w:rPr>
          <w:rFonts w:cstheme="minorHAnsi"/>
        </w:rPr>
        <w:t>calculated</w:t>
      </w:r>
      <w:r w:rsidRPr="00094157">
        <w:rPr>
          <w:rFonts w:cstheme="minorHAnsi"/>
        </w:rPr>
        <w:t xml:space="preserve">. </w:t>
      </w:r>
      <w:r w:rsidR="00802966" w:rsidRPr="00094157">
        <w:rPr>
          <w:rFonts w:cstheme="minorHAnsi"/>
        </w:rPr>
        <w:t>W</w:t>
      </w:r>
      <w:r w:rsidRPr="00094157">
        <w:rPr>
          <w:rFonts w:cstheme="minorHAnsi"/>
        </w:rPr>
        <w:t xml:space="preserve">hile </w:t>
      </w:r>
      <w:r w:rsidR="004B1091" w:rsidRPr="00094157">
        <w:rPr>
          <w:rFonts w:cstheme="minorHAnsi"/>
        </w:rPr>
        <w:t>the NAIC</w:t>
      </w:r>
      <w:r w:rsidR="00802966" w:rsidRPr="00094157">
        <w:rPr>
          <w:rFonts w:cstheme="minorHAnsi"/>
        </w:rPr>
        <w:t>’</w:t>
      </w:r>
      <w:r w:rsidR="004B1091" w:rsidRPr="00094157">
        <w:rPr>
          <w:rFonts w:cstheme="minorHAnsi"/>
        </w:rPr>
        <w:t>s</w:t>
      </w:r>
      <w:r w:rsidRPr="00094157">
        <w:rPr>
          <w:rFonts w:cstheme="minorHAnsi"/>
        </w:rPr>
        <w:t xml:space="preserve"> initial comments regarding the </w:t>
      </w:r>
      <w:r w:rsidR="00802966" w:rsidRPr="00094157">
        <w:rPr>
          <w:rFonts w:cstheme="minorHAnsi"/>
        </w:rPr>
        <w:t>AM</w:t>
      </w:r>
      <w:r w:rsidRPr="00094157">
        <w:rPr>
          <w:rFonts w:cstheme="minorHAnsi"/>
        </w:rPr>
        <w:t xml:space="preserve"> were more general, </w:t>
      </w:r>
      <w:r w:rsidR="004B1091" w:rsidRPr="00094157">
        <w:rPr>
          <w:rFonts w:cstheme="minorHAnsi"/>
        </w:rPr>
        <w:t>they have</w:t>
      </w:r>
      <w:r w:rsidRPr="00094157">
        <w:rPr>
          <w:rFonts w:cstheme="minorHAnsi"/>
        </w:rPr>
        <w:t xml:space="preserve"> since stepped back and are currently proposing edits that clarify those </w:t>
      </w:r>
      <w:r w:rsidR="00E23C5B" w:rsidRPr="00094157">
        <w:rPr>
          <w:rFonts w:cstheme="minorHAnsi"/>
        </w:rPr>
        <w:t xml:space="preserve">ICP </w:t>
      </w:r>
      <w:r w:rsidRPr="00094157">
        <w:rPr>
          <w:rFonts w:cstheme="minorHAnsi"/>
        </w:rPr>
        <w:t xml:space="preserve">disclosures would not be applicable to the U.S., given their detailed nature and relevance primarily to jurisdictions following the </w:t>
      </w:r>
      <w:r w:rsidR="005707E0" w:rsidRPr="00094157">
        <w:rPr>
          <w:rFonts w:cstheme="minorHAnsi"/>
        </w:rPr>
        <w:t>ICS</w:t>
      </w:r>
      <w:r w:rsidRPr="00094157">
        <w:rPr>
          <w:rFonts w:cstheme="minorHAnsi"/>
        </w:rPr>
        <w:t xml:space="preserve">. </w:t>
      </w:r>
      <w:r w:rsidR="004B1091" w:rsidRPr="00094157">
        <w:rPr>
          <w:rFonts w:cstheme="minorHAnsi"/>
        </w:rPr>
        <w:t xml:space="preserve">She </w:t>
      </w:r>
      <w:r w:rsidR="005707E0" w:rsidRPr="00094157">
        <w:rPr>
          <w:rFonts w:cstheme="minorHAnsi"/>
        </w:rPr>
        <w:t xml:space="preserve">said </w:t>
      </w:r>
      <w:r w:rsidR="004B1091" w:rsidRPr="00094157">
        <w:rPr>
          <w:rFonts w:cstheme="minorHAnsi"/>
        </w:rPr>
        <w:t>she would need to</w:t>
      </w:r>
      <w:r w:rsidRPr="00094157">
        <w:rPr>
          <w:rFonts w:cstheme="minorHAnsi"/>
        </w:rPr>
        <w:t xml:space="preserve"> </w:t>
      </w:r>
      <w:r w:rsidR="00E23C5B" w:rsidRPr="00094157">
        <w:rPr>
          <w:rFonts w:cstheme="minorHAnsi"/>
        </w:rPr>
        <w:t>refer to</w:t>
      </w:r>
      <w:r w:rsidRPr="00094157">
        <w:rPr>
          <w:rFonts w:cstheme="minorHAnsi"/>
        </w:rPr>
        <w:t xml:space="preserve"> colleagues</w:t>
      </w:r>
      <w:r w:rsidR="00993E3D" w:rsidRPr="00094157">
        <w:rPr>
          <w:rFonts w:cstheme="minorHAnsi"/>
        </w:rPr>
        <w:t xml:space="preserve"> </w:t>
      </w:r>
      <w:r w:rsidR="004B1091" w:rsidRPr="00094157">
        <w:rPr>
          <w:rFonts w:cstheme="minorHAnsi"/>
        </w:rPr>
        <w:t>who</w:t>
      </w:r>
      <w:r w:rsidR="00993E3D" w:rsidRPr="00094157">
        <w:rPr>
          <w:rFonts w:cstheme="minorHAnsi"/>
        </w:rPr>
        <w:t xml:space="preserve"> </w:t>
      </w:r>
      <w:r w:rsidRPr="00094157">
        <w:rPr>
          <w:rFonts w:cstheme="minorHAnsi"/>
        </w:rPr>
        <w:t>are leading the U.S. edits</w:t>
      </w:r>
      <w:r w:rsidR="00993E3D" w:rsidRPr="00094157">
        <w:rPr>
          <w:rFonts w:cstheme="minorHAnsi"/>
        </w:rPr>
        <w:t xml:space="preserve"> </w:t>
      </w:r>
      <w:r w:rsidRPr="00094157">
        <w:rPr>
          <w:rFonts w:cstheme="minorHAnsi"/>
        </w:rPr>
        <w:t xml:space="preserve">to confirm the extent of the proposed disclosures specific to the </w:t>
      </w:r>
      <w:r w:rsidR="00433EEC" w:rsidRPr="00094157">
        <w:rPr>
          <w:rFonts w:cstheme="minorHAnsi"/>
        </w:rPr>
        <w:t>AM</w:t>
      </w:r>
      <w:r w:rsidRPr="00094157">
        <w:rPr>
          <w:rFonts w:cstheme="minorHAnsi"/>
        </w:rPr>
        <w:t xml:space="preserve">, but </w:t>
      </w:r>
      <w:r w:rsidR="00993E3D" w:rsidRPr="00094157">
        <w:rPr>
          <w:rFonts w:cstheme="minorHAnsi"/>
        </w:rPr>
        <w:t>she</w:t>
      </w:r>
      <w:r w:rsidRPr="00094157">
        <w:rPr>
          <w:rFonts w:cstheme="minorHAnsi"/>
        </w:rPr>
        <w:t xml:space="preserve"> d</w:t>
      </w:r>
      <w:r w:rsidR="00993E3D" w:rsidRPr="00094157">
        <w:rPr>
          <w:rFonts w:cstheme="minorHAnsi"/>
        </w:rPr>
        <w:t>oes</w:t>
      </w:r>
      <w:r w:rsidRPr="00094157">
        <w:rPr>
          <w:rFonts w:cstheme="minorHAnsi"/>
        </w:rPr>
        <w:t xml:space="preserve"> not believe extensive disclosures have been proposed. </w:t>
      </w:r>
      <w:r w:rsidR="00433EEC" w:rsidRPr="00094157">
        <w:rPr>
          <w:rFonts w:cstheme="minorHAnsi"/>
        </w:rPr>
        <w:t>T</w:t>
      </w:r>
      <w:r w:rsidRPr="00094157">
        <w:rPr>
          <w:rFonts w:cstheme="minorHAnsi"/>
        </w:rPr>
        <w:t xml:space="preserve">he concern is that because these disclosures are being embedded directly into the </w:t>
      </w:r>
      <w:r w:rsidR="00E23C5B" w:rsidRPr="00094157">
        <w:rPr>
          <w:rFonts w:cstheme="minorHAnsi"/>
        </w:rPr>
        <w:t xml:space="preserve">ICP </w:t>
      </w:r>
      <w:r w:rsidRPr="00094157">
        <w:rPr>
          <w:rFonts w:cstheme="minorHAnsi"/>
        </w:rPr>
        <w:t xml:space="preserve">standard, the U.S. could be deemed non-compliant, </w:t>
      </w:r>
      <w:r w:rsidR="003F7CFA" w:rsidRPr="00094157">
        <w:rPr>
          <w:rFonts w:cstheme="minorHAnsi"/>
        </w:rPr>
        <w:t xml:space="preserve">and it was originally preferred to have them </w:t>
      </w:r>
      <w:r w:rsidRPr="00094157">
        <w:rPr>
          <w:rFonts w:cstheme="minorHAnsi"/>
        </w:rPr>
        <w:t>in an implementation guide tailored to jurisdictions where they are applicable.</w:t>
      </w:r>
    </w:p>
    <w:p w14:paraId="2944F473" w14:textId="77777777" w:rsidR="00433EEC" w:rsidRPr="00094157" w:rsidRDefault="00433EEC" w:rsidP="008F435C">
      <w:pPr>
        <w:keepNext/>
        <w:keepLines/>
        <w:spacing w:line="240" w:lineRule="auto"/>
        <w:contextualSpacing/>
        <w:jc w:val="both"/>
        <w:rPr>
          <w:rFonts w:cstheme="minorHAnsi"/>
        </w:rPr>
      </w:pPr>
    </w:p>
    <w:p w14:paraId="111E7342" w14:textId="3DC9AE15" w:rsidR="008F55E5" w:rsidRPr="00094157" w:rsidRDefault="008F55E5" w:rsidP="008F435C">
      <w:pPr>
        <w:spacing w:after="0" w:line="240" w:lineRule="auto"/>
        <w:contextualSpacing/>
        <w:jc w:val="both"/>
        <w:rPr>
          <w:rFonts w:cstheme="minorHAnsi"/>
        </w:rPr>
      </w:pPr>
      <w:r w:rsidRPr="00094157">
        <w:rPr>
          <w:rFonts w:cstheme="minorHAnsi"/>
        </w:rPr>
        <w:t>Having no further business, the Statutory Accounting Principles (E) Working Group adjourned.</w:t>
      </w:r>
    </w:p>
    <w:p w14:paraId="489FCB3C" w14:textId="3D2096E1" w:rsidR="00A4317C" w:rsidRPr="00094157" w:rsidRDefault="00A4317C" w:rsidP="008F435C">
      <w:pPr>
        <w:spacing w:after="0" w:line="240" w:lineRule="auto"/>
        <w:contextualSpacing/>
        <w:rPr>
          <w:rFonts w:cstheme="minorHAnsi"/>
          <w:sz w:val="18"/>
          <w:szCs w:val="18"/>
        </w:rPr>
      </w:pPr>
    </w:p>
    <w:p w14:paraId="428BEB3C" w14:textId="6DAE3CEC" w:rsidR="00CF36AB" w:rsidRPr="00CF36AB" w:rsidRDefault="00CF36AB" w:rsidP="008F435C">
      <w:pPr>
        <w:spacing w:after="0" w:line="240" w:lineRule="auto"/>
        <w:contextualSpacing/>
        <w:rPr>
          <w:rFonts w:cstheme="minorHAnsi"/>
          <w:sz w:val="16"/>
          <w:szCs w:val="16"/>
        </w:rPr>
      </w:pPr>
      <w:r w:rsidRPr="00094157">
        <w:rPr>
          <w:rFonts w:cstheme="minorHAnsi"/>
          <w:sz w:val="16"/>
          <w:szCs w:val="16"/>
        </w:rPr>
        <w:fldChar w:fldCharType="begin"/>
      </w:r>
      <w:r w:rsidRPr="00094157">
        <w:rPr>
          <w:rFonts w:cstheme="minorHAnsi"/>
          <w:sz w:val="16"/>
          <w:szCs w:val="16"/>
        </w:rPr>
        <w:instrText xml:space="preserve"> FILENAME  \* Lower \p  \* MERGEFORMAT </w:instrText>
      </w:r>
      <w:r w:rsidRPr="00094157">
        <w:rPr>
          <w:rFonts w:cstheme="minorHAnsi"/>
          <w:sz w:val="16"/>
          <w:szCs w:val="16"/>
        </w:rPr>
        <w:fldChar w:fldCharType="separate"/>
      </w:r>
      <w:r w:rsidRPr="00094157">
        <w:rPr>
          <w:rFonts w:cstheme="minorHAnsi"/>
          <w:noProof/>
          <w:sz w:val="16"/>
          <w:szCs w:val="16"/>
        </w:rPr>
        <w:t>https://naiconline.sharepoint.com/sites/naicsupportstaffhub/member meetings/e cmte/apptf/2025 summer/minutes and summary/sapwg/att one-sapwg minutes 8.11.2025.docx</w:t>
      </w:r>
      <w:r w:rsidRPr="00094157">
        <w:rPr>
          <w:rFonts w:cstheme="minorHAnsi"/>
          <w:sz w:val="16"/>
          <w:szCs w:val="16"/>
        </w:rPr>
        <w:fldChar w:fldCharType="end"/>
      </w:r>
    </w:p>
    <w:sectPr w:rsidR="00CF36AB" w:rsidRPr="00CF36AB" w:rsidSect="00832A97">
      <w:head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D102E" w14:textId="77777777" w:rsidR="00CC6453" w:rsidRDefault="00CC6453" w:rsidP="00D219E0">
      <w:pPr>
        <w:spacing w:after="0" w:line="240" w:lineRule="auto"/>
      </w:pPr>
      <w:r>
        <w:separator/>
      </w:r>
    </w:p>
  </w:endnote>
  <w:endnote w:type="continuationSeparator" w:id="0">
    <w:p w14:paraId="0C412B8F" w14:textId="77777777" w:rsidR="00CC6453" w:rsidRDefault="00CC6453" w:rsidP="00D219E0">
      <w:pPr>
        <w:spacing w:after="0" w:line="240" w:lineRule="auto"/>
      </w:pPr>
      <w:r>
        <w:continuationSeparator/>
      </w:r>
    </w:p>
  </w:endnote>
  <w:endnote w:type="continuationNotice" w:id="1">
    <w:p w14:paraId="5710F5C1" w14:textId="77777777" w:rsidR="00CC6453" w:rsidRDefault="00CC64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A1714" w14:textId="77777777" w:rsidR="00CC6453" w:rsidRDefault="00CC6453" w:rsidP="00D219E0">
      <w:pPr>
        <w:spacing w:after="0" w:line="240" w:lineRule="auto"/>
      </w:pPr>
      <w:r>
        <w:separator/>
      </w:r>
    </w:p>
  </w:footnote>
  <w:footnote w:type="continuationSeparator" w:id="0">
    <w:p w14:paraId="590B6838" w14:textId="77777777" w:rsidR="00CC6453" w:rsidRDefault="00CC6453" w:rsidP="00D219E0">
      <w:pPr>
        <w:spacing w:after="0" w:line="240" w:lineRule="auto"/>
      </w:pPr>
      <w:r>
        <w:continuationSeparator/>
      </w:r>
    </w:p>
  </w:footnote>
  <w:footnote w:type="continuationNotice" w:id="1">
    <w:p w14:paraId="0B08F938" w14:textId="77777777" w:rsidR="00CC6453" w:rsidRDefault="00CC64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2E2F8" w14:textId="5D9B7B5B" w:rsidR="00C74D3E" w:rsidRPr="00C74D3E" w:rsidRDefault="00C74D3E" w:rsidP="00C74D3E">
    <w:pPr>
      <w:pStyle w:val="BodyText"/>
      <w:spacing w:line="240" w:lineRule="auto"/>
      <w:jc w:val="right"/>
      <w:rPr>
        <w:rFonts w:cstheme="minorHAnsi"/>
        <w:b/>
        <w:sz w:val="20"/>
        <w:szCs w:val="20"/>
      </w:rPr>
    </w:pPr>
    <w:r w:rsidRPr="00C74D3E">
      <w:rPr>
        <w:rFonts w:cstheme="minorHAnsi"/>
        <w:b/>
        <w:sz w:val="20"/>
        <w:szCs w:val="20"/>
      </w:rPr>
      <w:t>Attachment 1</w:t>
    </w:r>
  </w:p>
  <w:p w14:paraId="44C93F69" w14:textId="60E2A00C" w:rsidR="007C57E8" w:rsidRPr="00A22972" w:rsidRDefault="007C72E4" w:rsidP="00A22972">
    <w:pPr>
      <w:pStyle w:val="BodyText"/>
      <w:spacing w:line="240" w:lineRule="auto"/>
      <w:jc w:val="center"/>
      <w:rPr>
        <w:b/>
        <w:sz w:val="26"/>
        <w:szCs w:val="26"/>
      </w:rPr>
    </w:pPr>
    <w:r w:rsidRPr="00A35847">
      <w:rPr>
        <w:rFonts w:cstheme="minorHAnsi"/>
        <w:b/>
        <w:sz w:val="26"/>
        <w:szCs w:val="26"/>
      </w:rPr>
      <w:t>Draft</w:t>
    </w:r>
    <w:r w:rsidRPr="00A35847">
      <w:rPr>
        <w:b/>
        <w:sz w:val="26"/>
        <w:szCs w:val="26"/>
      </w:rPr>
      <w:t xml:space="preserve"> </w:t>
    </w:r>
    <w:r w:rsidRPr="00A35847">
      <w:rPr>
        <w:rFonts w:cstheme="minorHAnsi"/>
        <w:b/>
        <w:sz w:val="26"/>
        <w:szCs w:val="26"/>
      </w:rPr>
      <w:t>Pending Adoption</w:t>
    </w:r>
  </w:p>
  <w:p w14:paraId="092052C4" w14:textId="77777777" w:rsidR="004D795B" w:rsidRDefault="004D795B" w:rsidP="007D4C37">
    <w:pPr>
      <w:pStyle w:val="Header"/>
      <w:jc w:val="right"/>
      <w:rPr>
        <w:rFonts w:cstheme="minorHAnsi"/>
        <w:sz w:val="20"/>
        <w:szCs w:val="20"/>
      </w:rPr>
    </w:pPr>
  </w:p>
  <w:p w14:paraId="42A3AAD0" w14:textId="77777777" w:rsidR="00C27308" w:rsidRDefault="00C27308" w:rsidP="007D4C37">
    <w:pPr>
      <w:pStyle w:val="Header"/>
      <w:jc w:val="right"/>
      <w:rPr>
        <w:rFonts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5E28D2"/>
    <w:lvl w:ilvl="0">
      <w:start w:val="1"/>
      <w:numFmt w:val="decimal"/>
      <w:pStyle w:val="ListNumber"/>
      <w:lvlText w:val="%1."/>
      <w:lvlJc w:val="left"/>
      <w:pPr>
        <w:tabs>
          <w:tab w:val="num" w:pos="360"/>
        </w:tabs>
        <w:ind w:left="360" w:hanging="360"/>
      </w:pPr>
    </w:lvl>
  </w:abstractNum>
  <w:abstractNum w:abstractNumId="1" w15:restartNumberingAfterBreak="0">
    <w:nsid w:val="03BA1D7F"/>
    <w:multiLevelType w:val="hybridMultilevel"/>
    <w:tmpl w:val="11B8004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7534AB"/>
    <w:multiLevelType w:val="hybridMultilevel"/>
    <w:tmpl w:val="9AD69C50"/>
    <w:lvl w:ilvl="0" w:tplc="FFFFFFFF">
      <w:start w:val="1"/>
      <w:numFmt w:val="upp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5F1596"/>
    <w:multiLevelType w:val="hybridMultilevel"/>
    <w:tmpl w:val="D2AEF51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DF226E"/>
    <w:multiLevelType w:val="hybridMultilevel"/>
    <w:tmpl w:val="4AE25914"/>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5" w15:restartNumberingAfterBreak="0">
    <w:nsid w:val="0B9167DA"/>
    <w:multiLevelType w:val="hybridMultilevel"/>
    <w:tmpl w:val="A408323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664BF4"/>
    <w:multiLevelType w:val="hybridMultilevel"/>
    <w:tmpl w:val="3DFA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91CB5"/>
    <w:multiLevelType w:val="hybridMultilevel"/>
    <w:tmpl w:val="90C666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7701B"/>
    <w:multiLevelType w:val="hybridMultilevel"/>
    <w:tmpl w:val="4BAA34A4"/>
    <w:lvl w:ilvl="0" w:tplc="DC985058">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A35D30"/>
    <w:multiLevelType w:val="hybridMultilevel"/>
    <w:tmpl w:val="1AE06FF8"/>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CC1CA0"/>
    <w:multiLevelType w:val="hybridMultilevel"/>
    <w:tmpl w:val="BABAFB7C"/>
    <w:lvl w:ilvl="0" w:tplc="41D4F40A">
      <w:start w:val="1"/>
      <w:numFmt w:val="upp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F5C5C"/>
    <w:multiLevelType w:val="hybridMultilevel"/>
    <w:tmpl w:val="3362BCE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B64A2C"/>
    <w:multiLevelType w:val="hybridMultilevel"/>
    <w:tmpl w:val="5A1C6B52"/>
    <w:lvl w:ilvl="0" w:tplc="9886C34A">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D513D8"/>
    <w:multiLevelType w:val="hybridMultilevel"/>
    <w:tmpl w:val="8000F4A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4" w15:restartNumberingAfterBreak="0">
    <w:nsid w:val="29E27C84"/>
    <w:multiLevelType w:val="hybridMultilevel"/>
    <w:tmpl w:val="40D6DDE2"/>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BF790C"/>
    <w:multiLevelType w:val="hybridMultilevel"/>
    <w:tmpl w:val="C1508E40"/>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C54425"/>
    <w:multiLevelType w:val="hybridMultilevel"/>
    <w:tmpl w:val="B8A05E3E"/>
    <w:lvl w:ilvl="0" w:tplc="DC985058">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2356D6"/>
    <w:multiLevelType w:val="hybridMultilevel"/>
    <w:tmpl w:val="F8963AD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D62C10"/>
    <w:multiLevelType w:val="hybridMultilevel"/>
    <w:tmpl w:val="BA46B2B6"/>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8653E24"/>
    <w:multiLevelType w:val="hybridMultilevel"/>
    <w:tmpl w:val="B04CE8D4"/>
    <w:lvl w:ilvl="0" w:tplc="FFFFFFFF">
      <w:start w:val="1"/>
      <w:numFmt w:val="upp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EC699D"/>
    <w:multiLevelType w:val="hybridMultilevel"/>
    <w:tmpl w:val="FE0A5F16"/>
    <w:lvl w:ilvl="0" w:tplc="BB78920C">
      <w:start w:val="1"/>
      <w:numFmt w:val="upperLetter"/>
      <w:lvlText w:val="%1."/>
      <w:lvlJc w:val="left"/>
      <w:pPr>
        <w:ind w:left="12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9F397A"/>
    <w:multiLevelType w:val="hybridMultilevel"/>
    <w:tmpl w:val="1A9075CC"/>
    <w:lvl w:ilvl="0" w:tplc="FFFFFFFF">
      <w:start w:val="1"/>
      <w:numFmt w:val="upp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40E1017"/>
    <w:multiLevelType w:val="hybridMultilevel"/>
    <w:tmpl w:val="04A8E820"/>
    <w:lvl w:ilvl="0" w:tplc="72EAE378">
      <w:start w:val="7"/>
      <w:numFmt w:val="upperLetter"/>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1D2EBE"/>
    <w:multiLevelType w:val="hybridMultilevel"/>
    <w:tmpl w:val="C9C88AD2"/>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D81E1D"/>
    <w:multiLevelType w:val="hybridMultilevel"/>
    <w:tmpl w:val="8000F4AA"/>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5" w15:restartNumberingAfterBreak="0">
    <w:nsid w:val="5425670B"/>
    <w:multiLevelType w:val="hybridMultilevel"/>
    <w:tmpl w:val="D04C9B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AC57676"/>
    <w:multiLevelType w:val="hybridMultilevel"/>
    <w:tmpl w:val="2E6EA038"/>
    <w:lvl w:ilvl="0" w:tplc="04090015">
      <w:start w:val="1"/>
      <w:numFmt w:val="upp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9E5B03"/>
    <w:multiLevelType w:val="hybridMultilevel"/>
    <w:tmpl w:val="9266CBE4"/>
    <w:lvl w:ilvl="0" w:tplc="FFFFFFFF">
      <w:start w:val="1"/>
      <w:numFmt w:val="upperLetter"/>
      <w:lvlText w:val="%1."/>
      <w:lvlJc w:val="left"/>
      <w:pPr>
        <w:ind w:left="720" w:hanging="360"/>
      </w:pPr>
      <w:rPr>
        <w:i w:val="0"/>
        <w:iCs w:val="0"/>
        <w:sz w:val="22"/>
        <w:szCs w:val="22"/>
      </w:rPr>
    </w:lvl>
    <w:lvl w:ilvl="1" w:tplc="FFFFFFFF">
      <w:start w:val="1"/>
      <w:numFmt w:val="lowerRoman"/>
      <w:lvlText w:val="%2."/>
      <w:lvlJc w:val="left"/>
      <w:pPr>
        <w:ind w:left="1080" w:hanging="360"/>
      </w:pPr>
      <w:rPr>
        <w:rFonts w:hint="default"/>
      </w:rPr>
    </w:lvl>
    <w:lvl w:ilvl="2" w:tplc="83C20904">
      <w:start w:val="1"/>
      <w:numFmt w:val="lowerLetter"/>
      <w:lvlText w:val="%3."/>
      <w:lvlJc w:val="right"/>
      <w:pPr>
        <w:ind w:left="2160" w:hanging="180"/>
      </w:pPr>
      <w:rPr>
        <w:rFonts w:asciiTheme="minorHAnsi" w:eastAsiaTheme="minorHAnsi" w:hAnsiTheme="minorHAnsi" w:cstheme="minorBidi"/>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D081486"/>
    <w:multiLevelType w:val="hybridMultilevel"/>
    <w:tmpl w:val="6332E1A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F662A5"/>
    <w:multiLevelType w:val="hybridMultilevel"/>
    <w:tmpl w:val="D04C9B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407B4D"/>
    <w:multiLevelType w:val="hybridMultilevel"/>
    <w:tmpl w:val="01DEECF8"/>
    <w:lvl w:ilvl="0" w:tplc="FFFFFFFF">
      <w:start w:val="1"/>
      <w:numFmt w:val="upperLetter"/>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0719D3"/>
    <w:multiLevelType w:val="hybridMultilevel"/>
    <w:tmpl w:val="5AD40CD2"/>
    <w:lvl w:ilvl="0" w:tplc="93664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461093">
    <w:abstractNumId w:val="18"/>
  </w:num>
  <w:num w:numId="2" w16cid:durableId="719745978">
    <w:abstractNumId w:val="0"/>
  </w:num>
  <w:num w:numId="3" w16cid:durableId="1597522877">
    <w:abstractNumId w:val="16"/>
  </w:num>
  <w:num w:numId="4" w16cid:durableId="2009094609">
    <w:abstractNumId w:val="29"/>
  </w:num>
  <w:num w:numId="5" w16cid:durableId="1971016548">
    <w:abstractNumId w:val="7"/>
  </w:num>
  <w:num w:numId="6" w16cid:durableId="434247305">
    <w:abstractNumId w:val="22"/>
  </w:num>
  <w:num w:numId="7" w16cid:durableId="1107307367">
    <w:abstractNumId w:val="20"/>
  </w:num>
  <w:num w:numId="8" w16cid:durableId="799765518">
    <w:abstractNumId w:val="6"/>
  </w:num>
  <w:num w:numId="9" w16cid:durableId="213320653">
    <w:abstractNumId w:val="4"/>
  </w:num>
  <w:num w:numId="10" w16cid:durableId="1598443868">
    <w:abstractNumId w:val="25"/>
  </w:num>
  <w:num w:numId="11" w16cid:durableId="1900482064">
    <w:abstractNumId w:val="24"/>
  </w:num>
  <w:num w:numId="12" w16cid:durableId="2076320782">
    <w:abstractNumId w:val="13"/>
  </w:num>
  <w:num w:numId="13" w16cid:durableId="435489807">
    <w:abstractNumId w:val="15"/>
  </w:num>
  <w:num w:numId="14" w16cid:durableId="1137380827">
    <w:abstractNumId w:val="9"/>
  </w:num>
  <w:num w:numId="15" w16cid:durableId="1518348792">
    <w:abstractNumId w:val="23"/>
  </w:num>
  <w:num w:numId="16" w16cid:durableId="651442710">
    <w:abstractNumId w:val="17"/>
  </w:num>
  <w:num w:numId="17" w16cid:durableId="1836845445">
    <w:abstractNumId w:val="5"/>
  </w:num>
  <w:num w:numId="18" w16cid:durableId="58334374">
    <w:abstractNumId w:val="11"/>
  </w:num>
  <w:num w:numId="19" w16cid:durableId="407775504">
    <w:abstractNumId w:val="28"/>
  </w:num>
  <w:num w:numId="20" w16cid:durableId="1089499984">
    <w:abstractNumId w:val="3"/>
  </w:num>
  <w:num w:numId="21" w16cid:durableId="452602609">
    <w:abstractNumId w:val="10"/>
  </w:num>
  <w:num w:numId="22" w16cid:durableId="294334881">
    <w:abstractNumId w:val="30"/>
  </w:num>
  <w:num w:numId="23" w16cid:durableId="1501506047">
    <w:abstractNumId w:val="1"/>
  </w:num>
  <w:num w:numId="24" w16cid:durableId="535432155">
    <w:abstractNumId w:val="14"/>
  </w:num>
  <w:num w:numId="25" w16cid:durableId="825900504">
    <w:abstractNumId w:val="2"/>
  </w:num>
  <w:num w:numId="26" w16cid:durableId="836265652">
    <w:abstractNumId w:val="21"/>
  </w:num>
  <w:num w:numId="27" w16cid:durableId="1039747213">
    <w:abstractNumId w:val="19"/>
  </w:num>
  <w:num w:numId="28" w16cid:durableId="1446541173">
    <w:abstractNumId w:val="8"/>
  </w:num>
  <w:num w:numId="29" w16cid:durableId="968557199">
    <w:abstractNumId w:val="31"/>
  </w:num>
  <w:num w:numId="30" w16cid:durableId="1964191704">
    <w:abstractNumId w:val="12"/>
  </w:num>
  <w:num w:numId="31" w16cid:durableId="730007460">
    <w:abstractNumId w:val="27"/>
  </w:num>
  <w:num w:numId="32" w16cid:durableId="1284117618">
    <w:abstractNumId w:val="26"/>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9E0"/>
    <w:rsid w:val="00000076"/>
    <w:rsid w:val="00000374"/>
    <w:rsid w:val="000008D4"/>
    <w:rsid w:val="000009AB"/>
    <w:rsid w:val="00000A29"/>
    <w:rsid w:val="00000AE3"/>
    <w:rsid w:val="00000F9C"/>
    <w:rsid w:val="00000FED"/>
    <w:rsid w:val="000012DD"/>
    <w:rsid w:val="000012E4"/>
    <w:rsid w:val="000015A7"/>
    <w:rsid w:val="00001733"/>
    <w:rsid w:val="000018EA"/>
    <w:rsid w:val="00001E86"/>
    <w:rsid w:val="000020D2"/>
    <w:rsid w:val="0000221E"/>
    <w:rsid w:val="00002366"/>
    <w:rsid w:val="00002747"/>
    <w:rsid w:val="00002A06"/>
    <w:rsid w:val="00002ADD"/>
    <w:rsid w:val="00002B2C"/>
    <w:rsid w:val="00002C68"/>
    <w:rsid w:val="00002E8F"/>
    <w:rsid w:val="000031E3"/>
    <w:rsid w:val="000034E3"/>
    <w:rsid w:val="000035FA"/>
    <w:rsid w:val="00003646"/>
    <w:rsid w:val="000036E7"/>
    <w:rsid w:val="00003773"/>
    <w:rsid w:val="0000381E"/>
    <w:rsid w:val="00003A41"/>
    <w:rsid w:val="00003CAD"/>
    <w:rsid w:val="00003D96"/>
    <w:rsid w:val="00003D9E"/>
    <w:rsid w:val="00003EB4"/>
    <w:rsid w:val="000040D7"/>
    <w:rsid w:val="0000446E"/>
    <w:rsid w:val="0000449B"/>
    <w:rsid w:val="00004625"/>
    <w:rsid w:val="000048E8"/>
    <w:rsid w:val="00004A10"/>
    <w:rsid w:val="00004B37"/>
    <w:rsid w:val="00004E32"/>
    <w:rsid w:val="00005043"/>
    <w:rsid w:val="000050E4"/>
    <w:rsid w:val="000052F3"/>
    <w:rsid w:val="00005501"/>
    <w:rsid w:val="0000580D"/>
    <w:rsid w:val="00005CF9"/>
    <w:rsid w:val="00005F57"/>
    <w:rsid w:val="00005FEB"/>
    <w:rsid w:val="00006135"/>
    <w:rsid w:val="00006344"/>
    <w:rsid w:val="00006484"/>
    <w:rsid w:val="000064DF"/>
    <w:rsid w:val="0000662E"/>
    <w:rsid w:val="0000665E"/>
    <w:rsid w:val="00006662"/>
    <w:rsid w:val="00006B38"/>
    <w:rsid w:val="00006B6C"/>
    <w:rsid w:val="00006C57"/>
    <w:rsid w:val="00006FA3"/>
    <w:rsid w:val="00007059"/>
    <w:rsid w:val="000073A6"/>
    <w:rsid w:val="00007507"/>
    <w:rsid w:val="00007745"/>
    <w:rsid w:val="00007755"/>
    <w:rsid w:val="00007AAA"/>
    <w:rsid w:val="00007F97"/>
    <w:rsid w:val="00007F98"/>
    <w:rsid w:val="00010021"/>
    <w:rsid w:val="00010027"/>
    <w:rsid w:val="00010207"/>
    <w:rsid w:val="000108B0"/>
    <w:rsid w:val="000108B1"/>
    <w:rsid w:val="00010AD9"/>
    <w:rsid w:val="00011661"/>
    <w:rsid w:val="0001176D"/>
    <w:rsid w:val="00011FA7"/>
    <w:rsid w:val="0001215F"/>
    <w:rsid w:val="000121A2"/>
    <w:rsid w:val="000124CB"/>
    <w:rsid w:val="00012709"/>
    <w:rsid w:val="000128EA"/>
    <w:rsid w:val="00012923"/>
    <w:rsid w:val="00012A7D"/>
    <w:rsid w:val="00012C98"/>
    <w:rsid w:val="00012CD5"/>
    <w:rsid w:val="00012D2A"/>
    <w:rsid w:val="00012F44"/>
    <w:rsid w:val="00012FC3"/>
    <w:rsid w:val="0001302B"/>
    <w:rsid w:val="000130D5"/>
    <w:rsid w:val="000130F7"/>
    <w:rsid w:val="0001315D"/>
    <w:rsid w:val="000135D5"/>
    <w:rsid w:val="0001378C"/>
    <w:rsid w:val="000139C3"/>
    <w:rsid w:val="00013A27"/>
    <w:rsid w:val="00013BE0"/>
    <w:rsid w:val="00013D1E"/>
    <w:rsid w:val="00013DDE"/>
    <w:rsid w:val="00013F4A"/>
    <w:rsid w:val="00014153"/>
    <w:rsid w:val="00014273"/>
    <w:rsid w:val="00014782"/>
    <w:rsid w:val="0001485A"/>
    <w:rsid w:val="00014E10"/>
    <w:rsid w:val="00014F1D"/>
    <w:rsid w:val="00014F64"/>
    <w:rsid w:val="000152C8"/>
    <w:rsid w:val="00015710"/>
    <w:rsid w:val="0001594A"/>
    <w:rsid w:val="00015D23"/>
    <w:rsid w:val="00015EB7"/>
    <w:rsid w:val="000160A5"/>
    <w:rsid w:val="0001619B"/>
    <w:rsid w:val="0001629F"/>
    <w:rsid w:val="000162F1"/>
    <w:rsid w:val="00016392"/>
    <w:rsid w:val="000163C3"/>
    <w:rsid w:val="0001664C"/>
    <w:rsid w:val="0001692D"/>
    <w:rsid w:val="00016E54"/>
    <w:rsid w:val="00017047"/>
    <w:rsid w:val="0001726D"/>
    <w:rsid w:val="00017326"/>
    <w:rsid w:val="00017366"/>
    <w:rsid w:val="0001762C"/>
    <w:rsid w:val="00017748"/>
    <w:rsid w:val="000177D9"/>
    <w:rsid w:val="0001782D"/>
    <w:rsid w:val="00017839"/>
    <w:rsid w:val="000178D5"/>
    <w:rsid w:val="00017A0E"/>
    <w:rsid w:val="00017A45"/>
    <w:rsid w:val="00017B6D"/>
    <w:rsid w:val="00020043"/>
    <w:rsid w:val="0002075E"/>
    <w:rsid w:val="000207EA"/>
    <w:rsid w:val="0002085D"/>
    <w:rsid w:val="00020875"/>
    <w:rsid w:val="00020A48"/>
    <w:rsid w:val="00020B1E"/>
    <w:rsid w:val="00020F3A"/>
    <w:rsid w:val="0002150C"/>
    <w:rsid w:val="00021902"/>
    <w:rsid w:val="0002193A"/>
    <w:rsid w:val="00021EA9"/>
    <w:rsid w:val="00021FFE"/>
    <w:rsid w:val="000222BC"/>
    <w:rsid w:val="00022A74"/>
    <w:rsid w:val="00022B65"/>
    <w:rsid w:val="00022CBD"/>
    <w:rsid w:val="00022F7B"/>
    <w:rsid w:val="00023095"/>
    <w:rsid w:val="00023135"/>
    <w:rsid w:val="0002371F"/>
    <w:rsid w:val="00023B4B"/>
    <w:rsid w:val="00023C01"/>
    <w:rsid w:val="00023E4D"/>
    <w:rsid w:val="00023E54"/>
    <w:rsid w:val="0002440C"/>
    <w:rsid w:val="000248D8"/>
    <w:rsid w:val="00024B2B"/>
    <w:rsid w:val="00024C29"/>
    <w:rsid w:val="00024CB6"/>
    <w:rsid w:val="00024CFC"/>
    <w:rsid w:val="00024F72"/>
    <w:rsid w:val="000251B4"/>
    <w:rsid w:val="000253E5"/>
    <w:rsid w:val="00025560"/>
    <w:rsid w:val="00025583"/>
    <w:rsid w:val="000256C0"/>
    <w:rsid w:val="00025780"/>
    <w:rsid w:val="00025A1B"/>
    <w:rsid w:val="00025ABA"/>
    <w:rsid w:val="00025ACB"/>
    <w:rsid w:val="00025CB1"/>
    <w:rsid w:val="0002640E"/>
    <w:rsid w:val="000264A1"/>
    <w:rsid w:val="00026F9F"/>
    <w:rsid w:val="00027149"/>
    <w:rsid w:val="000271D3"/>
    <w:rsid w:val="00027254"/>
    <w:rsid w:val="000274E3"/>
    <w:rsid w:val="000274FC"/>
    <w:rsid w:val="000277CC"/>
    <w:rsid w:val="000278A5"/>
    <w:rsid w:val="000279A3"/>
    <w:rsid w:val="00027A9C"/>
    <w:rsid w:val="000301F1"/>
    <w:rsid w:val="00030229"/>
    <w:rsid w:val="000302D2"/>
    <w:rsid w:val="0003055D"/>
    <w:rsid w:val="00030A53"/>
    <w:rsid w:val="00030B01"/>
    <w:rsid w:val="00030BE2"/>
    <w:rsid w:val="00030C9D"/>
    <w:rsid w:val="00030CA4"/>
    <w:rsid w:val="000310DF"/>
    <w:rsid w:val="000312F5"/>
    <w:rsid w:val="0003150C"/>
    <w:rsid w:val="000317EF"/>
    <w:rsid w:val="00031B58"/>
    <w:rsid w:val="00031D61"/>
    <w:rsid w:val="00031D6C"/>
    <w:rsid w:val="00031F3E"/>
    <w:rsid w:val="00032217"/>
    <w:rsid w:val="00032293"/>
    <w:rsid w:val="0003236F"/>
    <w:rsid w:val="000323F6"/>
    <w:rsid w:val="000324BE"/>
    <w:rsid w:val="000324C2"/>
    <w:rsid w:val="00032599"/>
    <w:rsid w:val="000327EF"/>
    <w:rsid w:val="0003284F"/>
    <w:rsid w:val="00032889"/>
    <w:rsid w:val="00032956"/>
    <w:rsid w:val="000329C0"/>
    <w:rsid w:val="000329DF"/>
    <w:rsid w:val="00032AE6"/>
    <w:rsid w:val="00032AF1"/>
    <w:rsid w:val="00032B22"/>
    <w:rsid w:val="00032F64"/>
    <w:rsid w:val="00032FC7"/>
    <w:rsid w:val="0003321C"/>
    <w:rsid w:val="00033351"/>
    <w:rsid w:val="00033AEE"/>
    <w:rsid w:val="00033EAC"/>
    <w:rsid w:val="00033F21"/>
    <w:rsid w:val="00033F60"/>
    <w:rsid w:val="0003420C"/>
    <w:rsid w:val="00034597"/>
    <w:rsid w:val="000346A3"/>
    <w:rsid w:val="00034770"/>
    <w:rsid w:val="00034927"/>
    <w:rsid w:val="00035112"/>
    <w:rsid w:val="00035241"/>
    <w:rsid w:val="0003543F"/>
    <w:rsid w:val="00035685"/>
    <w:rsid w:val="00035B02"/>
    <w:rsid w:val="00035B35"/>
    <w:rsid w:val="00035EF0"/>
    <w:rsid w:val="00036043"/>
    <w:rsid w:val="000360F0"/>
    <w:rsid w:val="00036CBA"/>
    <w:rsid w:val="00036D73"/>
    <w:rsid w:val="00036E91"/>
    <w:rsid w:val="00036ECB"/>
    <w:rsid w:val="00036ED7"/>
    <w:rsid w:val="00037078"/>
    <w:rsid w:val="000370CA"/>
    <w:rsid w:val="0003719B"/>
    <w:rsid w:val="000371B2"/>
    <w:rsid w:val="0003727E"/>
    <w:rsid w:val="0003756C"/>
    <w:rsid w:val="00037A3C"/>
    <w:rsid w:val="00037B57"/>
    <w:rsid w:val="00037D01"/>
    <w:rsid w:val="00037D0E"/>
    <w:rsid w:val="00037F80"/>
    <w:rsid w:val="000401D5"/>
    <w:rsid w:val="0004027C"/>
    <w:rsid w:val="000402D9"/>
    <w:rsid w:val="0004046C"/>
    <w:rsid w:val="0004051B"/>
    <w:rsid w:val="00040949"/>
    <w:rsid w:val="00040B1E"/>
    <w:rsid w:val="000410C2"/>
    <w:rsid w:val="000411FA"/>
    <w:rsid w:val="0004129E"/>
    <w:rsid w:val="000412A4"/>
    <w:rsid w:val="00041536"/>
    <w:rsid w:val="00041952"/>
    <w:rsid w:val="000419B9"/>
    <w:rsid w:val="00041A91"/>
    <w:rsid w:val="00041E4D"/>
    <w:rsid w:val="00041E75"/>
    <w:rsid w:val="00041F26"/>
    <w:rsid w:val="000420BB"/>
    <w:rsid w:val="000420EF"/>
    <w:rsid w:val="000426EE"/>
    <w:rsid w:val="00042761"/>
    <w:rsid w:val="000428AE"/>
    <w:rsid w:val="00042C08"/>
    <w:rsid w:val="00042D39"/>
    <w:rsid w:val="00042FB6"/>
    <w:rsid w:val="000430BC"/>
    <w:rsid w:val="000431E2"/>
    <w:rsid w:val="00043404"/>
    <w:rsid w:val="00043726"/>
    <w:rsid w:val="00043973"/>
    <w:rsid w:val="000439D5"/>
    <w:rsid w:val="00043A05"/>
    <w:rsid w:val="00043B1C"/>
    <w:rsid w:val="00043E32"/>
    <w:rsid w:val="00044162"/>
    <w:rsid w:val="0004422A"/>
    <w:rsid w:val="00044234"/>
    <w:rsid w:val="00044244"/>
    <w:rsid w:val="00044420"/>
    <w:rsid w:val="00044493"/>
    <w:rsid w:val="000445EF"/>
    <w:rsid w:val="00044679"/>
    <w:rsid w:val="000448BD"/>
    <w:rsid w:val="0004515D"/>
    <w:rsid w:val="000452AE"/>
    <w:rsid w:val="0004547D"/>
    <w:rsid w:val="000458B1"/>
    <w:rsid w:val="0004596A"/>
    <w:rsid w:val="000459D9"/>
    <w:rsid w:val="00045DE1"/>
    <w:rsid w:val="00045E4D"/>
    <w:rsid w:val="0004608F"/>
    <w:rsid w:val="00046351"/>
    <w:rsid w:val="000464FE"/>
    <w:rsid w:val="000465C7"/>
    <w:rsid w:val="00046663"/>
    <w:rsid w:val="00046B97"/>
    <w:rsid w:val="00046C64"/>
    <w:rsid w:val="00046CEB"/>
    <w:rsid w:val="00047282"/>
    <w:rsid w:val="000473F3"/>
    <w:rsid w:val="0004740A"/>
    <w:rsid w:val="0004755E"/>
    <w:rsid w:val="000475CB"/>
    <w:rsid w:val="00047A1B"/>
    <w:rsid w:val="00047B3A"/>
    <w:rsid w:val="00047D52"/>
    <w:rsid w:val="00047EF9"/>
    <w:rsid w:val="00050016"/>
    <w:rsid w:val="0005021F"/>
    <w:rsid w:val="000502A2"/>
    <w:rsid w:val="00050738"/>
    <w:rsid w:val="00050785"/>
    <w:rsid w:val="00050BCC"/>
    <w:rsid w:val="00050D87"/>
    <w:rsid w:val="00051019"/>
    <w:rsid w:val="00051047"/>
    <w:rsid w:val="000510A5"/>
    <w:rsid w:val="00051279"/>
    <w:rsid w:val="00051293"/>
    <w:rsid w:val="0005135D"/>
    <w:rsid w:val="000514B1"/>
    <w:rsid w:val="000515B4"/>
    <w:rsid w:val="00051853"/>
    <w:rsid w:val="000518AA"/>
    <w:rsid w:val="00051903"/>
    <w:rsid w:val="00051987"/>
    <w:rsid w:val="000519EA"/>
    <w:rsid w:val="00051A30"/>
    <w:rsid w:val="00051C2C"/>
    <w:rsid w:val="00051E96"/>
    <w:rsid w:val="000522C0"/>
    <w:rsid w:val="00052455"/>
    <w:rsid w:val="00052808"/>
    <w:rsid w:val="000528BC"/>
    <w:rsid w:val="00052C63"/>
    <w:rsid w:val="00052D77"/>
    <w:rsid w:val="0005376C"/>
    <w:rsid w:val="0005389A"/>
    <w:rsid w:val="00053C2B"/>
    <w:rsid w:val="00053C6A"/>
    <w:rsid w:val="00053D27"/>
    <w:rsid w:val="00053DD1"/>
    <w:rsid w:val="000540E6"/>
    <w:rsid w:val="000542C7"/>
    <w:rsid w:val="0005437F"/>
    <w:rsid w:val="000545B6"/>
    <w:rsid w:val="0005469C"/>
    <w:rsid w:val="00054899"/>
    <w:rsid w:val="00054B6E"/>
    <w:rsid w:val="00054EFF"/>
    <w:rsid w:val="00054F95"/>
    <w:rsid w:val="0005568F"/>
    <w:rsid w:val="00055796"/>
    <w:rsid w:val="00055899"/>
    <w:rsid w:val="00056022"/>
    <w:rsid w:val="0005613C"/>
    <w:rsid w:val="0005641C"/>
    <w:rsid w:val="0005650F"/>
    <w:rsid w:val="00056674"/>
    <w:rsid w:val="000566C6"/>
    <w:rsid w:val="00056B99"/>
    <w:rsid w:val="00056BDC"/>
    <w:rsid w:val="00056BE1"/>
    <w:rsid w:val="00056CA8"/>
    <w:rsid w:val="00056CD0"/>
    <w:rsid w:val="000572C9"/>
    <w:rsid w:val="0005734C"/>
    <w:rsid w:val="000573C0"/>
    <w:rsid w:val="0005757A"/>
    <w:rsid w:val="000577FA"/>
    <w:rsid w:val="000579F3"/>
    <w:rsid w:val="00057AA3"/>
    <w:rsid w:val="00057D23"/>
    <w:rsid w:val="00057EC4"/>
    <w:rsid w:val="00060195"/>
    <w:rsid w:val="000603B4"/>
    <w:rsid w:val="0006071F"/>
    <w:rsid w:val="000608C5"/>
    <w:rsid w:val="000609A1"/>
    <w:rsid w:val="00060BD2"/>
    <w:rsid w:val="00060E8F"/>
    <w:rsid w:val="00060EC5"/>
    <w:rsid w:val="00060F92"/>
    <w:rsid w:val="0006112D"/>
    <w:rsid w:val="00061330"/>
    <w:rsid w:val="0006146D"/>
    <w:rsid w:val="0006153D"/>
    <w:rsid w:val="0006162F"/>
    <w:rsid w:val="000616A5"/>
    <w:rsid w:val="0006173C"/>
    <w:rsid w:val="0006185D"/>
    <w:rsid w:val="00061860"/>
    <w:rsid w:val="000619E8"/>
    <w:rsid w:val="000619F0"/>
    <w:rsid w:val="00061AF7"/>
    <w:rsid w:val="00061D87"/>
    <w:rsid w:val="00061DB0"/>
    <w:rsid w:val="00061E53"/>
    <w:rsid w:val="00061FDE"/>
    <w:rsid w:val="00061FE5"/>
    <w:rsid w:val="0006223B"/>
    <w:rsid w:val="000622FD"/>
    <w:rsid w:val="000623DD"/>
    <w:rsid w:val="00062482"/>
    <w:rsid w:val="00062483"/>
    <w:rsid w:val="00062688"/>
    <w:rsid w:val="00062706"/>
    <w:rsid w:val="0006289B"/>
    <w:rsid w:val="000628E0"/>
    <w:rsid w:val="00062DDE"/>
    <w:rsid w:val="00062F13"/>
    <w:rsid w:val="00062FA3"/>
    <w:rsid w:val="000630C4"/>
    <w:rsid w:val="00063362"/>
    <w:rsid w:val="0006368C"/>
    <w:rsid w:val="0006371A"/>
    <w:rsid w:val="00063B51"/>
    <w:rsid w:val="00063D01"/>
    <w:rsid w:val="00063D1D"/>
    <w:rsid w:val="00063DB4"/>
    <w:rsid w:val="00063E38"/>
    <w:rsid w:val="000640EE"/>
    <w:rsid w:val="00064127"/>
    <w:rsid w:val="0006432E"/>
    <w:rsid w:val="0006444C"/>
    <w:rsid w:val="000648C1"/>
    <w:rsid w:val="000648C7"/>
    <w:rsid w:val="000649CA"/>
    <w:rsid w:val="00064A1A"/>
    <w:rsid w:val="00064ADD"/>
    <w:rsid w:val="00064D45"/>
    <w:rsid w:val="00064DFD"/>
    <w:rsid w:val="00064EAC"/>
    <w:rsid w:val="00065013"/>
    <w:rsid w:val="000651E8"/>
    <w:rsid w:val="000652C6"/>
    <w:rsid w:val="00065745"/>
    <w:rsid w:val="00065756"/>
    <w:rsid w:val="00065DC2"/>
    <w:rsid w:val="00065F87"/>
    <w:rsid w:val="00065F93"/>
    <w:rsid w:val="0006647C"/>
    <w:rsid w:val="000667B7"/>
    <w:rsid w:val="000669D3"/>
    <w:rsid w:val="00066A9D"/>
    <w:rsid w:val="00066AC5"/>
    <w:rsid w:val="00066BA4"/>
    <w:rsid w:val="00066C87"/>
    <w:rsid w:val="00066EBF"/>
    <w:rsid w:val="0006705D"/>
    <w:rsid w:val="0006711B"/>
    <w:rsid w:val="0006731D"/>
    <w:rsid w:val="000675C5"/>
    <w:rsid w:val="0006766E"/>
    <w:rsid w:val="00067975"/>
    <w:rsid w:val="00067A81"/>
    <w:rsid w:val="00067B90"/>
    <w:rsid w:val="00067BB0"/>
    <w:rsid w:val="00067F42"/>
    <w:rsid w:val="00070095"/>
    <w:rsid w:val="000700BA"/>
    <w:rsid w:val="000702E7"/>
    <w:rsid w:val="000703F6"/>
    <w:rsid w:val="000705B2"/>
    <w:rsid w:val="0007063C"/>
    <w:rsid w:val="000706C3"/>
    <w:rsid w:val="000707C1"/>
    <w:rsid w:val="0007091E"/>
    <w:rsid w:val="00070B45"/>
    <w:rsid w:val="00070D8A"/>
    <w:rsid w:val="00070E2D"/>
    <w:rsid w:val="00071228"/>
    <w:rsid w:val="00071244"/>
    <w:rsid w:val="0007132D"/>
    <w:rsid w:val="00071352"/>
    <w:rsid w:val="000719E1"/>
    <w:rsid w:val="00071A1A"/>
    <w:rsid w:val="00071CBB"/>
    <w:rsid w:val="00071D4B"/>
    <w:rsid w:val="00071DAA"/>
    <w:rsid w:val="00071F37"/>
    <w:rsid w:val="00071FBE"/>
    <w:rsid w:val="0007206A"/>
    <w:rsid w:val="000720A2"/>
    <w:rsid w:val="00072257"/>
    <w:rsid w:val="000722E4"/>
    <w:rsid w:val="00072406"/>
    <w:rsid w:val="00072657"/>
    <w:rsid w:val="000727B3"/>
    <w:rsid w:val="00072900"/>
    <w:rsid w:val="00072914"/>
    <w:rsid w:val="00072B04"/>
    <w:rsid w:val="00072C23"/>
    <w:rsid w:val="00072E6A"/>
    <w:rsid w:val="00072F1F"/>
    <w:rsid w:val="00072F2E"/>
    <w:rsid w:val="00072F43"/>
    <w:rsid w:val="000731CA"/>
    <w:rsid w:val="000731FD"/>
    <w:rsid w:val="0007323A"/>
    <w:rsid w:val="000733F5"/>
    <w:rsid w:val="0007342F"/>
    <w:rsid w:val="000735D2"/>
    <w:rsid w:val="000735F8"/>
    <w:rsid w:val="00073824"/>
    <w:rsid w:val="000738A6"/>
    <w:rsid w:val="00073F4C"/>
    <w:rsid w:val="00073F8F"/>
    <w:rsid w:val="000741E8"/>
    <w:rsid w:val="000743A3"/>
    <w:rsid w:val="000743BB"/>
    <w:rsid w:val="00074699"/>
    <w:rsid w:val="0007470A"/>
    <w:rsid w:val="0007488C"/>
    <w:rsid w:val="0007494D"/>
    <w:rsid w:val="000749A8"/>
    <w:rsid w:val="000749F8"/>
    <w:rsid w:val="00074BEA"/>
    <w:rsid w:val="00074D98"/>
    <w:rsid w:val="00074E75"/>
    <w:rsid w:val="0007518C"/>
    <w:rsid w:val="000751FA"/>
    <w:rsid w:val="000752CA"/>
    <w:rsid w:val="00075352"/>
    <w:rsid w:val="00075937"/>
    <w:rsid w:val="00075A87"/>
    <w:rsid w:val="00075B45"/>
    <w:rsid w:val="00075CA1"/>
    <w:rsid w:val="00075CA9"/>
    <w:rsid w:val="00075D84"/>
    <w:rsid w:val="00075E0D"/>
    <w:rsid w:val="00076129"/>
    <w:rsid w:val="000763A7"/>
    <w:rsid w:val="00076598"/>
    <w:rsid w:val="0007659C"/>
    <w:rsid w:val="000767F6"/>
    <w:rsid w:val="000768AD"/>
    <w:rsid w:val="000768BC"/>
    <w:rsid w:val="00076B64"/>
    <w:rsid w:val="00076E52"/>
    <w:rsid w:val="0007723D"/>
    <w:rsid w:val="000773C6"/>
    <w:rsid w:val="00077679"/>
    <w:rsid w:val="000776F2"/>
    <w:rsid w:val="0007792A"/>
    <w:rsid w:val="00077E3D"/>
    <w:rsid w:val="00077E90"/>
    <w:rsid w:val="00080062"/>
    <w:rsid w:val="00080083"/>
    <w:rsid w:val="0008056F"/>
    <w:rsid w:val="00080749"/>
    <w:rsid w:val="0008078C"/>
    <w:rsid w:val="00080E01"/>
    <w:rsid w:val="00080E76"/>
    <w:rsid w:val="000811ED"/>
    <w:rsid w:val="000812AE"/>
    <w:rsid w:val="000812CD"/>
    <w:rsid w:val="00081340"/>
    <w:rsid w:val="000815D8"/>
    <w:rsid w:val="000819C9"/>
    <w:rsid w:val="00081B85"/>
    <w:rsid w:val="00082596"/>
    <w:rsid w:val="00082622"/>
    <w:rsid w:val="00082725"/>
    <w:rsid w:val="000827CC"/>
    <w:rsid w:val="00082892"/>
    <w:rsid w:val="000829B7"/>
    <w:rsid w:val="00082C2B"/>
    <w:rsid w:val="00082CBC"/>
    <w:rsid w:val="00082E4F"/>
    <w:rsid w:val="00082E51"/>
    <w:rsid w:val="00082E76"/>
    <w:rsid w:val="00082EA9"/>
    <w:rsid w:val="00083336"/>
    <w:rsid w:val="0008340D"/>
    <w:rsid w:val="0008347B"/>
    <w:rsid w:val="00083649"/>
    <w:rsid w:val="00083B10"/>
    <w:rsid w:val="00083BEF"/>
    <w:rsid w:val="00083CFB"/>
    <w:rsid w:val="00083D2E"/>
    <w:rsid w:val="00083DB9"/>
    <w:rsid w:val="00083EAE"/>
    <w:rsid w:val="0008411C"/>
    <w:rsid w:val="000844AB"/>
    <w:rsid w:val="0008471F"/>
    <w:rsid w:val="000848E5"/>
    <w:rsid w:val="000849F0"/>
    <w:rsid w:val="00084A1D"/>
    <w:rsid w:val="00084AB0"/>
    <w:rsid w:val="00084BF8"/>
    <w:rsid w:val="00084C4E"/>
    <w:rsid w:val="00084F09"/>
    <w:rsid w:val="00084F54"/>
    <w:rsid w:val="00085777"/>
    <w:rsid w:val="0008579E"/>
    <w:rsid w:val="0008582C"/>
    <w:rsid w:val="000859B9"/>
    <w:rsid w:val="00085AFD"/>
    <w:rsid w:val="000860D7"/>
    <w:rsid w:val="00086106"/>
    <w:rsid w:val="00086203"/>
    <w:rsid w:val="00086603"/>
    <w:rsid w:val="0008669C"/>
    <w:rsid w:val="000867A9"/>
    <w:rsid w:val="000867BF"/>
    <w:rsid w:val="00086915"/>
    <w:rsid w:val="00086AF8"/>
    <w:rsid w:val="00086D3E"/>
    <w:rsid w:val="00086D71"/>
    <w:rsid w:val="00086D86"/>
    <w:rsid w:val="00086F39"/>
    <w:rsid w:val="00086FC8"/>
    <w:rsid w:val="00087214"/>
    <w:rsid w:val="000874F8"/>
    <w:rsid w:val="00087599"/>
    <w:rsid w:val="00087757"/>
    <w:rsid w:val="000878CC"/>
    <w:rsid w:val="00087AB5"/>
    <w:rsid w:val="00087E01"/>
    <w:rsid w:val="00087E3C"/>
    <w:rsid w:val="00087F5F"/>
    <w:rsid w:val="000901B2"/>
    <w:rsid w:val="000902A4"/>
    <w:rsid w:val="000907C7"/>
    <w:rsid w:val="000907E8"/>
    <w:rsid w:val="000911E0"/>
    <w:rsid w:val="0009128B"/>
    <w:rsid w:val="000912F2"/>
    <w:rsid w:val="00091CA8"/>
    <w:rsid w:val="00091D67"/>
    <w:rsid w:val="00091FB4"/>
    <w:rsid w:val="00091FDE"/>
    <w:rsid w:val="000920A0"/>
    <w:rsid w:val="00092198"/>
    <w:rsid w:val="00092264"/>
    <w:rsid w:val="00092275"/>
    <w:rsid w:val="000928B8"/>
    <w:rsid w:val="000928C3"/>
    <w:rsid w:val="00092916"/>
    <w:rsid w:val="00092B29"/>
    <w:rsid w:val="00092DDF"/>
    <w:rsid w:val="00093164"/>
    <w:rsid w:val="000931B5"/>
    <w:rsid w:val="0009320A"/>
    <w:rsid w:val="00093261"/>
    <w:rsid w:val="0009344F"/>
    <w:rsid w:val="000937A4"/>
    <w:rsid w:val="000939FE"/>
    <w:rsid w:val="00093A4F"/>
    <w:rsid w:val="00093B3B"/>
    <w:rsid w:val="00093CDB"/>
    <w:rsid w:val="00093D57"/>
    <w:rsid w:val="00093D6B"/>
    <w:rsid w:val="00093D9C"/>
    <w:rsid w:val="00093ED3"/>
    <w:rsid w:val="00093FA3"/>
    <w:rsid w:val="00094157"/>
    <w:rsid w:val="0009449D"/>
    <w:rsid w:val="000944B5"/>
    <w:rsid w:val="000945DC"/>
    <w:rsid w:val="0009464D"/>
    <w:rsid w:val="00094650"/>
    <w:rsid w:val="00094657"/>
    <w:rsid w:val="00094680"/>
    <w:rsid w:val="00094D45"/>
    <w:rsid w:val="00094E79"/>
    <w:rsid w:val="000951FE"/>
    <w:rsid w:val="0009535F"/>
    <w:rsid w:val="00095393"/>
    <w:rsid w:val="0009539A"/>
    <w:rsid w:val="00095539"/>
    <w:rsid w:val="000956C4"/>
    <w:rsid w:val="000957D4"/>
    <w:rsid w:val="00095800"/>
    <w:rsid w:val="00095950"/>
    <w:rsid w:val="00095A51"/>
    <w:rsid w:val="00095ACD"/>
    <w:rsid w:val="00095DBD"/>
    <w:rsid w:val="00095E34"/>
    <w:rsid w:val="00095F73"/>
    <w:rsid w:val="00095F98"/>
    <w:rsid w:val="0009603B"/>
    <w:rsid w:val="0009607A"/>
    <w:rsid w:val="000960E4"/>
    <w:rsid w:val="00096132"/>
    <w:rsid w:val="000961BA"/>
    <w:rsid w:val="000961FB"/>
    <w:rsid w:val="00096317"/>
    <w:rsid w:val="000965D0"/>
    <w:rsid w:val="000965DA"/>
    <w:rsid w:val="00096A6D"/>
    <w:rsid w:val="00096AAD"/>
    <w:rsid w:val="00096D8A"/>
    <w:rsid w:val="00096F3A"/>
    <w:rsid w:val="00097108"/>
    <w:rsid w:val="0009728D"/>
    <w:rsid w:val="00097410"/>
    <w:rsid w:val="0009757E"/>
    <w:rsid w:val="00097672"/>
    <w:rsid w:val="000977A8"/>
    <w:rsid w:val="000979A3"/>
    <w:rsid w:val="00097A85"/>
    <w:rsid w:val="00097BC6"/>
    <w:rsid w:val="000A0008"/>
    <w:rsid w:val="000A0072"/>
    <w:rsid w:val="000A0465"/>
    <w:rsid w:val="000A0709"/>
    <w:rsid w:val="000A07A8"/>
    <w:rsid w:val="000A09CE"/>
    <w:rsid w:val="000A0C1C"/>
    <w:rsid w:val="000A0CAE"/>
    <w:rsid w:val="000A0F69"/>
    <w:rsid w:val="000A124A"/>
    <w:rsid w:val="000A14EC"/>
    <w:rsid w:val="000A16F9"/>
    <w:rsid w:val="000A1C2E"/>
    <w:rsid w:val="000A1C90"/>
    <w:rsid w:val="000A1D4A"/>
    <w:rsid w:val="000A1E80"/>
    <w:rsid w:val="000A24ED"/>
    <w:rsid w:val="000A252C"/>
    <w:rsid w:val="000A2CF5"/>
    <w:rsid w:val="000A2D14"/>
    <w:rsid w:val="000A2DB6"/>
    <w:rsid w:val="000A2FF5"/>
    <w:rsid w:val="000A3290"/>
    <w:rsid w:val="000A3574"/>
    <w:rsid w:val="000A369B"/>
    <w:rsid w:val="000A377F"/>
    <w:rsid w:val="000A38D6"/>
    <w:rsid w:val="000A3954"/>
    <w:rsid w:val="000A399B"/>
    <w:rsid w:val="000A3A66"/>
    <w:rsid w:val="000A3A7D"/>
    <w:rsid w:val="000A3B37"/>
    <w:rsid w:val="000A3CC6"/>
    <w:rsid w:val="000A3E27"/>
    <w:rsid w:val="000A3F8B"/>
    <w:rsid w:val="000A3F9C"/>
    <w:rsid w:val="000A3FD2"/>
    <w:rsid w:val="000A4401"/>
    <w:rsid w:val="000A45FA"/>
    <w:rsid w:val="000A472A"/>
    <w:rsid w:val="000A4795"/>
    <w:rsid w:val="000A488E"/>
    <w:rsid w:val="000A4BCE"/>
    <w:rsid w:val="000A4CCE"/>
    <w:rsid w:val="000A4D09"/>
    <w:rsid w:val="000A4D28"/>
    <w:rsid w:val="000A4D32"/>
    <w:rsid w:val="000A4DEF"/>
    <w:rsid w:val="000A4EF9"/>
    <w:rsid w:val="000A4F03"/>
    <w:rsid w:val="000A4F5E"/>
    <w:rsid w:val="000A52D2"/>
    <w:rsid w:val="000A532D"/>
    <w:rsid w:val="000A5345"/>
    <w:rsid w:val="000A547F"/>
    <w:rsid w:val="000A54A3"/>
    <w:rsid w:val="000A5503"/>
    <w:rsid w:val="000A564F"/>
    <w:rsid w:val="000A568A"/>
    <w:rsid w:val="000A5693"/>
    <w:rsid w:val="000A5D75"/>
    <w:rsid w:val="000A5EFE"/>
    <w:rsid w:val="000A6416"/>
    <w:rsid w:val="000A64DF"/>
    <w:rsid w:val="000A64ED"/>
    <w:rsid w:val="000A651F"/>
    <w:rsid w:val="000A662C"/>
    <w:rsid w:val="000A6783"/>
    <w:rsid w:val="000A6A46"/>
    <w:rsid w:val="000A6A81"/>
    <w:rsid w:val="000A6DA2"/>
    <w:rsid w:val="000A6DDC"/>
    <w:rsid w:val="000A6EF3"/>
    <w:rsid w:val="000A7235"/>
    <w:rsid w:val="000A7473"/>
    <w:rsid w:val="000A78DB"/>
    <w:rsid w:val="000A7DB7"/>
    <w:rsid w:val="000B00F3"/>
    <w:rsid w:val="000B0163"/>
    <w:rsid w:val="000B0897"/>
    <w:rsid w:val="000B0A63"/>
    <w:rsid w:val="000B0A8A"/>
    <w:rsid w:val="000B0FD1"/>
    <w:rsid w:val="000B108F"/>
    <w:rsid w:val="000B12D7"/>
    <w:rsid w:val="000B1513"/>
    <w:rsid w:val="000B176B"/>
    <w:rsid w:val="000B17B5"/>
    <w:rsid w:val="000B183C"/>
    <w:rsid w:val="000B18FA"/>
    <w:rsid w:val="000B1AF1"/>
    <w:rsid w:val="000B1CF5"/>
    <w:rsid w:val="000B1FAC"/>
    <w:rsid w:val="000B2282"/>
    <w:rsid w:val="000B23CB"/>
    <w:rsid w:val="000B2452"/>
    <w:rsid w:val="000B2513"/>
    <w:rsid w:val="000B251B"/>
    <w:rsid w:val="000B2893"/>
    <w:rsid w:val="000B29ED"/>
    <w:rsid w:val="000B2A9D"/>
    <w:rsid w:val="000B2AFC"/>
    <w:rsid w:val="000B301F"/>
    <w:rsid w:val="000B3512"/>
    <w:rsid w:val="000B372B"/>
    <w:rsid w:val="000B3AC0"/>
    <w:rsid w:val="000B3C60"/>
    <w:rsid w:val="000B3E0A"/>
    <w:rsid w:val="000B3F29"/>
    <w:rsid w:val="000B3FD9"/>
    <w:rsid w:val="000B4130"/>
    <w:rsid w:val="000B4451"/>
    <w:rsid w:val="000B489A"/>
    <w:rsid w:val="000B4B3B"/>
    <w:rsid w:val="000B4BBE"/>
    <w:rsid w:val="000B5023"/>
    <w:rsid w:val="000B50DC"/>
    <w:rsid w:val="000B568F"/>
    <w:rsid w:val="000B576F"/>
    <w:rsid w:val="000B5958"/>
    <w:rsid w:val="000B5AD3"/>
    <w:rsid w:val="000B5B6A"/>
    <w:rsid w:val="000B5BA8"/>
    <w:rsid w:val="000B5BAB"/>
    <w:rsid w:val="000B5CC3"/>
    <w:rsid w:val="000B5F49"/>
    <w:rsid w:val="000B5FD4"/>
    <w:rsid w:val="000B5FE6"/>
    <w:rsid w:val="000B6274"/>
    <w:rsid w:val="000B631A"/>
    <w:rsid w:val="000B6352"/>
    <w:rsid w:val="000B638D"/>
    <w:rsid w:val="000B63B1"/>
    <w:rsid w:val="000B65B2"/>
    <w:rsid w:val="000B6638"/>
    <w:rsid w:val="000B66CC"/>
    <w:rsid w:val="000B68A3"/>
    <w:rsid w:val="000B69C1"/>
    <w:rsid w:val="000B6A04"/>
    <w:rsid w:val="000B6A9B"/>
    <w:rsid w:val="000B6ABA"/>
    <w:rsid w:val="000B6AD0"/>
    <w:rsid w:val="000B6D5F"/>
    <w:rsid w:val="000B706B"/>
    <w:rsid w:val="000B72EF"/>
    <w:rsid w:val="000B72FE"/>
    <w:rsid w:val="000B73E6"/>
    <w:rsid w:val="000B78BD"/>
    <w:rsid w:val="000B7CEA"/>
    <w:rsid w:val="000B7DB1"/>
    <w:rsid w:val="000B7EAD"/>
    <w:rsid w:val="000B7EEB"/>
    <w:rsid w:val="000B7FCB"/>
    <w:rsid w:val="000C0534"/>
    <w:rsid w:val="000C09D0"/>
    <w:rsid w:val="000C0C6C"/>
    <w:rsid w:val="000C0CAF"/>
    <w:rsid w:val="000C0E07"/>
    <w:rsid w:val="000C0E0D"/>
    <w:rsid w:val="000C0EE1"/>
    <w:rsid w:val="000C0EFC"/>
    <w:rsid w:val="000C111A"/>
    <w:rsid w:val="000C1151"/>
    <w:rsid w:val="000C121F"/>
    <w:rsid w:val="000C13E9"/>
    <w:rsid w:val="000C152C"/>
    <w:rsid w:val="000C15DE"/>
    <w:rsid w:val="000C1728"/>
    <w:rsid w:val="000C177F"/>
    <w:rsid w:val="000C18E9"/>
    <w:rsid w:val="000C193F"/>
    <w:rsid w:val="000C1ACA"/>
    <w:rsid w:val="000C1AEB"/>
    <w:rsid w:val="000C1CB6"/>
    <w:rsid w:val="000C204C"/>
    <w:rsid w:val="000C25D2"/>
    <w:rsid w:val="000C2695"/>
    <w:rsid w:val="000C284C"/>
    <w:rsid w:val="000C2886"/>
    <w:rsid w:val="000C2926"/>
    <w:rsid w:val="000C2C92"/>
    <w:rsid w:val="000C2EEB"/>
    <w:rsid w:val="000C30DB"/>
    <w:rsid w:val="000C339C"/>
    <w:rsid w:val="000C352C"/>
    <w:rsid w:val="000C354E"/>
    <w:rsid w:val="000C3646"/>
    <w:rsid w:val="000C3687"/>
    <w:rsid w:val="000C3731"/>
    <w:rsid w:val="000C38DB"/>
    <w:rsid w:val="000C393E"/>
    <w:rsid w:val="000C3B37"/>
    <w:rsid w:val="000C3B3C"/>
    <w:rsid w:val="000C3BB6"/>
    <w:rsid w:val="000C3C5F"/>
    <w:rsid w:val="000C3CCC"/>
    <w:rsid w:val="000C41CA"/>
    <w:rsid w:val="000C4477"/>
    <w:rsid w:val="000C450A"/>
    <w:rsid w:val="000C4633"/>
    <w:rsid w:val="000C4701"/>
    <w:rsid w:val="000C492E"/>
    <w:rsid w:val="000C4B5F"/>
    <w:rsid w:val="000C4BD9"/>
    <w:rsid w:val="000C4C1E"/>
    <w:rsid w:val="000C51AD"/>
    <w:rsid w:val="000C52C7"/>
    <w:rsid w:val="000C5622"/>
    <w:rsid w:val="000C572B"/>
    <w:rsid w:val="000C5847"/>
    <w:rsid w:val="000C5B23"/>
    <w:rsid w:val="000C5BB2"/>
    <w:rsid w:val="000C5C4C"/>
    <w:rsid w:val="000C5D73"/>
    <w:rsid w:val="000C5F1B"/>
    <w:rsid w:val="000C606E"/>
    <w:rsid w:val="000C6087"/>
    <w:rsid w:val="000C60C4"/>
    <w:rsid w:val="000C60D0"/>
    <w:rsid w:val="000C648F"/>
    <w:rsid w:val="000C64C2"/>
    <w:rsid w:val="000C659B"/>
    <w:rsid w:val="000C67EF"/>
    <w:rsid w:val="000C693C"/>
    <w:rsid w:val="000C6B93"/>
    <w:rsid w:val="000C6BDD"/>
    <w:rsid w:val="000C6C49"/>
    <w:rsid w:val="000C6ED9"/>
    <w:rsid w:val="000C6FC1"/>
    <w:rsid w:val="000C705E"/>
    <w:rsid w:val="000C72FA"/>
    <w:rsid w:val="000C73D1"/>
    <w:rsid w:val="000C765F"/>
    <w:rsid w:val="000C7A76"/>
    <w:rsid w:val="000C7CBE"/>
    <w:rsid w:val="000C7E75"/>
    <w:rsid w:val="000C7F9B"/>
    <w:rsid w:val="000D01A1"/>
    <w:rsid w:val="000D01D4"/>
    <w:rsid w:val="000D0487"/>
    <w:rsid w:val="000D049D"/>
    <w:rsid w:val="000D0514"/>
    <w:rsid w:val="000D065B"/>
    <w:rsid w:val="000D071D"/>
    <w:rsid w:val="000D0882"/>
    <w:rsid w:val="000D0921"/>
    <w:rsid w:val="000D0CBE"/>
    <w:rsid w:val="000D0CCD"/>
    <w:rsid w:val="000D0F66"/>
    <w:rsid w:val="000D1283"/>
    <w:rsid w:val="000D1291"/>
    <w:rsid w:val="000D13D6"/>
    <w:rsid w:val="000D15C7"/>
    <w:rsid w:val="000D1985"/>
    <w:rsid w:val="000D1A15"/>
    <w:rsid w:val="000D1C0F"/>
    <w:rsid w:val="000D1E33"/>
    <w:rsid w:val="000D1FB0"/>
    <w:rsid w:val="000D20E0"/>
    <w:rsid w:val="000D231C"/>
    <w:rsid w:val="000D23D2"/>
    <w:rsid w:val="000D2499"/>
    <w:rsid w:val="000D26C4"/>
    <w:rsid w:val="000D274D"/>
    <w:rsid w:val="000D2D90"/>
    <w:rsid w:val="000D2DB9"/>
    <w:rsid w:val="000D2E0C"/>
    <w:rsid w:val="000D2E0F"/>
    <w:rsid w:val="000D32E4"/>
    <w:rsid w:val="000D35A7"/>
    <w:rsid w:val="000D35AF"/>
    <w:rsid w:val="000D3E19"/>
    <w:rsid w:val="000D3E34"/>
    <w:rsid w:val="000D3F8A"/>
    <w:rsid w:val="000D4076"/>
    <w:rsid w:val="000D421A"/>
    <w:rsid w:val="000D446C"/>
    <w:rsid w:val="000D473A"/>
    <w:rsid w:val="000D483E"/>
    <w:rsid w:val="000D48A1"/>
    <w:rsid w:val="000D49C5"/>
    <w:rsid w:val="000D49EF"/>
    <w:rsid w:val="000D4C87"/>
    <w:rsid w:val="000D4CCB"/>
    <w:rsid w:val="000D50A1"/>
    <w:rsid w:val="000D54F7"/>
    <w:rsid w:val="000D5510"/>
    <w:rsid w:val="000D554C"/>
    <w:rsid w:val="000D569E"/>
    <w:rsid w:val="000D56B3"/>
    <w:rsid w:val="000D56EF"/>
    <w:rsid w:val="000D587A"/>
    <w:rsid w:val="000D5BA9"/>
    <w:rsid w:val="000D608E"/>
    <w:rsid w:val="000D6187"/>
    <w:rsid w:val="000D625B"/>
    <w:rsid w:val="000D6288"/>
    <w:rsid w:val="000D63F9"/>
    <w:rsid w:val="000D65E9"/>
    <w:rsid w:val="000D6C28"/>
    <w:rsid w:val="000D6D7F"/>
    <w:rsid w:val="000D6E72"/>
    <w:rsid w:val="000D6F45"/>
    <w:rsid w:val="000D6FE6"/>
    <w:rsid w:val="000D7153"/>
    <w:rsid w:val="000D7155"/>
    <w:rsid w:val="000D730F"/>
    <w:rsid w:val="000D769A"/>
    <w:rsid w:val="000D7FFB"/>
    <w:rsid w:val="000E065F"/>
    <w:rsid w:val="000E06D3"/>
    <w:rsid w:val="000E0C05"/>
    <w:rsid w:val="000E1061"/>
    <w:rsid w:val="000E1066"/>
    <w:rsid w:val="000E11D0"/>
    <w:rsid w:val="000E1438"/>
    <w:rsid w:val="000E167F"/>
    <w:rsid w:val="000E1940"/>
    <w:rsid w:val="000E1987"/>
    <w:rsid w:val="000E1B52"/>
    <w:rsid w:val="000E1C2F"/>
    <w:rsid w:val="000E1C7E"/>
    <w:rsid w:val="000E2174"/>
    <w:rsid w:val="000E2725"/>
    <w:rsid w:val="000E2987"/>
    <w:rsid w:val="000E2C21"/>
    <w:rsid w:val="000E2D16"/>
    <w:rsid w:val="000E2E72"/>
    <w:rsid w:val="000E3379"/>
    <w:rsid w:val="000E33A6"/>
    <w:rsid w:val="000E35E1"/>
    <w:rsid w:val="000E376B"/>
    <w:rsid w:val="000E37E5"/>
    <w:rsid w:val="000E3827"/>
    <w:rsid w:val="000E3916"/>
    <w:rsid w:val="000E3C00"/>
    <w:rsid w:val="000E3C76"/>
    <w:rsid w:val="000E40E5"/>
    <w:rsid w:val="000E4138"/>
    <w:rsid w:val="000E422C"/>
    <w:rsid w:val="000E4403"/>
    <w:rsid w:val="000E45E9"/>
    <w:rsid w:val="000E4675"/>
    <w:rsid w:val="000E46A6"/>
    <w:rsid w:val="000E471B"/>
    <w:rsid w:val="000E47B3"/>
    <w:rsid w:val="000E48DA"/>
    <w:rsid w:val="000E4BAE"/>
    <w:rsid w:val="000E4D23"/>
    <w:rsid w:val="000E4F08"/>
    <w:rsid w:val="000E51C2"/>
    <w:rsid w:val="000E579A"/>
    <w:rsid w:val="000E5E63"/>
    <w:rsid w:val="000E5EAB"/>
    <w:rsid w:val="000E603A"/>
    <w:rsid w:val="000E618E"/>
    <w:rsid w:val="000E61FE"/>
    <w:rsid w:val="000E63F4"/>
    <w:rsid w:val="000E66CA"/>
    <w:rsid w:val="000E67E7"/>
    <w:rsid w:val="000E687A"/>
    <w:rsid w:val="000E6D29"/>
    <w:rsid w:val="000E6D36"/>
    <w:rsid w:val="000E6DDC"/>
    <w:rsid w:val="000E6E6C"/>
    <w:rsid w:val="000E6F20"/>
    <w:rsid w:val="000E7301"/>
    <w:rsid w:val="000E749D"/>
    <w:rsid w:val="000E74A9"/>
    <w:rsid w:val="000E75B7"/>
    <w:rsid w:val="000E75DE"/>
    <w:rsid w:val="000E791C"/>
    <w:rsid w:val="000E7B91"/>
    <w:rsid w:val="000E7C94"/>
    <w:rsid w:val="000E7F35"/>
    <w:rsid w:val="000F001C"/>
    <w:rsid w:val="000F0336"/>
    <w:rsid w:val="000F03CE"/>
    <w:rsid w:val="000F054B"/>
    <w:rsid w:val="000F084A"/>
    <w:rsid w:val="000F0887"/>
    <w:rsid w:val="000F095A"/>
    <w:rsid w:val="000F099C"/>
    <w:rsid w:val="000F0A08"/>
    <w:rsid w:val="000F0BA1"/>
    <w:rsid w:val="000F0C76"/>
    <w:rsid w:val="000F101B"/>
    <w:rsid w:val="000F11A1"/>
    <w:rsid w:val="000F1501"/>
    <w:rsid w:val="000F1524"/>
    <w:rsid w:val="000F1667"/>
    <w:rsid w:val="000F16DC"/>
    <w:rsid w:val="000F1755"/>
    <w:rsid w:val="000F1887"/>
    <w:rsid w:val="000F19F0"/>
    <w:rsid w:val="000F1A80"/>
    <w:rsid w:val="000F1C8A"/>
    <w:rsid w:val="000F1C93"/>
    <w:rsid w:val="000F1DC8"/>
    <w:rsid w:val="000F1EC1"/>
    <w:rsid w:val="000F1EF9"/>
    <w:rsid w:val="000F1F14"/>
    <w:rsid w:val="000F24BE"/>
    <w:rsid w:val="000F2559"/>
    <w:rsid w:val="000F268F"/>
    <w:rsid w:val="000F28E4"/>
    <w:rsid w:val="000F29D4"/>
    <w:rsid w:val="000F2DE1"/>
    <w:rsid w:val="000F2E6D"/>
    <w:rsid w:val="000F3529"/>
    <w:rsid w:val="000F37FC"/>
    <w:rsid w:val="000F3893"/>
    <w:rsid w:val="000F3D73"/>
    <w:rsid w:val="000F4074"/>
    <w:rsid w:val="000F4148"/>
    <w:rsid w:val="000F41C8"/>
    <w:rsid w:val="000F426D"/>
    <w:rsid w:val="000F4363"/>
    <w:rsid w:val="000F438D"/>
    <w:rsid w:val="000F474C"/>
    <w:rsid w:val="000F4767"/>
    <w:rsid w:val="000F48AA"/>
    <w:rsid w:val="000F48B9"/>
    <w:rsid w:val="000F4D21"/>
    <w:rsid w:val="000F4E06"/>
    <w:rsid w:val="000F4E83"/>
    <w:rsid w:val="000F4FAF"/>
    <w:rsid w:val="000F517A"/>
    <w:rsid w:val="000F53DE"/>
    <w:rsid w:val="000F550C"/>
    <w:rsid w:val="000F565A"/>
    <w:rsid w:val="000F5746"/>
    <w:rsid w:val="000F5933"/>
    <w:rsid w:val="000F5B75"/>
    <w:rsid w:val="000F5C1E"/>
    <w:rsid w:val="000F5C57"/>
    <w:rsid w:val="000F5C78"/>
    <w:rsid w:val="000F5D80"/>
    <w:rsid w:val="000F5E09"/>
    <w:rsid w:val="000F620B"/>
    <w:rsid w:val="000F6300"/>
    <w:rsid w:val="000F6388"/>
    <w:rsid w:val="000F63A9"/>
    <w:rsid w:val="000F65F1"/>
    <w:rsid w:val="000F6682"/>
    <w:rsid w:val="000F6968"/>
    <w:rsid w:val="000F6A7F"/>
    <w:rsid w:val="000F6D85"/>
    <w:rsid w:val="000F6DAD"/>
    <w:rsid w:val="000F7372"/>
    <w:rsid w:val="000F7465"/>
    <w:rsid w:val="000F7477"/>
    <w:rsid w:val="000F7525"/>
    <w:rsid w:val="000F753B"/>
    <w:rsid w:val="000F758F"/>
    <w:rsid w:val="000F766E"/>
    <w:rsid w:val="000F789B"/>
    <w:rsid w:val="000F79E3"/>
    <w:rsid w:val="000F7BCD"/>
    <w:rsid w:val="000F7E34"/>
    <w:rsid w:val="000F7F60"/>
    <w:rsid w:val="001001BA"/>
    <w:rsid w:val="00100234"/>
    <w:rsid w:val="00100336"/>
    <w:rsid w:val="0010051F"/>
    <w:rsid w:val="00100621"/>
    <w:rsid w:val="001006D8"/>
    <w:rsid w:val="00100727"/>
    <w:rsid w:val="00100896"/>
    <w:rsid w:val="00100BCF"/>
    <w:rsid w:val="00100BED"/>
    <w:rsid w:val="00100E25"/>
    <w:rsid w:val="0010106B"/>
    <w:rsid w:val="00101074"/>
    <w:rsid w:val="00101233"/>
    <w:rsid w:val="0010133D"/>
    <w:rsid w:val="00101764"/>
    <w:rsid w:val="00101898"/>
    <w:rsid w:val="001018F9"/>
    <w:rsid w:val="00101BAD"/>
    <w:rsid w:val="00101BCD"/>
    <w:rsid w:val="00101E28"/>
    <w:rsid w:val="00101EAB"/>
    <w:rsid w:val="00102024"/>
    <w:rsid w:val="00102080"/>
    <w:rsid w:val="001021D9"/>
    <w:rsid w:val="00102222"/>
    <w:rsid w:val="001022EA"/>
    <w:rsid w:val="0010238A"/>
    <w:rsid w:val="001023D8"/>
    <w:rsid w:val="00102577"/>
    <w:rsid w:val="001026DE"/>
    <w:rsid w:val="00102714"/>
    <w:rsid w:val="00102C0C"/>
    <w:rsid w:val="00102E78"/>
    <w:rsid w:val="001030B6"/>
    <w:rsid w:val="001030CC"/>
    <w:rsid w:val="00103331"/>
    <w:rsid w:val="00103355"/>
    <w:rsid w:val="001033DB"/>
    <w:rsid w:val="00103444"/>
    <w:rsid w:val="00103AA6"/>
    <w:rsid w:val="00103B38"/>
    <w:rsid w:val="00103CC9"/>
    <w:rsid w:val="00103CDC"/>
    <w:rsid w:val="00103D96"/>
    <w:rsid w:val="00103DB5"/>
    <w:rsid w:val="00103E75"/>
    <w:rsid w:val="00103EFA"/>
    <w:rsid w:val="00103F1B"/>
    <w:rsid w:val="00103FCE"/>
    <w:rsid w:val="00104B7B"/>
    <w:rsid w:val="00104BAC"/>
    <w:rsid w:val="00104C37"/>
    <w:rsid w:val="00104EF4"/>
    <w:rsid w:val="00104F66"/>
    <w:rsid w:val="00105011"/>
    <w:rsid w:val="00105012"/>
    <w:rsid w:val="001051C6"/>
    <w:rsid w:val="00105498"/>
    <w:rsid w:val="0010574D"/>
    <w:rsid w:val="00105A48"/>
    <w:rsid w:val="00105ABE"/>
    <w:rsid w:val="00105B57"/>
    <w:rsid w:val="00105BA9"/>
    <w:rsid w:val="00105D96"/>
    <w:rsid w:val="0010615C"/>
    <w:rsid w:val="0010641D"/>
    <w:rsid w:val="00106503"/>
    <w:rsid w:val="001065B1"/>
    <w:rsid w:val="0010667C"/>
    <w:rsid w:val="00106997"/>
    <w:rsid w:val="00106D3F"/>
    <w:rsid w:val="00107007"/>
    <w:rsid w:val="00107084"/>
    <w:rsid w:val="00107383"/>
    <w:rsid w:val="00107622"/>
    <w:rsid w:val="00107AA1"/>
    <w:rsid w:val="00107ABB"/>
    <w:rsid w:val="00107ADE"/>
    <w:rsid w:val="00107E19"/>
    <w:rsid w:val="0011007C"/>
    <w:rsid w:val="00110136"/>
    <w:rsid w:val="001101C7"/>
    <w:rsid w:val="00110220"/>
    <w:rsid w:val="0011028A"/>
    <w:rsid w:val="001103C2"/>
    <w:rsid w:val="00110525"/>
    <w:rsid w:val="00110562"/>
    <w:rsid w:val="001105D8"/>
    <w:rsid w:val="00110750"/>
    <w:rsid w:val="001109F7"/>
    <w:rsid w:val="00110B93"/>
    <w:rsid w:val="00110D50"/>
    <w:rsid w:val="00110F4B"/>
    <w:rsid w:val="00111287"/>
    <w:rsid w:val="0011129C"/>
    <w:rsid w:val="001114D5"/>
    <w:rsid w:val="001114E5"/>
    <w:rsid w:val="00111AEE"/>
    <w:rsid w:val="00111B42"/>
    <w:rsid w:val="00111C6C"/>
    <w:rsid w:val="00111FA3"/>
    <w:rsid w:val="00112040"/>
    <w:rsid w:val="00112173"/>
    <w:rsid w:val="001123B6"/>
    <w:rsid w:val="001124B4"/>
    <w:rsid w:val="0011255D"/>
    <w:rsid w:val="00112706"/>
    <w:rsid w:val="0011272F"/>
    <w:rsid w:val="0011280A"/>
    <w:rsid w:val="00112AC5"/>
    <w:rsid w:val="00112AC9"/>
    <w:rsid w:val="00112B74"/>
    <w:rsid w:val="00112B97"/>
    <w:rsid w:val="00112BF5"/>
    <w:rsid w:val="00112F47"/>
    <w:rsid w:val="00113294"/>
    <w:rsid w:val="001134C2"/>
    <w:rsid w:val="00113591"/>
    <w:rsid w:val="001135B1"/>
    <w:rsid w:val="00113AD0"/>
    <w:rsid w:val="00113BDC"/>
    <w:rsid w:val="00113F81"/>
    <w:rsid w:val="0011433F"/>
    <w:rsid w:val="0011456B"/>
    <w:rsid w:val="001146DE"/>
    <w:rsid w:val="00114713"/>
    <w:rsid w:val="00114769"/>
    <w:rsid w:val="0011476C"/>
    <w:rsid w:val="001148BA"/>
    <w:rsid w:val="00114AD9"/>
    <w:rsid w:val="00114D01"/>
    <w:rsid w:val="00114E90"/>
    <w:rsid w:val="00114F7C"/>
    <w:rsid w:val="0011508C"/>
    <w:rsid w:val="001151D3"/>
    <w:rsid w:val="00115654"/>
    <w:rsid w:val="001156F8"/>
    <w:rsid w:val="00115713"/>
    <w:rsid w:val="00115974"/>
    <w:rsid w:val="00115AC3"/>
    <w:rsid w:val="00115B82"/>
    <w:rsid w:val="00115BA3"/>
    <w:rsid w:val="00115E93"/>
    <w:rsid w:val="00115F36"/>
    <w:rsid w:val="00116044"/>
    <w:rsid w:val="00116142"/>
    <w:rsid w:val="001163BE"/>
    <w:rsid w:val="001165CF"/>
    <w:rsid w:val="00116939"/>
    <w:rsid w:val="00116A28"/>
    <w:rsid w:val="0011708F"/>
    <w:rsid w:val="00117101"/>
    <w:rsid w:val="001178AA"/>
    <w:rsid w:val="00117909"/>
    <w:rsid w:val="00117981"/>
    <w:rsid w:val="00117C4D"/>
    <w:rsid w:val="00117FCF"/>
    <w:rsid w:val="0012015B"/>
    <w:rsid w:val="00120407"/>
    <w:rsid w:val="001204B0"/>
    <w:rsid w:val="001204E1"/>
    <w:rsid w:val="00120542"/>
    <w:rsid w:val="00120606"/>
    <w:rsid w:val="0012065C"/>
    <w:rsid w:val="00120840"/>
    <w:rsid w:val="001208EF"/>
    <w:rsid w:val="0012093F"/>
    <w:rsid w:val="00120AEA"/>
    <w:rsid w:val="00120B79"/>
    <w:rsid w:val="00120BAD"/>
    <w:rsid w:val="00120C3A"/>
    <w:rsid w:val="00120C3E"/>
    <w:rsid w:val="00120C78"/>
    <w:rsid w:val="00120D5C"/>
    <w:rsid w:val="00120F50"/>
    <w:rsid w:val="00121482"/>
    <w:rsid w:val="001214B6"/>
    <w:rsid w:val="00121530"/>
    <w:rsid w:val="001215D7"/>
    <w:rsid w:val="001216DB"/>
    <w:rsid w:val="0012191C"/>
    <w:rsid w:val="00121957"/>
    <w:rsid w:val="00121F23"/>
    <w:rsid w:val="0012252F"/>
    <w:rsid w:val="001225A6"/>
    <w:rsid w:val="001227E3"/>
    <w:rsid w:val="00122845"/>
    <w:rsid w:val="00122E0C"/>
    <w:rsid w:val="00122EA8"/>
    <w:rsid w:val="0012309C"/>
    <w:rsid w:val="001230C7"/>
    <w:rsid w:val="00123268"/>
    <w:rsid w:val="00123287"/>
    <w:rsid w:val="001234AB"/>
    <w:rsid w:val="00123517"/>
    <w:rsid w:val="00123738"/>
    <w:rsid w:val="001237A7"/>
    <w:rsid w:val="00123963"/>
    <w:rsid w:val="001239B1"/>
    <w:rsid w:val="00123B02"/>
    <w:rsid w:val="00123ED1"/>
    <w:rsid w:val="00123F05"/>
    <w:rsid w:val="001240DC"/>
    <w:rsid w:val="001241E7"/>
    <w:rsid w:val="00124264"/>
    <w:rsid w:val="001242F7"/>
    <w:rsid w:val="00124431"/>
    <w:rsid w:val="001244F3"/>
    <w:rsid w:val="001249A8"/>
    <w:rsid w:val="001249EA"/>
    <w:rsid w:val="00124B1D"/>
    <w:rsid w:val="00124E0C"/>
    <w:rsid w:val="00124EB7"/>
    <w:rsid w:val="0012500F"/>
    <w:rsid w:val="00125251"/>
    <w:rsid w:val="001255A1"/>
    <w:rsid w:val="00125637"/>
    <w:rsid w:val="00125795"/>
    <w:rsid w:val="00125B2E"/>
    <w:rsid w:val="00125FD5"/>
    <w:rsid w:val="00126433"/>
    <w:rsid w:val="00126653"/>
    <w:rsid w:val="00126B32"/>
    <w:rsid w:val="00126CBD"/>
    <w:rsid w:val="00126E8E"/>
    <w:rsid w:val="00126F4B"/>
    <w:rsid w:val="0012728C"/>
    <w:rsid w:val="00127571"/>
    <w:rsid w:val="001279DF"/>
    <w:rsid w:val="00127B47"/>
    <w:rsid w:val="00127E45"/>
    <w:rsid w:val="00127F33"/>
    <w:rsid w:val="00130037"/>
    <w:rsid w:val="00130047"/>
    <w:rsid w:val="00130415"/>
    <w:rsid w:val="00130801"/>
    <w:rsid w:val="00130E8B"/>
    <w:rsid w:val="00130EA5"/>
    <w:rsid w:val="00130F8D"/>
    <w:rsid w:val="00131074"/>
    <w:rsid w:val="0013107F"/>
    <w:rsid w:val="001313A9"/>
    <w:rsid w:val="0013161B"/>
    <w:rsid w:val="001318BB"/>
    <w:rsid w:val="001318E1"/>
    <w:rsid w:val="00131A70"/>
    <w:rsid w:val="00131A8E"/>
    <w:rsid w:val="00131FD3"/>
    <w:rsid w:val="00132159"/>
    <w:rsid w:val="00132187"/>
    <w:rsid w:val="001321D8"/>
    <w:rsid w:val="0013252E"/>
    <w:rsid w:val="0013285F"/>
    <w:rsid w:val="00132A58"/>
    <w:rsid w:val="00132DC5"/>
    <w:rsid w:val="00132F4F"/>
    <w:rsid w:val="001331B2"/>
    <w:rsid w:val="001332BC"/>
    <w:rsid w:val="0013331D"/>
    <w:rsid w:val="001337CC"/>
    <w:rsid w:val="001339C5"/>
    <w:rsid w:val="00133A7D"/>
    <w:rsid w:val="00133BA8"/>
    <w:rsid w:val="00133C59"/>
    <w:rsid w:val="00133CA6"/>
    <w:rsid w:val="00133E67"/>
    <w:rsid w:val="001342CA"/>
    <w:rsid w:val="0013441E"/>
    <w:rsid w:val="00134482"/>
    <w:rsid w:val="001346F9"/>
    <w:rsid w:val="0013476A"/>
    <w:rsid w:val="0013478A"/>
    <w:rsid w:val="00134CCD"/>
    <w:rsid w:val="00134D29"/>
    <w:rsid w:val="00134D3B"/>
    <w:rsid w:val="00134E21"/>
    <w:rsid w:val="00134FE4"/>
    <w:rsid w:val="001350E4"/>
    <w:rsid w:val="001353F2"/>
    <w:rsid w:val="00135406"/>
    <w:rsid w:val="00135773"/>
    <w:rsid w:val="00135AEB"/>
    <w:rsid w:val="00135DF3"/>
    <w:rsid w:val="001361E4"/>
    <w:rsid w:val="001361F3"/>
    <w:rsid w:val="001363A8"/>
    <w:rsid w:val="00136581"/>
    <w:rsid w:val="00136641"/>
    <w:rsid w:val="001366A0"/>
    <w:rsid w:val="001367C2"/>
    <w:rsid w:val="00136924"/>
    <w:rsid w:val="00136B1A"/>
    <w:rsid w:val="00136DE7"/>
    <w:rsid w:val="00137028"/>
    <w:rsid w:val="00137194"/>
    <w:rsid w:val="0013747D"/>
    <w:rsid w:val="0013764E"/>
    <w:rsid w:val="00137655"/>
    <w:rsid w:val="0013797F"/>
    <w:rsid w:val="00137CFD"/>
    <w:rsid w:val="00137E83"/>
    <w:rsid w:val="0014005D"/>
    <w:rsid w:val="001406E1"/>
    <w:rsid w:val="0014070A"/>
    <w:rsid w:val="001408CE"/>
    <w:rsid w:val="00140910"/>
    <w:rsid w:val="00140EC9"/>
    <w:rsid w:val="0014109A"/>
    <w:rsid w:val="001410BA"/>
    <w:rsid w:val="0014127C"/>
    <w:rsid w:val="001412ED"/>
    <w:rsid w:val="001413C4"/>
    <w:rsid w:val="001414E1"/>
    <w:rsid w:val="00141613"/>
    <w:rsid w:val="001416E1"/>
    <w:rsid w:val="001417B5"/>
    <w:rsid w:val="00141862"/>
    <w:rsid w:val="00141AB9"/>
    <w:rsid w:val="00141B5E"/>
    <w:rsid w:val="00141CB6"/>
    <w:rsid w:val="00141EA2"/>
    <w:rsid w:val="00142079"/>
    <w:rsid w:val="001422D0"/>
    <w:rsid w:val="00142418"/>
    <w:rsid w:val="00142482"/>
    <w:rsid w:val="00142676"/>
    <w:rsid w:val="001426A6"/>
    <w:rsid w:val="001426C2"/>
    <w:rsid w:val="0014281A"/>
    <w:rsid w:val="00142852"/>
    <w:rsid w:val="00142929"/>
    <w:rsid w:val="00142AC5"/>
    <w:rsid w:val="00142BDB"/>
    <w:rsid w:val="00142D58"/>
    <w:rsid w:val="00142E75"/>
    <w:rsid w:val="00143137"/>
    <w:rsid w:val="00143151"/>
    <w:rsid w:val="00143684"/>
    <w:rsid w:val="00143991"/>
    <w:rsid w:val="00143C9D"/>
    <w:rsid w:val="00143ED8"/>
    <w:rsid w:val="00143F0C"/>
    <w:rsid w:val="001441EC"/>
    <w:rsid w:val="0014433B"/>
    <w:rsid w:val="00144674"/>
    <w:rsid w:val="00144904"/>
    <w:rsid w:val="00144983"/>
    <w:rsid w:val="0014498C"/>
    <w:rsid w:val="00144A5E"/>
    <w:rsid w:val="00144A73"/>
    <w:rsid w:val="00144D2F"/>
    <w:rsid w:val="00144DC5"/>
    <w:rsid w:val="00144E65"/>
    <w:rsid w:val="00145157"/>
    <w:rsid w:val="001451BB"/>
    <w:rsid w:val="00145316"/>
    <w:rsid w:val="0014532A"/>
    <w:rsid w:val="001454F7"/>
    <w:rsid w:val="0014552A"/>
    <w:rsid w:val="00145537"/>
    <w:rsid w:val="001455DA"/>
    <w:rsid w:val="001456A2"/>
    <w:rsid w:val="00145A4D"/>
    <w:rsid w:val="00145B49"/>
    <w:rsid w:val="00145D89"/>
    <w:rsid w:val="00145DD3"/>
    <w:rsid w:val="00145EA0"/>
    <w:rsid w:val="00145EB9"/>
    <w:rsid w:val="0014606B"/>
    <w:rsid w:val="001461CA"/>
    <w:rsid w:val="001461E9"/>
    <w:rsid w:val="001463E2"/>
    <w:rsid w:val="001464AC"/>
    <w:rsid w:val="001464E7"/>
    <w:rsid w:val="001469AD"/>
    <w:rsid w:val="00146AC3"/>
    <w:rsid w:val="00146E5D"/>
    <w:rsid w:val="00146EFE"/>
    <w:rsid w:val="00146F5C"/>
    <w:rsid w:val="00147022"/>
    <w:rsid w:val="0014718B"/>
    <w:rsid w:val="001472F7"/>
    <w:rsid w:val="00147383"/>
    <w:rsid w:val="001477C9"/>
    <w:rsid w:val="001479C8"/>
    <w:rsid w:val="00147C9F"/>
    <w:rsid w:val="00150372"/>
    <w:rsid w:val="001504CF"/>
    <w:rsid w:val="001505E7"/>
    <w:rsid w:val="0015065B"/>
    <w:rsid w:val="00150D33"/>
    <w:rsid w:val="0015123F"/>
    <w:rsid w:val="0015155D"/>
    <w:rsid w:val="00151867"/>
    <w:rsid w:val="001519AA"/>
    <w:rsid w:val="00151A9D"/>
    <w:rsid w:val="00151D16"/>
    <w:rsid w:val="0015203E"/>
    <w:rsid w:val="001520D1"/>
    <w:rsid w:val="001529EE"/>
    <w:rsid w:val="00152D10"/>
    <w:rsid w:val="00152FF8"/>
    <w:rsid w:val="0015304C"/>
    <w:rsid w:val="001530D0"/>
    <w:rsid w:val="0015321E"/>
    <w:rsid w:val="001535EE"/>
    <w:rsid w:val="001536E8"/>
    <w:rsid w:val="001537AD"/>
    <w:rsid w:val="001537B7"/>
    <w:rsid w:val="001538AD"/>
    <w:rsid w:val="00153C57"/>
    <w:rsid w:val="00153D8C"/>
    <w:rsid w:val="00153FB1"/>
    <w:rsid w:val="00154179"/>
    <w:rsid w:val="00154259"/>
    <w:rsid w:val="00154429"/>
    <w:rsid w:val="00154605"/>
    <w:rsid w:val="00154694"/>
    <w:rsid w:val="001547AF"/>
    <w:rsid w:val="0015489B"/>
    <w:rsid w:val="00154A99"/>
    <w:rsid w:val="00154A9D"/>
    <w:rsid w:val="00154ED2"/>
    <w:rsid w:val="00155048"/>
    <w:rsid w:val="001553F3"/>
    <w:rsid w:val="00155572"/>
    <w:rsid w:val="001555E0"/>
    <w:rsid w:val="00155629"/>
    <w:rsid w:val="0015577D"/>
    <w:rsid w:val="00155E3E"/>
    <w:rsid w:val="00155EEA"/>
    <w:rsid w:val="00155FF4"/>
    <w:rsid w:val="0015620E"/>
    <w:rsid w:val="001563B7"/>
    <w:rsid w:val="001564E4"/>
    <w:rsid w:val="0015655A"/>
    <w:rsid w:val="00156AB7"/>
    <w:rsid w:val="00156CD0"/>
    <w:rsid w:val="00156ED5"/>
    <w:rsid w:val="00156F30"/>
    <w:rsid w:val="00157098"/>
    <w:rsid w:val="001572C1"/>
    <w:rsid w:val="00157313"/>
    <w:rsid w:val="00157BF5"/>
    <w:rsid w:val="00157C16"/>
    <w:rsid w:val="00157DD0"/>
    <w:rsid w:val="00157E39"/>
    <w:rsid w:val="00157F18"/>
    <w:rsid w:val="00157F50"/>
    <w:rsid w:val="0016001B"/>
    <w:rsid w:val="0016003D"/>
    <w:rsid w:val="001602A6"/>
    <w:rsid w:val="00160417"/>
    <w:rsid w:val="0016079D"/>
    <w:rsid w:val="001608F8"/>
    <w:rsid w:val="00160997"/>
    <w:rsid w:val="00160A4F"/>
    <w:rsid w:val="00160DB5"/>
    <w:rsid w:val="001612BE"/>
    <w:rsid w:val="001613B6"/>
    <w:rsid w:val="00161683"/>
    <w:rsid w:val="00161735"/>
    <w:rsid w:val="001617A7"/>
    <w:rsid w:val="0016198F"/>
    <w:rsid w:val="00161B5A"/>
    <w:rsid w:val="00161F29"/>
    <w:rsid w:val="00161FB2"/>
    <w:rsid w:val="001624D5"/>
    <w:rsid w:val="00162570"/>
    <w:rsid w:val="001629F8"/>
    <w:rsid w:val="00162C67"/>
    <w:rsid w:val="00162CF3"/>
    <w:rsid w:val="0016319C"/>
    <w:rsid w:val="00163388"/>
    <w:rsid w:val="00163409"/>
    <w:rsid w:val="0016344C"/>
    <w:rsid w:val="001635B8"/>
    <w:rsid w:val="001639D2"/>
    <w:rsid w:val="001639EC"/>
    <w:rsid w:val="00163A37"/>
    <w:rsid w:val="00163B2C"/>
    <w:rsid w:val="00163BD6"/>
    <w:rsid w:val="00163CEF"/>
    <w:rsid w:val="00163DD0"/>
    <w:rsid w:val="0016445C"/>
    <w:rsid w:val="00164578"/>
    <w:rsid w:val="0016467A"/>
    <w:rsid w:val="0016485D"/>
    <w:rsid w:val="001648E8"/>
    <w:rsid w:val="0016490E"/>
    <w:rsid w:val="00164923"/>
    <w:rsid w:val="0016498A"/>
    <w:rsid w:val="00164A58"/>
    <w:rsid w:val="00164B4E"/>
    <w:rsid w:val="00164B5D"/>
    <w:rsid w:val="00164B9A"/>
    <w:rsid w:val="00164C12"/>
    <w:rsid w:val="00164C15"/>
    <w:rsid w:val="00164D37"/>
    <w:rsid w:val="00164E37"/>
    <w:rsid w:val="00165000"/>
    <w:rsid w:val="0016500D"/>
    <w:rsid w:val="0016526A"/>
    <w:rsid w:val="00165A12"/>
    <w:rsid w:val="00165B58"/>
    <w:rsid w:val="00165F4F"/>
    <w:rsid w:val="0016613E"/>
    <w:rsid w:val="001661E9"/>
    <w:rsid w:val="00166217"/>
    <w:rsid w:val="001663A3"/>
    <w:rsid w:val="001666D3"/>
    <w:rsid w:val="0016671B"/>
    <w:rsid w:val="00166807"/>
    <w:rsid w:val="00166BF4"/>
    <w:rsid w:val="001672A8"/>
    <w:rsid w:val="0016737A"/>
    <w:rsid w:val="001675E9"/>
    <w:rsid w:val="00167655"/>
    <w:rsid w:val="001676D2"/>
    <w:rsid w:val="0016794D"/>
    <w:rsid w:val="001679D0"/>
    <w:rsid w:val="00167A37"/>
    <w:rsid w:val="00167A6B"/>
    <w:rsid w:val="00167B4F"/>
    <w:rsid w:val="00167B68"/>
    <w:rsid w:val="00167D0F"/>
    <w:rsid w:val="0017027B"/>
    <w:rsid w:val="00170297"/>
    <w:rsid w:val="0017088A"/>
    <w:rsid w:val="001709DA"/>
    <w:rsid w:val="00170B66"/>
    <w:rsid w:val="00170D67"/>
    <w:rsid w:val="00171012"/>
    <w:rsid w:val="00171138"/>
    <w:rsid w:val="0017114D"/>
    <w:rsid w:val="001711CD"/>
    <w:rsid w:val="00171297"/>
    <w:rsid w:val="001713C3"/>
    <w:rsid w:val="00171486"/>
    <w:rsid w:val="00171493"/>
    <w:rsid w:val="001716F5"/>
    <w:rsid w:val="0017175D"/>
    <w:rsid w:val="001717E5"/>
    <w:rsid w:val="00171900"/>
    <w:rsid w:val="00171AC0"/>
    <w:rsid w:val="00171C2E"/>
    <w:rsid w:val="00171E55"/>
    <w:rsid w:val="00172182"/>
    <w:rsid w:val="0017226B"/>
    <w:rsid w:val="001726DB"/>
    <w:rsid w:val="00172B91"/>
    <w:rsid w:val="00172E40"/>
    <w:rsid w:val="00173181"/>
    <w:rsid w:val="001736AD"/>
    <w:rsid w:val="0017375E"/>
    <w:rsid w:val="001738FC"/>
    <w:rsid w:val="0017398B"/>
    <w:rsid w:val="00173A3E"/>
    <w:rsid w:val="00173C2E"/>
    <w:rsid w:val="00173F95"/>
    <w:rsid w:val="00174164"/>
    <w:rsid w:val="00174245"/>
    <w:rsid w:val="001744BB"/>
    <w:rsid w:val="001745EB"/>
    <w:rsid w:val="001746C3"/>
    <w:rsid w:val="0017497B"/>
    <w:rsid w:val="00174C16"/>
    <w:rsid w:val="00174C1D"/>
    <w:rsid w:val="00174EA1"/>
    <w:rsid w:val="00174F2A"/>
    <w:rsid w:val="00175225"/>
    <w:rsid w:val="00175295"/>
    <w:rsid w:val="0017544B"/>
    <w:rsid w:val="001754ED"/>
    <w:rsid w:val="001756E1"/>
    <w:rsid w:val="0017574D"/>
    <w:rsid w:val="0017583E"/>
    <w:rsid w:val="001758F3"/>
    <w:rsid w:val="00175A3E"/>
    <w:rsid w:val="00175A95"/>
    <w:rsid w:val="00175D08"/>
    <w:rsid w:val="00175E35"/>
    <w:rsid w:val="00175E98"/>
    <w:rsid w:val="00176018"/>
    <w:rsid w:val="001766D4"/>
    <w:rsid w:val="00176858"/>
    <w:rsid w:val="00176AAE"/>
    <w:rsid w:val="00176C8A"/>
    <w:rsid w:val="00176CD9"/>
    <w:rsid w:val="00176EED"/>
    <w:rsid w:val="00177344"/>
    <w:rsid w:val="00177425"/>
    <w:rsid w:val="0017771C"/>
    <w:rsid w:val="0017796F"/>
    <w:rsid w:val="00177C70"/>
    <w:rsid w:val="00177DD8"/>
    <w:rsid w:val="00177E78"/>
    <w:rsid w:val="00177FCD"/>
    <w:rsid w:val="00180103"/>
    <w:rsid w:val="001802B6"/>
    <w:rsid w:val="0018083B"/>
    <w:rsid w:val="00180A62"/>
    <w:rsid w:val="00180E63"/>
    <w:rsid w:val="00181165"/>
    <w:rsid w:val="001812C5"/>
    <w:rsid w:val="001812F4"/>
    <w:rsid w:val="00181520"/>
    <w:rsid w:val="00181951"/>
    <w:rsid w:val="001819DA"/>
    <w:rsid w:val="00181BC0"/>
    <w:rsid w:val="00181E5F"/>
    <w:rsid w:val="00181EF8"/>
    <w:rsid w:val="0018201E"/>
    <w:rsid w:val="00182028"/>
    <w:rsid w:val="00182079"/>
    <w:rsid w:val="00182242"/>
    <w:rsid w:val="001822F8"/>
    <w:rsid w:val="001827F5"/>
    <w:rsid w:val="00182958"/>
    <w:rsid w:val="001829E0"/>
    <w:rsid w:val="00182B50"/>
    <w:rsid w:val="00182DEA"/>
    <w:rsid w:val="00183261"/>
    <w:rsid w:val="0018337E"/>
    <w:rsid w:val="001834AB"/>
    <w:rsid w:val="001834E4"/>
    <w:rsid w:val="00183536"/>
    <w:rsid w:val="00183638"/>
    <w:rsid w:val="00183A62"/>
    <w:rsid w:val="00183AC7"/>
    <w:rsid w:val="00183D30"/>
    <w:rsid w:val="00183DF3"/>
    <w:rsid w:val="00183EA6"/>
    <w:rsid w:val="00183EC5"/>
    <w:rsid w:val="00184127"/>
    <w:rsid w:val="00184241"/>
    <w:rsid w:val="001846DF"/>
    <w:rsid w:val="001849CF"/>
    <w:rsid w:val="00184A9C"/>
    <w:rsid w:val="00184BFF"/>
    <w:rsid w:val="00184C14"/>
    <w:rsid w:val="00184E8C"/>
    <w:rsid w:val="00184F0C"/>
    <w:rsid w:val="00184FA6"/>
    <w:rsid w:val="0018522A"/>
    <w:rsid w:val="0018526F"/>
    <w:rsid w:val="00185270"/>
    <w:rsid w:val="00185371"/>
    <w:rsid w:val="001856D1"/>
    <w:rsid w:val="00185C7F"/>
    <w:rsid w:val="00185CDE"/>
    <w:rsid w:val="00186041"/>
    <w:rsid w:val="001860B5"/>
    <w:rsid w:val="00186153"/>
    <w:rsid w:val="00186363"/>
    <w:rsid w:val="00186586"/>
    <w:rsid w:val="0018664D"/>
    <w:rsid w:val="001866AE"/>
    <w:rsid w:val="00186C6D"/>
    <w:rsid w:val="00186D98"/>
    <w:rsid w:val="00186E3B"/>
    <w:rsid w:val="00186E80"/>
    <w:rsid w:val="00186F1C"/>
    <w:rsid w:val="00186FEB"/>
    <w:rsid w:val="00186FFD"/>
    <w:rsid w:val="00187074"/>
    <w:rsid w:val="00187879"/>
    <w:rsid w:val="001878D4"/>
    <w:rsid w:val="00187B9A"/>
    <w:rsid w:val="00187BCB"/>
    <w:rsid w:val="00187E5B"/>
    <w:rsid w:val="00187EA1"/>
    <w:rsid w:val="00187FD3"/>
    <w:rsid w:val="00190505"/>
    <w:rsid w:val="00190A2D"/>
    <w:rsid w:val="00190BD4"/>
    <w:rsid w:val="00190CBB"/>
    <w:rsid w:val="00190CE3"/>
    <w:rsid w:val="00190CE8"/>
    <w:rsid w:val="00190E5D"/>
    <w:rsid w:val="00190F51"/>
    <w:rsid w:val="001910B3"/>
    <w:rsid w:val="001910FE"/>
    <w:rsid w:val="00191228"/>
    <w:rsid w:val="00191370"/>
    <w:rsid w:val="001916A9"/>
    <w:rsid w:val="001917B4"/>
    <w:rsid w:val="00191832"/>
    <w:rsid w:val="001918A6"/>
    <w:rsid w:val="001918B0"/>
    <w:rsid w:val="00191904"/>
    <w:rsid w:val="00191BDE"/>
    <w:rsid w:val="00191D13"/>
    <w:rsid w:val="00191ECF"/>
    <w:rsid w:val="00191FB8"/>
    <w:rsid w:val="001921C5"/>
    <w:rsid w:val="0019246B"/>
    <w:rsid w:val="001924FC"/>
    <w:rsid w:val="001925A0"/>
    <w:rsid w:val="001927D2"/>
    <w:rsid w:val="0019286A"/>
    <w:rsid w:val="001928C6"/>
    <w:rsid w:val="00192B94"/>
    <w:rsid w:val="00192C5F"/>
    <w:rsid w:val="00192D53"/>
    <w:rsid w:val="00192DC9"/>
    <w:rsid w:val="00193127"/>
    <w:rsid w:val="0019316A"/>
    <w:rsid w:val="001931E6"/>
    <w:rsid w:val="00193593"/>
    <w:rsid w:val="00193641"/>
    <w:rsid w:val="001938EC"/>
    <w:rsid w:val="00193AF7"/>
    <w:rsid w:val="00193B41"/>
    <w:rsid w:val="001940BD"/>
    <w:rsid w:val="00194184"/>
    <w:rsid w:val="001945A0"/>
    <w:rsid w:val="0019465B"/>
    <w:rsid w:val="001946C2"/>
    <w:rsid w:val="00194FBB"/>
    <w:rsid w:val="00195057"/>
    <w:rsid w:val="001953E7"/>
    <w:rsid w:val="0019569D"/>
    <w:rsid w:val="00195973"/>
    <w:rsid w:val="00195AAF"/>
    <w:rsid w:val="00195D5E"/>
    <w:rsid w:val="00195E3B"/>
    <w:rsid w:val="00195E96"/>
    <w:rsid w:val="001961BD"/>
    <w:rsid w:val="00196354"/>
    <w:rsid w:val="00196471"/>
    <w:rsid w:val="00196489"/>
    <w:rsid w:val="001964EB"/>
    <w:rsid w:val="00196561"/>
    <w:rsid w:val="0019684E"/>
    <w:rsid w:val="001968A4"/>
    <w:rsid w:val="001969D8"/>
    <w:rsid w:val="00196D4C"/>
    <w:rsid w:val="00197012"/>
    <w:rsid w:val="0019705A"/>
    <w:rsid w:val="001976ED"/>
    <w:rsid w:val="001979EB"/>
    <w:rsid w:val="00197C40"/>
    <w:rsid w:val="00197D03"/>
    <w:rsid w:val="00197DF3"/>
    <w:rsid w:val="00197FA0"/>
    <w:rsid w:val="00197FAB"/>
    <w:rsid w:val="00197FCF"/>
    <w:rsid w:val="001A0722"/>
    <w:rsid w:val="001A0C96"/>
    <w:rsid w:val="001A0F22"/>
    <w:rsid w:val="001A0F24"/>
    <w:rsid w:val="001A0F78"/>
    <w:rsid w:val="001A12F0"/>
    <w:rsid w:val="001A1368"/>
    <w:rsid w:val="001A15C2"/>
    <w:rsid w:val="001A15D4"/>
    <w:rsid w:val="001A15D6"/>
    <w:rsid w:val="001A1658"/>
    <w:rsid w:val="001A17F6"/>
    <w:rsid w:val="001A1A21"/>
    <w:rsid w:val="001A1A92"/>
    <w:rsid w:val="001A1B40"/>
    <w:rsid w:val="001A1CE9"/>
    <w:rsid w:val="001A20D7"/>
    <w:rsid w:val="001A216A"/>
    <w:rsid w:val="001A2337"/>
    <w:rsid w:val="001A2353"/>
    <w:rsid w:val="001A2354"/>
    <w:rsid w:val="001A23BF"/>
    <w:rsid w:val="001A2570"/>
    <w:rsid w:val="001A25B6"/>
    <w:rsid w:val="001A2718"/>
    <w:rsid w:val="001A275B"/>
    <w:rsid w:val="001A27EF"/>
    <w:rsid w:val="001A2CED"/>
    <w:rsid w:val="001A2F4A"/>
    <w:rsid w:val="001A3038"/>
    <w:rsid w:val="001A31E0"/>
    <w:rsid w:val="001A3360"/>
    <w:rsid w:val="001A33DB"/>
    <w:rsid w:val="001A34E5"/>
    <w:rsid w:val="001A3778"/>
    <w:rsid w:val="001A38E7"/>
    <w:rsid w:val="001A3940"/>
    <w:rsid w:val="001A3B7F"/>
    <w:rsid w:val="001A3CF0"/>
    <w:rsid w:val="001A3D00"/>
    <w:rsid w:val="001A3F28"/>
    <w:rsid w:val="001A4029"/>
    <w:rsid w:val="001A4188"/>
    <w:rsid w:val="001A4285"/>
    <w:rsid w:val="001A42CE"/>
    <w:rsid w:val="001A4485"/>
    <w:rsid w:val="001A4801"/>
    <w:rsid w:val="001A4FA5"/>
    <w:rsid w:val="001A52DB"/>
    <w:rsid w:val="001A5443"/>
    <w:rsid w:val="001A54A0"/>
    <w:rsid w:val="001A54CE"/>
    <w:rsid w:val="001A56A9"/>
    <w:rsid w:val="001A583A"/>
    <w:rsid w:val="001A5A52"/>
    <w:rsid w:val="001A5C33"/>
    <w:rsid w:val="001A5E24"/>
    <w:rsid w:val="001A5E28"/>
    <w:rsid w:val="001A5F19"/>
    <w:rsid w:val="001A6150"/>
    <w:rsid w:val="001A6661"/>
    <w:rsid w:val="001A671D"/>
    <w:rsid w:val="001A6971"/>
    <w:rsid w:val="001A6AE7"/>
    <w:rsid w:val="001A6E38"/>
    <w:rsid w:val="001A6F08"/>
    <w:rsid w:val="001A6FE1"/>
    <w:rsid w:val="001A72AC"/>
    <w:rsid w:val="001A739A"/>
    <w:rsid w:val="001A73D1"/>
    <w:rsid w:val="001A73EB"/>
    <w:rsid w:val="001A784D"/>
    <w:rsid w:val="001A79CF"/>
    <w:rsid w:val="001A7D49"/>
    <w:rsid w:val="001B010A"/>
    <w:rsid w:val="001B01BF"/>
    <w:rsid w:val="001B0275"/>
    <w:rsid w:val="001B03FD"/>
    <w:rsid w:val="001B048B"/>
    <w:rsid w:val="001B06D8"/>
    <w:rsid w:val="001B0797"/>
    <w:rsid w:val="001B0817"/>
    <w:rsid w:val="001B08AE"/>
    <w:rsid w:val="001B092A"/>
    <w:rsid w:val="001B0989"/>
    <w:rsid w:val="001B0B0B"/>
    <w:rsid w:val="001B0D89"/>
    <w:rsid w:val="001B1201"/>
    <w:rsid w:val="001B1393"/>
    <w:rsid w:val="001B1481"/>
    <w:rsid w:val="001B15A7"/>
    <w:rsid w:val="001B1768"/>
    <w:rsid w:val="001B1A4E"/>
    <w:rsid w:val="001B1F21"/>
    <w:rsid w:val="001B1FA2"/>
    <w:rsid w:val="001B1FD4"/>
    <w:rsid w:val="001B2158"/>
    <w:rsid w:val="001B23C1"/>
    <w:rsid w:val="001B240B"/>
    <w:rsid w:val="001B2446"/>
    <w:rsid w:val="001B2504"/>
    <w:rsid w:val="001B2782"/>
    <w:rsid w:val="001B2A16"/>
    <w:rsid w:val="001B2BE2"/>
    <w:rsid w:val="001B2CCB"/>
    <w:rsid w:val="001B2E0C"/>
    <w:rsid w:val="001B32A2"/>
    <w:rsid w:val="001B32FB"/>
    <w:rsid w:val="001B340F"/>
    <w:rsid w:val="001B3531"/>
    <w:rsid w:val="001B3567"/>
    <w:rsid w:val="001B397D"/>
    <w:rsid w:val="001B3AA4"/>
    <w:rsid w:val="001B3F49"/>
    <w:rsid w:val="001B3FD7"/>
    <w:rsid w:val="001B4007"/>
    <w:rsid w:val="001B40F0"/>
    <w:rsid w:val="001B42CA"/>
    <w:rsid w:val="001B4324"/>
    <w:rsid w:val="001B459B"/>
    <w:rsid w:val="001B49D3"/>
    <w:rsid w:val="001B4C3D"/>
    <w:rsid w:val="001B4DE8"/>
    <w:rsid w:val="001B4E17"/>
    <w:rsid w:val="001B4F64"/>
    <w:rsid w:val="001B4FFE"/>
    <w:rsid w:val="001B53F0"/>
    <w:rsid w:val="001B56A4"/>
    <w:rsid w:val="001B5838"/>
    <w:rsid w:val="001B58F2"/>
    <w:rsid w:val="001B5D2D"/>
    <w:rsid w:val="001B61A7"/>
    <w:rsid w:val="001B64E5"/>
    <w:rsid w:val="001B6698"/>
    <w:rsid w:val="001B6ACC"/>
    <w:rsid w:val="001B6D70"/>
    <w:rsid w:val="001B6E33"/>
    <w:rsid w:val="001B724C"/>
    <w:rsid w:val="001B7411"/>
    <w:rsid w:val="001B7423"/>
    <w:rsid w:val="001B7425"/>
    <w:rsid w:val="001B750D"/>
    <w:rsid w:val="001B78A4"/>
    <w:rsid w:val="001B78B7"/>
    <w:rsid w:val="001B78D5"/>
    <w:rsid w:val="001B7AD1"/>
    <w:rsid w:val="001B7AEB"/>
    <w:rsid w:val="001B7CB2"/>
    <w:rsid w:val="001B7D1E"/>
    <w:rsid w:val="001B7E13"/>
    <w:rsid w:val="001C007F"/>
    <w:rsid w:val="001C00EF"/>
    <w:rsid w:val="001C019A"/>
    <w:rsid w:val="001C026A"/>
    <w:rsid w:val="001C0326"/>
    <w:rsid w:val="001C06B7"/>
    <w:rsid w:val="001C08F8"/>
    <w:rsid w:val="001C0E83"/>
    <w:rsid w:val="001C106A"/>
    <w:rsid w:val="001C11D1"/>
    <w:rsid w:val="001C128A"/>
    <w:rsid w:val="001C131E"/>
    <w:rsid w:val="001C139E"/>
    <w:rsid w:val="001C14CA"/>
    <w:rsid w:val="001C1553"/>
    <w:rsid w:val="001C16D3"/>
    <w:rsid w:val="001C1B27"/>
    <w:rsid w:val="001C1E00"/>
    <w:rsid w:val="001C1E23"/>
    <w:rsid w:val="001C1FE4"/>
    <w:rsid w:val="001C278F"/>
    <w:rsid w:val="001C27DD"/>
    <w:rsid w:val="001C2ABF"/>
    <w:rsid w:val="001C2BB3"/>
    <w:rsid w:val="001C2BBC"/>
    <w:rsid w:val="001C2C51"/>
    <w:rsid w:val="001C2D1E"/>
    <w:rsid w:val="001C2D41"/>
    <w:rsid w:val="001C2E1D"/>
    <w:rsid w:val="001C3156"/>
    <w:rsid w:val="001C31F7"/>
    <w:rsid w:val="001C3522"/>
    <w:rsid w:val="001C35B8"/>
    <w:rsid w:val="001C376B"/>
    <w:rsid w:val="001C380E"/>
    <w:rsid w:val="001C39D9"/>
    <w:rsid w:val="001C3A2F"/>
    <w:rsid w:val="001C3C52"/>
    <w:rsid w:val="001C423F"/>
    <w:rsid w:val="001C44C1"/>
    <w:rsid w:val="001C454F"/>
    <w:rsid w:val="001C45F2"/>
    <w:rsid w:val="001C4978"/>
    <w:rsid w:val="001C4A9B"/>
    <w:rsid w:val="001C4B43"/>
    <w:rsid w:val="001C4B70"/>
    <w:rsid w:val="001C4CE1"/>
    <w:rsid w:val="001C5064"/>
    <w:rsid w:val="001C54D0"/>
    <w:rsid w:val="001C5E50"/>
    <w:rsid w:val="001C5E88"/>
    <w:rsid w:val="001C5EFA"/>
    <w:rsid w:val="001C5F58"/>
    <w:rsid w:val="001C6334"/>
    <w:rsid w:val="001C635C"/>
    <w:rsid w:val="001C663C"/>
    <w:rsid w:val="001C69E1"/>
    <w:rsid w:val="001C6B8B"/>
    <w:rsid w:val="001C6BFC"/>
    <w:rsid w:val="001C6C49"/>
    <w:rsid w:val="001C6D26"/>
    <w:rsid w:val="001C71A3"/>
    <w:rsid w:val="001C76DF"/>
    <w:rsid w:val="001C780F"/>
    <w:rsid w:val="001C78AD"/>
    <w:rsid w:val="001D0117"/>
    <w:rsid w:val="001D0432"/>
    <w:rsid w:val="001D048F"/>
    <w:rsid w:val="001D084A"/>
    <w:rsid w:val="001D0B69"/>
    <w:rsid w:val="001D0F55"/>
    <w:rsid w:val="001D0FA3"/>
    <w:rsid w:val="001D1064"/>
    <w:rsid w:val="001D133D"/>
    <w:rsid w:val="001D1611"/>
    <w:rsid w:val="001D170B"/>
    <w:rsid w:val="001D1863"/>
    <w:rsid w:val="001D1B11"/>
    <w:rsid w:val="001D1CAB"/>
    <w:rsid w:val="001D1EE2"/>
    <w:rsid w:val="001D200A"/>
    <w:rsid w:val="001D20DE"/>
    <w:rsid w:val="001D2168"/>
    <w:rsid w:val="001D2731"/>
    <w:rsid w:val="001D27FD"/>
    <w:rsid w:val="001D2C47"/>
    <w:rsid w:val="001D2E2A"/>
    <w:rsid w:val="001D2FBC"/>
    <w:rsid w:val="001D322E"/>
    <w:rsid w:val="001D33F5"/>
    <w:rsid w:val="001D372D"/>
    <w:rsid w:val="001D3844"/>
    <w:rsid w:val="001D3848"/>
    <w:rsid w:val="001D38FA"/>
    <w:rsid w:val="001D3991"/>
    <w:rsid w:val="001D3DB3"/>
    <w:rsid w:val="001D3E04"/>
    <w:rsid w:val="001D43D5"/>
    <w:rsid w:val="001D4719"/>
    <w:rsid w:val="001D49CD"/>
    <w:rsid w:val="001D4A27"/>
    <w:rsid w:val="001D4AA0"/>
    <w:rsid w:val="001D4ABC"/>
    <w:rsid w:val="001D4CD1"/>
    <w:rsid w:val="001D4F44"/>
    <w:rsid w:val="001D4F5C"/>
    <w:rsid w:val="001D4F80"/>
    <w:rsid w:val="001D506C"/>
    <w:rsid w:val="001D50F6"/>
    <w:rsid w:val="001D5146"/>
    <w:rsid w:val="001D5309"/>
    <w:rsid w:val="001D55A9"/>
    <w:rsid w:val="001D5787"/>
    <w:rsid w:val="001D58D4"/>
    <w:rsid w:val="001D5923"/>
    <w:rsid w:val="001D5929"/>
    <w:rsid w:val="001D5CA7"/>
    <w:rsid w:val="001D5D12"/>
    <w:rsid w:val="001D5F14"/>
    <w:rsid w:val="001D6078"/>
    <w:rsid w:val="001D60DD"/>
    <w:rsid w:val="001D659C"/>
    <w:rsid w:val="001D6625"/>
    <w:rsid w:val="001D69DC"/>
    <w:rsid w:val="001D70B5"/>
    <w:rsid w:val="001D7154"/>
    <w:rsid w:val="001D71B3"/>
    <w:rsid w:val="001D72AC"/>
    <w:rsid w:val="001D75A6"/>
    <w:rsid w:val="001D7765"/>
    <w:rsid w:val="001D794F"/>
    <w:rsid w:val="001D7CF8"/>
    <w:rsid w:val="001D7E17"/>
    <w:rsid w:val="001D7FC7"/>
    <w:rsid w:val="001E007D"/>
    <w:rsid w:val="001E00F7"/>
    <w:rsid w:val="001E0243"/>
    <w:rsid w:val="001E03A9"/>
    <w:rsid w:val="001E03D4"/>
    <w:rsid w:val="001E0683"/>
    <w:rsid w:val="001E0709"/>
    <w:rsid w:val="001E072C"/>
    <w:rsid w:val="001E085A"/>
    <w:rsid w:val="001E0AD9"/>
    <w:rsid w:val="001E10C5"/>
    <w:rsid w:val="001E117B"/>
    <w:rsid w:val="001E122B"/>
    <w:rsid w:val="001E12C5"/>
    <w:rsid w:val="001E1384"/>
    <w:rsid w:val="001E13EA"/>
    <w:rsid w:val="001E173E"/>
    <w:rsid w:val="001E1BBB"/>
    <w:rsid w:val="001E1C47"/>
    <w:rsid w:val="001E1E5A"/>
    <w:rsid w:val="001E1E9B"/>
    <w:rsid w:val="001E203A"/>
    <w:rsid w:val="001E25B9"/>
    <w:rsid w:val="001E25C2"/>
    <w:rsid w:val="001E2645"/>
    <w:rsid w:val="001E2679"/>
    <w:rsid w:val="001E2769"/>
    <w:rsid w:val="001E309C"/>
    <w:rsid w:val="001E3162"/>
    <w:rsid w:val="001E32E2"/>
    <w:rsid w:val="001E3450"/>
    <w:rsid w:val="001E34FF"/>
    <w:rsid w:val="001E3857"/>
    <w:rsid w:val="001E3B4A"/>
    <w:rsid w:val="001E3C07"/>
    <w:rsid w:val="001E3CF0"/>
    <w:rsid w:val="001E3E48"/>
    <w:rsid w:val="001E3F36"/>
    <w:rsid w:val="001E4001"/>
    <w:rsid w:val="001E42B4"/>
    <w:rsid w:val="001E4354"/>
    <w:rsid w:val="001E444F"/>
    <w:rsid w:val="001E4477"/>
    <w:rsid w:val="001E468A"/>
    <w:rsid w:val="001E4821"/>
    <w:rsid w:val="001E48FB"/>
    <w:rsid w:val="001E4C6D"/>
    <w:rsid w:val="001E4D57"/>
    <w:rsid w:val="001E5111"/>
    <w:rsid w:val="001E5621"/>
    <w:rsid w:val="001E56EE"/>
    <w:rsid w:val="001E56FF"/>
    <w:rsid w:val="001E5884"/>
    <w:rsid w:val="001E5B07"/>
    <w:rsid w:val="001E5B35"/>
    <w:rsid w:val="001E5BFC"/>
    <w:rsid w:val="001E5D1F"/>
    <w:rsid w:val="001E5D3E"/>
    <w:rsid w:val="001E5D9C"/>
    <w:rsid w:val="001E5E0C"/>
    <w:rsid w:val="001E5EB6"/>
    <w:rsid w:val="001E6112"/>
    <w:rsid w:val="001E616B"/>
    <w:rsid w:val="001E61B8"/>
    <w:rsid w:val="001E63DC"/>
    <w:rsid w:val="001E6446"/>
    <w:rsid w:val="001E69B8"/>
    <w:rsid w:val="001E6B35"/>
    <w:rsid w:val="001E6B8E"/>
    <w:rsid w:val="001E6C77"/>
    <w:rsid w:val="001E6DB6"/>
    <w:rsid w:val="001E6F36"/>
    <w:rsid w:val="001E6F98"/>
    <w:rsid w:val="001E70EE"/>
    <w:rsid w:val="001E71AF"/>
    <w:rsid w:val="001E7202"/>
    <w:rsid w:val="001E73F5"/>
    <w:rsid w:val="001E7621"/>
    <w:rsid w:val="001E7AD6"/>
    <w:rsid w:val="001E7B62"/>
    <w:rsid w:val="001E7B6B"/>
    <w:rsid w:val="001E7C1E"/>
    <w:rsid w:val="001E7CEA"/>
    <w:rsid w:val="001E7DB6"/>
    <w:rsid w:val="001E7E69"/>
    <w:rsid w:val="001F01FC"/>
    <w:rsid w:val="001F020A"/>
    <w:rsid w:val="001F051B"/>
    <w:rsid w:val="001F05A2"/>
    <w:rsid w:val="001F0647"/>
    <w:rsid w:val="001F080B"/>
    <w:rsid w:val="001F0865"/>
    <w:rsid w:val="001F092C"/>
    <w:rsid w:val="001F09C9"/>
    <w:rsid w:val="001F09FD"/>
    <w:rsid w:val="001F0AD8"/>
    <w:rsid w:val="001F0E6E"/>
    <w:rsid w:val="001F0E98"/>
    <w:rsid w:val="001F11A6"/>
    <w:rsid w:val="001F120D"/>
    <w:rsid w:val="001F195E"/>
    <w:rsid w:val="001F1C29"/>
    <w:rsid w:val="001F1C72"/>
    <w:rsid w:val="001F23E9"/>
    <w:rsid w:val="001F24E6"/>
    <w:rsid w:val="001F24F5"/>
    <w:rsid w:val="001F29E1"/>
    <w:rsid w:val="001F34C9"/>
    <w:rsid w:val="001F37B2"/>
    <w:rsid w:val="001F3D35"/>
    <w:rsid w:val="001F3D87"/>
    <w:rsid w:val="001F3DD4"/>
    <w:rsid w:val="001F3FCE"/>
    <w:rsid w:val="001F4005"/>
    <w:rsid w:val="001F4007"/>
    <w:rsid w:val="001F4012"/>
    <w:rsid w:val="001F421F"/>
    <w:rsid w:val="001F4245"/>
    <w:rsid w:val="001F478F"/>
    <w:rsid w:val="001F488F"/>
    <w:rsid w:val="001F4952"/>
    <w:rsid w:val="001F4B1D"/>
    <w:rsid w:val="001F4BF1"/>
    <w:rsid w:val="001F4D90"/>
    <w:rsid w:val="001F52F2"/>
    <w:rsid w:val="001F556A"/>
    <w:rsid w:val="001F57AC"/>
    <w:rsid w:val="001F5835"/>
    <w:rsid w:val="001F5971"/>
    <w:rsid w:val="001F5B84"/>
    <w:rsid w:val="001F5D46"/>
    <w:rsid w:val="001F63FC"/>
    <w:rsid w:val="001F6574"/>
    <w:rsid w:val="001F680E"/>
    <w:rsid w:val="001F68C6"/>
    <w:rsid w:val="001F6988"/>
    <w:rsid w:val="001F6B1C"/>
    <w:rsid w:val="001F6C3C"/>
    <w:rsid w:val="001F6C54"/>
    <w:rsid w:val="001F6D8B"/>
    <w:rsid w:val="001F7166"/>
    <w:rsid w:val="001F734F"/>
    <w:rsid w:val="001F7353"/>
    <w:rsid w:val="001F738E"/>
    <w:rsid w:val="001F7ABA"/>
    <w:rsid w:val="001F7B51"/>
    <w:rsid w:val="001F7FF3"/>
    <w:rsid w:val="0020011A"/>
    <w:rsid w:val="00200152"/>
    <w:rsid w:val="00200169"/>
    <w:rsid w:val="002001B1"/>
    <w:rsid w:val="002001B4"/>
    <w:rsid w:val="002001B8"/>
    <w:rsid w:val="0020020C"/>
    <w:rsid w:val="00200523"/>
    <w:rsid w:val="002006D3"/>
    <w:rsid w:val="002007C8"/>
    <w:rsid w:val="002007D8"/>
    <w:rsid w:val="002007ED"/>
    <w:rsid w:val="00200FF1"/>
    <w:rsid w:val="00201068"/>
    <w:rsid w:val="002010C0"/>
    <w:rsid w:val="00201325"/>
    <w:rsid w:val="0020148C"/>
    <w:rsid w:val="002015C0"/>
    <w:rsid w:val="002016A2"/>
    <w:rsid w:val="0020190B"/>
    <w:rsid w:val="00201A7E"/>
    <w:rsid w:val="00201B84"/>
    <w:rsid w:val="00201CFE"/>
    <w:rsid w:val="00202196"/>
    <w:rsid w:val="002022BB"/>
    <w:rsid w:val="0020257B"/>
    <w:rsid w:val="00202625"/>
    <w:rsid w:val="0020277E"/>
    <w:rsid w:val="002027AE"/>
    <w:rsid w:val="00202BCC"/>
    <w:rsid w:val="00202C77"/>
    <w:rsid w:val="00202CA5"/>
    <w:rsid w:val="00202D18"/>
    <w:rsid w:val="00203198"/>
    <w:rsid w:val="0020323C"/>
    <w:rsid w:val="002033FF"/>
    <w:rsid w:val="00203421"/>
    <w:rsid w:val="00203544"/>
    <w:rsid w:val="002035FF"/>
    <w:rsid w:val="00203642"/>
    <w:rsid w:val="00203AD6"/>
    <w:rsid w:val="00203B53"/>
    <w:rsid w:val="00203CF3"/>
    <w:rsid w:val="00203E79"/>
    <w:rsid w:val="00203FA2"/>
    <w:rsid w:val="0020432F"/>
    <w:rsid w:val="0020460C"/>
    <w:rsid w:val="00204745"/>
    <w:rsid w:val="00204800"/>
    <w:rsid w:val="0020498A"/>
    <w:rsid w:val="0020500A"/>
    <w:rsid w:val="0020508A"/>
    <w:rsid w:val="00205519"/>
    <w:rsid w:val="00205597"/>
    <w:rsid w:val="002059C0"/>
    <w:rsid w:val="00205A3C"/>
    <w:rsid w:val="00205D0F"/>
    <w:rsid w:val="002064BE"/>
    <w:rsid w:val="0020682C"/>
    <w:rsid w:val="0020689D"/>
    <w:rsid w:val="00206A5F"/>
    <w:rsid w:val="00206AA0"/>
    <w:rsid w:val="00206AF7"/>
    <w:rsid w:val="0020724F"/>
    <w:rsid w:val="00207579"/>
    <w:rsid w:val="002075CF"/>
    <w:rsid w:val="002078AC"/>
    <w:rsid w:val="002079B9"/>
    <w:rsid w:val="00207B52"/>
    <w:rsid w:val="00207CB6"/>
    <w:rsid w:val="002101AD"/>
    <w:rsid w:val="002103DB"/>
    <w:rsid w:val="00210489"/>
    <w:rsid w:val="002104E1"/>
    <w:rsid w:val="0021051B"/>
    <w:rsid w:val="00210805"/>
    <w:rsid w:val="002109F5"/>
    <w:rsid w:val="00210C2E"/>
    <w:rsid w:val="0021121D"/>
    <w:rsid w:val="002113FC"/>
    <w:rsid w:val="00211428"/>
    <w:rsid w:val="0021146C"/>
    <w:rsid w:val="0021181A"/>
    <w:rsid w:val="00211A74"/>
    <w:rsid w:val="00211B3F"/>
    <w:rsid w:val="00211B6F"/>
    <w:rsid w:val="00211B7A"/>
    <w:rsid w:val="00211BAF"/>
    <w:rsid w:val="00211D13"/>
    <w:rsid w:val="00211F59"/>
    <w:rsid w:val="0021244C"/>
    <w:rsid w:val="002124D7"/>
    <w:rsid w:val="00212740"/>
    <w:rsid w:val="0021291F"/>
    <w:rsid w:val="00212AAD"/>
    <w:rsid w:val="00212D69"/>
    <w:rsid w:val="00212DB5"/>
    <w:rsid w:val="00212F39"/>
    <w:rsid w:val="00213005"/>
    <w:rsid w:val="002131C1"/>
    <w:rsid w:val="0021335A"/>
    <w:rsid w:val="00213363"/>
    <w:rsid w:val="002134BD"/>
    <w:rsid w:val="00213536"/>
    <w:rsid w:val="00213634"/>
    <w:rsid w:val="0021372D"/>
    <w:rsid w:val="002137B6"/>
    <w:rsid w:val="00213AE0"/>
    <w:rsid w:val="00213C3D"/>
    <w:rsid w:val="00213C93"/>
    <w:rsid w:val="00213CA9"/>
    <w:rsid w:val="00213D6C"/>
    <w:rsid w:val="00213E30"/>
    <w:rsid w:val="00213EFA"/>
    <w:rsid w:val="00213F46"/>
    <w:rsid w:val="002140D3"/>
    <w:rsid w:val="002141BB"/>
    <w:rsid w:val="00214519"/>
    <w:rsid w:val="00214606"/>
    <w:rsid w:val="002146CE"/>
    <w:rsid w:val="00214814"/>
    <w:rsid w:val="00214A68"/>
    <w:rsid w:val="00214AA6"/>
    <w:rsid w:val="00214B0C"/>
    <w:rsid w:val="00214BC9"/>
    <w:rsid w:val="00214E96"/>
    <w:rsid w:val="00214F64"/>
    <w:rsid w:val="00214FE6"/>
    <w:rsid w:val="00215282"/>
    <w:rsid w:val="00215660"/>
    <w:rsid w:val="0021589F"/>
    <w:rsid w:val="0021590B"/>
    <w:rsid w:val="0021592B"/>
    <w:rsid w:val="00215B58"/>
    <w:rsid w:val="00215C4D"/>
    <w:rsid w:val="002160FD"/>
    <w:rsid w:val="00216167"/>
    <w:rsid w:val="002162AC"/>
    <w:rsid w:val="002162C2"/>
    <w:rsid w:val="0021630D"/>
    <w:rsid w:val="00216368"/>
    <w:rsid w:val="00216380"/>
    <w:rsid w:val="002169AC"/>
    <w:rsid w:val="00216A62"/>
    <w:rsid w:val="00217247"/>
    <w:rsid w:val="002174E6"/>
    <w:rsid w:val="002178F3"/>
    <w:rsid w:val="0021797A"/>
    <w:rsid w:val="002179E3"/>
    <w:rsid w:val="002179FF"/>
    <w:rsid w:val="00217BEB"/>
    <w:rsid w:val="00217CED"/>
    <w:rsid w:val="00220165"/>
    <w:rsid w:val="0022019B"/>
    <w:rsid w:val="002202CE"/>
    <w:rsid w:val="002206ED"/>
    <w:rsid w:val="0022073E"/>
    <w:rsid w:val="00220994"/>
    <w:rsid w:val="00220A92"/>
    <w:rsid w:val="00220D88"/>
    <w:rsid w:val="00220F9D"/>
    <w:rsid w:val="00220FC9"/>
    <w:rsid w:val="0022103C"/>
    <w:rsid w:val="00221231"/>
    <w:rsid w:val="0022149A"/>
    <w:rsid w:val="002215F4"/>
    <w:rsid w:val="00221728"/>
    <w:rsid w:val="00221ABC"/>
    <w:rsid w:val="00221B37"/>
    <w:rsid w:val="00221DE8"/>
    <w:rsid w:val="00221EBA"/>
    <w:rsid w:val="00222260"/>
    <w:rsid w:val="00222639"/>
    <w:rsid w:val="002227D2"/>
    <w:rsid w:val="0022282C"/>
    <w:rsid w:val="00222B14"/>
    <w:rsid w:val="00222BCA"/>
    <w:rsid w:val="00222CCF"/>
    <w:rsid w:val="00222FC8"/>
    <w:rsid w:val="0022308F"/>
    <w:rsid w:val="0022360D"/>
    <w:rsid w:val="002237FB"/>
    <w:rsid w:val="0022394B"/>
    <w:rsid w:val="00223A50"/>
    <w:rsid w:val="00223D91"/>
    <w:rsid w:val="00223DAA"/>
    <w:rsid w:val="00223F92"/>
    <w:rsid w:val="00224388"/>
    <w:rsid w:val="0022442F"/>
    <w:rsid w:val="002244D4"/>
    <w:rsid w:val="002247D5"/>
    <w:rsid w:val="00224937"/>
    <w:rsid w:val="00224DA1"/>
    <w:rsid w:val="00224E56"/>
    <w:rsid w:val="00224E65"/>
    <w:rsid w:val="00224E85"/>
    <w:rsid w:val="00224F80"/>
    <w:rsid w:val="00224F94"/>
    <w:rsid w:val="00225052"/>
    <w:rsid w:val="00225470"/>
    <w:rsid w:val="00225774"/>
    <w:rsid w:val="002257D1"/>
    <w:rsid w:val="00225D20"/>
    <w:rsid w:val="00225DAE"/>
    <w:rsid w:val="00225E0B"/>
    <w:rsid w:val="00226095"/>
    <w:rsid w:val="0022616A"/>
    <w:rsid w:val="00226176"/>
    <w:rsid w:val="00226387"/>
    <w:rsid w:val="002266B6"/>
    <w:rsid w:val="002267F6"/>
    <w:rsid w:val="00226835"/>
    <w:rsid w:val="00226A63"/>
    <w:rsid w:val="00226A7C"/>
    <w:rsid w:val="00226ADF"/>
    <w:rsid w:val="00226B48"/>
    <w:rsid w:val="00226F88"/>
    <w:rsid w:val="00227111"/>
    <w:rsid w:val="00227233"/>
    <w:rsid w:val="002274C0"/>
    <w:rsid w:val="00227520"/>
    <w:rsid w:val="00227C8F"/>
    <w:rsid w:val="00227C9F"/>
    <w:rsid w:val="00227DB0"/>
    <w:rsid w:val="00227EA4"/>
    <w:rsid w:val="00227FB4"/>
    <w:rsid w:val="00230067"/>
    <w:rsid w:val="0023019D"/>
    <w:rsid w:val="00230212"/>
    <w:rsid w:val="002304E4"/>
    <w:rsid w:val="00230515"/>
    <w:rsid w:val="00230567"/>
    <w:rsid w:val="0023074B"/>
    <w:rsid w:val="00230752"/>
    <w:rsid w:val="00230797"/>
    <w:rsid w:val="00230CCA"/>
    <w:rsid w:val="00230DD5"/>
    <w:rsid w:val="00230E35"/>
    <w:rsid w:val="00230EED"/>
    <w:rsid w:val="00230FD0"/>
    <w:rsid w:val="002311AF"/>
    <w:rsid w:val="0023120C"/>
    <w:rsid w:val="00231215"/>
    <w:rsid w:val="00231542"/>
    <w:rsid w:val="0023155A"/>
    <w:rsid w:val="002315D3"/>
    <w:rsid w:val="00231A2F"/>
    <w:rsid w:val="00231A9A"/>
    <w:rsid w:val="00231FA5"/>
    <w:rsid w:val="002321EA"/>
    <w:rsid w:val="002322A4"/>
    <w:rsid w:val="00232482"/>
    <w:rsid w:val="0023251C"/>
    <w:rsid w:val="0023270E"/>
    <w:rsid w:val="0023291B"/>
    <w:rsid w:val="00232965"/>
    <w:rsid w:val="00232A56"/>
    <w:rsid w:val="00232CA8"/>
    <w:rsid w:val="00232E73"/>
    <w:rsid w:val="002330E7"/>
    <w:rsid w:val="00233122"/>
    <w:rsid w:val="00233376"/>
    <w:rsid w:val="002334B9"/>
    <w:rsid w:val="002335F3"/>
    <w:rsid w:val="0023369F"/>
    <w:rsid w:val="002336FF"/>
    <w:rsid w:val="00233729"/>
    <w:rsid w:val="002338BF"/>
    <w:rsid w:val="00233BB9"/>
    <w:rsid w:val="00233DAD"/>
    <w:rsid w:val="00233E10"/>
    <w:rsid w:val="00233FEC"/>
    <w:rsid w:val="002340C6"/>
    <w:rsid w:val="00234273"/>
    <w:rsid w:val="0023444F"/>
    <w:rsid w:val="00234738"/>
    <w:rsid w:val="00234A4B"/>
    <w:rsid w:val="00234BA0"/>
    <w:rsid w:val="00234CDE"/>
    <w:rsid w:val="00234DF2"/>
    <w:rsid w:val="00234E19"/>
    <w:rsid w:val="00234EAE"/>
    <w:rsid w:val="00234FA5"/>
    <w:rsid w:val="0023568D"/>
    <w:rsid w:val="0023569C"/>
    <w:rsid w:val="00235719"/>
    <w:rsid w:val="00235B0C"/>
    <w:rsid w:val="00235D7F"/>
    <w:rsid w:val="00235E77"/>
    <w:rsid w:val="00236174"/>
    <w:rsid w:val="002361AF"/>
    <w:rsid w:val="002361C7"/>
    <w:rsid w:val="0023628E"/>
    <w:rsid w:val="00236324"/>
    <w:rsid w:val="002363FC"/>
    <w:rsid w:val="00236414"/>
    <w:rsid w:val="00236636"/>
    <w:rsid w:val="00236836"/>
    <w:rsid w:val="00236D68"/>
    <w:rsid w:val="00236D83"/>
    <w:rsid w:val="002370CE"/>
    <w:rsid w:val="002370D2"/>
    <w:rsid w:val="0023720A"/>
    <w:rsid w:val="002372F0"/>
    <w:rsid w:val="002373BB"/>
    <w:rsid w:val="00237401"/>
    <w:rsid w:val="002378FF"/>
    <w:rsid w:val="00237A94"/>
    <w:rsid w:val="00237FE3"/>
    <w:rsid w:val="0024012A"/>
    <w:rsid w:val="00240173"/>
    <w:rsid w:val="002406CB"/>
    <w:rsid w:val="002407FB"/>
    <w:rsid w:val="0024081E"/>
    <w:rsid w:val="0024084C"/>
    <w:rsid w:val="002408FB"/>
    <w:rsid w:val="0024096B"/>
    <w:rsid w:val="00240B42"/>
    <w:rsid w:val="00240D9B"/>
    <w:rsid w:val="00240F7D"/>
    <w:rsid w:val="00240FDA"/>
    <w:rsid w:val="0024103B"/>
    <w:rsid w:val="00241250"/>
    <w:rsid w:val="00241339"/>
    <w:rsid w:val="002413BE"/>
    <w:rsid w:val="0024158A"/>
    <w:rsid w:val="00241689"/>
    <w:rsid w:val="00241932"/>
    <w:rsid w:val="002419C1"/>
    <w:rsid w:val="00241B70"/>
    <w:rsid w:val="00241B9C"/>
    <w:rsid w:val="00241D0C"/>
    <w:rsid w:val="00241D57"/>
    <w:rsid w:val="00241E91"/>
    <w:rsid w:val="00242047"/>
    <w:rsid w:val="002420A5"/>
    <w:rsid w:val="002423AC"/>
    <w:rsid w:val="002425ED"/>
    <w:rsid w:val="0024270F"/>
    <w:rsid w:val="00242754"/>
    <w:rsid w:val="002428E4"/>
    <w:rsid w:val="00242A4D"/>
    <w:rsid w:val="00242AFC"/>
    <w:rsid w:val="00242AFF"/>
    <w:rsid w:val="00242BA6"/>
    <w:rsid w:val="00242EF7"/>
    <w:rsid w:val="0024311D"/>
    <w:rsid w:val="00243609"/>
    <w:rsid w:val="002436D8"/>
    <w:rsid w:val="002438DB"/>
    <w:rsid w:val="00243C55"/>
    <w:rsid w:val="002441A3"/>
    <w:rsid w:val="002442F6"/>
    <w:rsid w:val="0024457A"/>
    <w:rsid w:val="00244622"/>
    <w:rsid w:val="002448A3"/>
    <w:rsid w:val="002448C6"/>
    <w:rsid w:val="00244A7D"/>
    <w:rsid w:val="00244C0E"/>
    <w:rsid w:val="00244EBF"/>
    <w:rsid w:val="00245411"/>
    <w:rsid w:val="00245647"/>
    <w:rsid w:val="0024587D"/>
    <w:rsid w:val="00245A36"/>
    <w:rsid w:val="00245A9E"/>
    <w:rsid w:val="00245EF5"/>
    <w:rsid w:val="002461C3"/>
    <w:rsid w:val="00246228"/>
    <w:rsid w:val="0024654F"/>
    <w:rsid w:val="002466AF"/>
    <w:rsid w:val="00246B17"/>
    <w:rsid w:val="00246B2B"/>
    <w:rsid w:val="00246C93"/>
    <w:rsid w:val="00246D00"/>
    <w:rsid w:val="00246D6D"/>
    <w:rsid w:val="0024735E"/>
    <w:rsid w:val="002476F7"/>
    <w:rsid w:val="00247974"/>
    <w:rsid w:val="00247B1E"/>
    <w:rsid w:val="00247C02"/>
    <w:rsid w:val="00247C90"/>
    <w:rsid w:val="00247DA8"/>
    <w:rsid w:val="00247F35"/>
    <w:rsid w:val="002507A0"/>
    <w:rsid w:val="00250920"/>
    <w:rsid w:val="00250982"/>
    <w:rsid w:val="00250BDC"/>
    <w:rsid w:val="00250DEB"/>
    <w:rsid w:val="00250E17"/>
    <w:rsid w:val="00250E5B"/>
    <w:rsid w:val="00250EA2"/>
    <w:rsid w:val="00250FF9"/>
    <w:rsid w:val="002512B3"/>
    <w:rsid w:val="0025135D"/>
    <w:rsid w:val="00251376"/>
    <w:rsid w:val="00251487"/>
    <w:rsid w:val="002515D4"/>
    <w:rsid w:val="0025166D"/>
    <w:rsid w:val="00251729"/>
    <w:rsid w:val="00251738"/>
    <w:rsid w:val="00251868"/>
    <w:rsid w:val="00251993"/>
    <w:rsid w:val="002519EF"/>
    <w:rsid w:val="00251AA6"/>
    <w:rsid w:val="00251D3D"/>
    <w:rsid w:val="00251DBF"/>
    <w:rsid w:val="00252015"/>
    <w:rsid w:val="002520F3"/>
    <w:rsid w:val="0025266D"/>
    <w:rsid w:val="002527A1"/>
    <w:rsid w:val="002529CF"/>
    <w:rsid w:val="002529EA"/>
    <w:rsid w:val="00252A07"/>
    <w:rsid w:val="00252A8B"/>
    <w:rsid w:val="00252ADD"/>
    <w:rsid w:val="00252DDB"/>
    <w:rsid w:val="00252E23"/>
    <w:rsid w:val="00253060"/>
    <w:rsid w:val="0025311A"/>
    <w:rsid w:val="0025324B"/>
    <w:rsid w:val="00253274"/>
    <w:rsid w:val="0025329D"/>
    <w:rsid w:val="002532A0"/>
    <w:rsid w:val="0025355A"/>
    <w:rsid w:val="002535F9"/>
    <w:rsid w:val="002536F8"/>
    <w:rsid w:val="00253885"/>
    <w:rsid w:val="00253943"/>
    <w:rsid w:val="00253A59"/>
    <w:rsid w:val="00253A96"/>
    <w:rsid w:val="00253B2E"/>
    <w:rsid w:val="00253F95"/>
    <w:rsid w:val="002540D8"/>
    <w:rsid w:val="00254270"/>
    <w:rsid w:val="002542C5"/>
    <w:rsid w:val="0025430C"/>
    <w:rsid w:val="00254369"/>
    <w:rsid w:val="002545ED"/>
    <w:rsid w:val="0025470C"/>
    <w:rsid w:val="002548BF"/>
    <w:rsid w:val="00254997"/>
    <w:rsid w:val="00254C39"/>
    <w:rsid w:val="00254EA1"/>
    <w:rsid w:val="00255185"/>
    <w:rsid w:val="002553CF"/>
    <w:rsid w:val="0025570F"/>
    <w:rsid w:val="0025582C"/>
    <w:rsid w:val="00255EA6"/>
    <w:rsid w:val="002560CF"/>
    <w:rsid w:val="002562B6"/>
    <w:rsid w:val="00256306"/>
    <w:rsid w:val="0025659B"/>
    <w:rsid w:val="00256870"/>
    <w:rsid w:val="00256A1B"/>
    <w:rsid w:val="00256A48"/>
    <w:rsid w:val="00256D16"/>
    <w:rsid w:val="00256DB1"/>
    <w:rsid w:val="002570F3"/>
    <w:rsid w:val="0025719C"/>
    <w:rsid w:val="002576BD"/>
    <w:rsid w:val="002578B4"/>
    <w:rsid w:val="002578ED"/>
    <w:rsid w:val="00257A83"/>
    <w:rsid w:val="00257F69"/>
    <w:rsid w:val="00260101"/>
    <w:rsid w:val="002603D4"/>
    <w:rsid w:val="002603F6"/>
    <w:rsid w:val="0026041E"/>
    <w:rsid w:val="00260518"/>
    <w:rsid w:val="0026075F"/>
    <w:rsid w:val="00260988"/>
    <w:rsid w:val="00260FC3"/>
    <w:rsid w:val="0026122F"/>
    <w:rsid w:val="002612B3"/>
    <w:rsid w:val="002613A3"/>
    <w:rsid w:val="0026160D"/>
    <w:rsid w:val="0026171C"/>
    <w:rsid w:val="002617D5"/>
    <w:rsid w:val="00261BBB"/>
    <w:rsid w:val="00261BBF"/>
    <w:rsid w:val="00261EA2"/>
    <w:rsid w:val="00261ED1"/>
    <w:rsid w:val="00261F9C"/>
    <w:rsid w:val="00262373"/>
    <w:rsid w:val="00262412"/>
    <w:rsid w:val="00262526"/>
    <w:rsid w:val="00262655"/>
    <w:rsid w:val="00262663"/>
    <w:rsid w:val="0026271A"/>
    <w:rsid w:val="002628CB"/>
    <w:rsid w:val="00262A17"/>
    <w:rsid w:val="00262B88"/>
    <w:rsid w:val="00262D4B"/>
    <w:rsid w:val="002630C7"/>
    <w:rsid w:val="002637FB"/>
    <w:rsid w:val="0026391D"/>
    <w:rsid w:val="00263E10"/>
    <w:rsid w:val="00263E29"/>
    <w:rsid w:val="00263E73"/>
    <w:rsid w:val="00263F1E"/>
    <w:rsid w:val="00264084"/>
    <w:rsid w:val="002641FF"/>
    <w:rsid w:val="00264459"/>
    <w:rsid w:val="002644AC"/>
    <w:rsid w:val="00264512"/>
    <w:rsid w:val="00264848"/>
    <w:rsid w:val="00264DAD"/>
    <w:rsid w:val="00265018"/>
    <w:rsid w:val="0026502E"/>
    <w:rsid w:val="00265051"/>
    <w:rsid w:val="00265225"/>
    <w:rsid w:val="00265439"/>
    <w:rsid w:val="002654EA"/>
    <w:rsid w:val="0026551B"/>
    <w:rsid w:val="002657D2"/>
    <w:rsid w:val="00265A23"/>
    <w:rsid w:val="00265A25"/>
    <w:rsid w:val="00265B04"/>
    <w:rsid w:val="00265BC6"/>
    <w:rsid w:val="00265C94"/>
    <w:rsid w:val="0026616E"/>
    <w:rsid w:val="00266225"/>
    <w:rsid w:val="00266361"/>
    <w:rsid w:val="00266493"/>
    <w:rsid w:val="00266A8F"/>
    <w:rsid w:val="00266BDE"/>
    <w:rsid w:val="00266CE1"/>
    <w:rsid w:val="00266E3B"/>
    <w:rsid w:val="00266E84"/>
    <w:rsid w:val="00266F51"/>
    <w:rsid w:val="00266F79"/>
    <w:rsid w:val="00267236"/>
    <w:rsid w:val="0026729F"/>
    <w:rsid w:val="00267565"/>
    <w:rsid w:val="00267611"/>
    <w:rsid w:val="00267641"/>
    <w:rsid w:val="002676AE"/>
    <w:rsid w:val="002678CD"/>
    <w:rsid w:val="00267A01"/>
    <w:rsid w:val="00267A5F"/>
    <w:rsid w:val="00267F42"/>
    <w:rsid w:val="0027001D"/>
    <w:rsid w:val="0027042E"/>
    <w:rsid w:val="0027044D"/>
    <w:rsid w:val="002706B2"/>
    <w:rsid w:val="00270A70"/>
    <w:rsid w:val="00270EE1"/>
    <w:rsid w:val="0027100C"/>
    <w:rsid w:val="0027102D"/>
    <w:rsid w:val="00271053"/>
    <w:rsid w:val="00271153"/>
    <w:rsid w:val="002713B8"/>
    <w:rsid w:val="00271423"/>
    <w:rsid w:val="002715D6"/>
    <w:rsid w:val="0027173A"/>
    <w:rsid w:val="0027178E"/>
    <w:rsid w:val="00271C7A"/>
    <w:rsid w:val="00271E37"/>
    <w:rsid w:val="00272138"/>
    <w:rsid w:val="002723CF"/>
    <w:rsid w:val="00272672"/>
    <w:rsid w:val="002728CF"/>
    <w:rsid w:val="00272B56"/>
    <w:rsid w:val="00272FEA"/>
    <w:rsid w:val="0027329A"/>
    <w:rsid w:val="0027337D"/>
    <w:rsid w:val="002733D1"/>
    <w:rsid w:val="0027347C"/>
    <w:rsid w:val="00273553"/>
    <w:rsid w:val="00273574"/>
    <w:rsid w:val="002735E9"/>
    <w:rsid w:val="002737BF"/>
    <w:rsid w:val="00273811"/>
    <w:rsid w:val="002739B8"/>
    <w:rsid w:val="002740A5"/>
    <w:rsid w:val="00274116"/>
    <w:rsid w:val="002745C2"/>
    <w:rsid w:val="00274626"/>
    <w:rsid w:val="0027462D"/>
    <w:rsid w:val="00274643"/>
    <w:rsid w:val="00274C49"/>
    <w:rsid w:val="00274CC5"/>
    <w:rsid w:val="00274EF0"/>
    <w:rsid w:val="002753D7"/>
    <w:rsid w:val="00275770"/>
    <w:rsid w:val="00275AD0"/>
    <w:rsid w:val="00276212"/>
    <w:rsid w:val="00276429"/>
    <w:rsid w:val="0027647C"/>
    <w:rsid w:val="002767E3"/>
    <w:rsid w:val="002768E2"/>
    <w:rsid w:val="00276A48"/>
    <w:rsid w:val="00276AF1"/>
    <w:rsid w:val="00276B4A"/>
    <w:rsid w:val="00276BD0"/>
    <w:rsid w:val="00276C7B"/>
    <w:rsid w:val="00276D0D"/>
    <w:rsid w:val="00276D69"/>
    <w:rsid w:val="00276D94"/>
    <w:rsid w:val="00276E8D"/>
    <w:rsid w:val="0027704D"/>
    <w:rsid w:val="002770DB"/>
    <w:rsid w:val="00277182"/>
    <w:rsid w:val="002771FA"/>
    <w:rsid w:val="0027727C"/>
    <w:rsid w:val="002772FF"/>
    <w:rsid w:val="00277305"/>
    <w:rsid w:val="002777A4"/>
    <w:rsid w:val="00277B9E"/>
    <w:rsid w:val="00277F27"/>
    <w:rsid w:val="00277F76"/>
    <w:rsid w:val="00277F7C"/>
    <w:rsid w:val="002800E8"/>
    <w:rsid w:val="00280134"/>
    <w:rsid w:val="002803BB"/>
    <w:rsid w:val="00280473"/>
    <w:rsid w:val="002808F4"/>
    <w:rsid w:val="00280938"/>
    <w:rsid w:val="00280A36"/>
    <w:rsid w:val="00280B52"/>
    <w:rsid w:val="00280B5F"/>
    <w:rsid w:val="00280EBC"/>
    <w:rsid w:val="00280EFE"/>
    <w:rsid w:val="00281045"/>
    <w:rsid w:val="002811EF"/>
    <w:rsid w:val="002816D8"/>
    <w:rsid w:val="002818E2"/>
    <w:rsid w:val="002819D2"/>
    <w:rsid w:val="00281DE5"/>
    <w:rsid w:val="0028205E"/>
    <w:rsid w:val="00282284"/>
    <w:rsid w:val="00282287"/>
    <w:rsid w:val="002823B7"/>
    <w:rsid w:val="00282678"/>
    <w:rsid w:val="00282738"/>
    <w:rsid w:val="002829A7"/>
    <w:rsid w:val="00282BE0"/>
    <w:rsid w:val="00282CAB"/>
    <w:rsid w:val="00282E32"/>
    <w:rsid w:val="00282FAF"/>
    <w:rsid w:val="002834A2"/>
    <w:rsid w:val="002835C5"/>
    <w:rsid w:val="00283B38"/>
    <w:rsid w:val="00283E86"/>
    <w:rsid w:val="00283E99"/>
    <w:rsid w:val="00284110"/>
    <w:rsid w:val="002841C6"/>
    <w:rsid w:val="00284429"/>
    <w:rsid w:val="00284547"/>
    <w:rsid w:val="00284945"/>
    <w:rsid w:val="002849C7"/>
    <w:rsid w:val="00284B27"/>
    <w:rsid w:val="00284B2B"/>
    <w:rsid w:val="00284C51"/>
    <w:rsid w:val="00284C65"/>
    <w:rsid w:val="00284E40"/>
    <w:rsid w:val="00284FAC"/>
    <w:rsid w:val="002850A4"/>
    <w:rsid w:val="002855D8"/>
    <w:rsid w:val="00285688"/>
    <w:rsid w:val="002857CA"/>
    <w:rsid w:val="0028596E"/>
    <w:rsid w:val="00285AA2"/>
    <w:rsid w:val="00285D5B"/>
    <w:rsid w:val="00285FF1"/>
    <w:rsid w:val="00286229"/>
    <w:rsid w:val="00286274"/>
    <w:rsid w:val="00286285"/>
    <w:rsid w:val="002866E1"/>
    <w:rsid w:val="00286AAC"/>
    <w:rsid w:val="00286D0D"/>
    <w:rsid w:val="00286DCD"/>
    <w:rsid w:val="002870D6"/>
    <w:rsid w:val="002871BA"/>
    <w:rsid w:val="00287367"/>
    <w:rsid w:val="002879ED"/>
    <w:rsid w:val="00287AD9"/>
    <w:rsid w:val="00287B9A"/>
    <w:rsid w:val="00287CB4"/>
    <w:rsid w:val="002902D0"/>
    <w:rsid w:val="0029036B"/>
    <w:rsid w:val="00290798"/>
    <w:rsid w:val="002908BD"/>
    <w:rsid w:val="002909AD"/>
    <w:rsid w:val="002909DE"/>
    <w:rsid w:val="002909FB"/>
    <w:rsid w:val="00290C2C"/>
    <w:rsid w:val="00290C70"/>
    <w:rsid w:val="00290CB8"/>
    <w:rsid w:val="00290D3F"/>
    <w:rsid w:val="00290F25"/>
    <w:rsid w:val="00290F82"/>
    <w:rsid w:val="0029110C"/>
    <w:rsid w:val="002911A7"/>
    <w:rsid w:val="002911EC"/>
    <w:rsid w:val="0029136D"/>
    <w:rsid w:val="00291645"/>
    <w:rsid w:val="0029167C"/>
    <w:rsid w:val="002916AE"/>
    <w:rsid w:val="00291863"/>
    <w:rsid w:val="002918B9"/>
    <w:rsid w:val="0029191B"/>
    <w:rsid w:val="00291B94"/>
    <w:rsid w:val="00291D23"/>
    <w:rsid w:val="00291EDC"/>
    <w:rsid w:val="00291F57"/>
    <w:rsid w:val="00292037"/>
    <w:rsid w:val="00292190"/>
    <w:rsid w:val="00292377"/>
    <w:rsid w:val="00292675"/>
    <w:rsid w:val="00292732"/>
    <w:rsid w:val="002927AD"/>
    <w:rsid w:val="00292882"/>
    <w:rsid w:val="00292AC5"/>
    <w:rsid w:val="00293265"/>
    <w:rsid w:val="002932E2"/>
    <w:rsid w:val="00293387"/>
    <w:rsid w:val="002933CD"/>
    <w:rsid w:val="0029362C"/>
    <w:rsid w:val="00293785"/>
    <w:rsid w:val="002937DC"/>
    <w:rsid w:val="00293A30"/>
    <w:rsid w:val="00293B9C"/>
    <w:rsid w:val="00293E08"/>
    <w:rsid w:val="0029470D"/>
    <w:rsid w:val="002948E9"/>
    <w:rsid w:val="002949CD"/>
    <w:rsid w:val="00294A77"/>
    <w:rsid w:val="00294B3D"/>
    <w:rsid w:val="00294BB5"/>
    <w:rsid w:val="00294EF1"/>
    <w:rsid w:val="002950A9"/>
    <w:rsid w:val="00295161"/>
    <w:rsid w:val="0029527B"/>
    <w:rsid w:val="002952B1"/>
    <w:rsid w:val="00295310"/>
    <w:rsid w:val="00295419"/>
    <w:rsid w:val="0029569E"/>
    <w:rsid w:val="002957B3"/>
    <w:rsid w:val="00295B18"/>
    <w:rsid w:val="00295D3F"/>
    <w:rsid w:val="00295E4A"/>
    <w:rsid w:val="00296050"/>
    <w:rsid w:val="002960A4"/>
    <w:rsid w:val="00296225"/>
    <w:rsid w:val="00296357"/>
    <w:rsid w:val="0029651D"/>
    <w:rsid w:val="00296556"/>
    <w:rsid w:val="0029657D"/>
    <w:rsid w:val="00296749"/>
    <w:rsid w:val="00296925"/>
    <w:rsid w:val="002969AC"/>
    <w:rsid w:val="00296E2F"/>
    <w:rsid w:val="00296FB3"/>
    <w:rsid w:val="00297027"/>
    <w:rsid w:val="002970AE"/>
    <w:rsid w:val="002972C7"/>
    <w:rsid w:val="00297529"/>
    <w:rsid w:val="00297595"/>
    <w:rsid w:val="0029762B"/>
    <w:rsid w:val="00297643"/>
    <w:rsid w:val="002976D8"/>
    <w:rsid w:val="00297708"/>
    <w:rsid w:val="00297755"/>
    <w:rsid w:val="00297ACE"/>
    <w:rsid w:val="00297B69"/>
    <w:rsid w:val="00297DA3"/>
    <w:rsid w:val="002A009A"/>
    <w:rsid w:val="002A012B"/>
    <w:rsid w:val="002A01AD"/>
    <w:rsid w:val="002A079E"/>
    <w:rsid w:val="002A0843"/>
    <w:rsid w:val="002A0BDA"/>
    <w:rsid w:val="002A0CC3"/>
    <w:rsid w:val="002A0E69"/>
    <w:rsid w:val="002A152C"/>
    <w:rsid w:val="002A15A7"/>
    <w:rsid w:val="002A1769"/>
    <w:rsid w:val="002A1844"/>
    <w:rsid w:val="002A1A55"/>
    <w:rsid w:val="002A1C69"/>
    <w:rsid w:val="002A2271"/>
    <w:rsid w:val="002A2396"/>
    <w:rsid w:val="002A2639"/>
    <w:rsid w:val="002A2640"/>
    <w:rsid w:val="002A2C01"/>
    <w:rsid w:val="002A2DFE"/>
    <w:rsid w:val="002A2E81"/>
    <w:rsid w:val="002A34CD"/>
    <w:rsid w:val="002A3504"/>
    <w:rsid w:val="002A37C5"/>
    <w:rsid w:val="002A38A1"/>
    <w:rsid w:val="002A3A1A"/>
    <w:rsid w:val="002A3CBA"/>
    <w:rsid w:val="002A3D40"/>
    <w:rsid w:val="002A3F4A"/>
    <w:rsid w:val="002A40DD"/>
    <w:rsid w:val="002A4194"/>
    <w:rsid w:val="002A41C7"/>
    <w:rsid w:val="002A43CB"/>
    <w:rsid w:val="002A43E1"/>
    <w:rsid w:val="002A4422"/>
    <w:rsid w:val="002A446B"/>
    <w:rsid w:val="002A44C2"/>
    <w:rsid w:val="002A46F5"/>
    <w:rsid w:val="002A4937"/>
    <w:rsid w:val="002A4C69"/>
    <w:rsid w:val="002A4F07"/>
    <w:rsid w:val="002A4F26"/>
    <w:rsid w:val="002A52F6"/>
    <w:rsid w:val="002A5810"/>
    <w:rsid w:val="002A58A9"/>
    <w:rsid w:val="002A58EC"/>
    <w:rsid w:val="002A5956"/>
    <w:rsid w:val="002A59BA"/>
    <w:rsid w:val="002A5E35"/>
    <w:rsid w:val="002A5EB8"/>
    <w:rsid w:val="002A5EFD"/>
    <w:rsid w:val="002A65F0"/>
    <w:rsid w:val="002A661A"/>
    <w:rsid w:val="002A67CF"/>
    <w:rsid w:val="002A6877"/>
    <w:rsid w:val="002A68AC"/>
    <w:rsid w:val="002A6930"/>
    <w:rsid w:val="002A6954"/>
    <w:rsid w:val="002A69D8"/>
    <w:rsid w:val="002A6AC0"/>
    <w:rsid w:val="002A7227"/>
    <w:rsid w:val="002A733A"/>
    <w:rsid w:val="002A7799"/>
    <w:rsid w:val="002A7A45"/>
    <w:rsid w:val="002A7BF6"/>
    <w:rsid w:val="002A7CA0"/>
    <w:rsid w:val="002A7CC6"/>
    <w:rsid w:val="002A7E34"/>
    <w:rsid w:val="002A7F86"/>
    <w:rsid w:val="002B04BE"/>
    <w:rsid w:val="002B0738"/>
    <w:rsid w:val="002B07C4"/>
    <w:rsid w:val="002B08F2"/>
    <w:rsid w:val="002B0D1C"/>
    <w:rsid w:val="002B0EE9"/>
    <w:rsid w:val="002B1018"/>
    <w:rsid w:val="002B1067"/>
    <w:rsid w:val="002B1110"/>
    <w:rsid w:val="002B132D"/>
    <w:rsid w:val="002B13A2"/>
    <w:rsid w:val="002B1417"/>
    <w:rsid w:val="002B142E"/>
    <w:rsid w:val="002B16C8"/>
    <w:rsid w:val="002B1B15"/>
    <w:rsid w:val="002B1B7A"/>
    <w:rsid w:val="002B22F1"/>
    <w:rsid w:val="002B2315"/>
    <w:rsid w:val="002B239F"/>
    <w:rsid w:val="002B25F2"/>
    <w:rsid w:val="002B2828"/>
    <w:rsid w:val="002B2963"/>
    <w:rsid w:val="002B2A9C"/>
    <w:rsid w:val="002B2B58"/>
    <w:rsid w:val="002B2C34"/>
    <w:rsid w:val="002B2D98"/>
    <w:rsid w:val="002B2DBD"/>
    <w:rsid w:val="002B2ECE"/>
    <w:rsid w:val="002B3596"/>
    <w:rsid w:val="002B3636"/>
    <w:rsid w:val="002B3A8C"/>
    <w:rsid w:val="002B3C50"/>
    <w:rsid w:val="002B3E32"/>
    <w:rsid w:val="002B3EEE"/>
    <w:rsid w:val="002B40C1"/>
    <w:rsid w:val="002B413B"/>
    <w:rsid w:val="002B4662"/>
    <w:rsid w:val="002B4671"/>
    <w:rsid w:val="002B4D10"/>
    <w:rsid w:val="002B4D83"/>
    <w:rsid w:val="002B4F5C"/>
    <w:rsid w:val="002B4FDE"/>
    <w:rsid w:val="002B50EF"/>
    <w:rsid w:val="002B51F7"/>
    <w:rsid w:val="002B5305"/>
    <w:rsid w:val="002B556B"/>
    <w:rsid w:val="002B577B"/>
    <w:rsid w:val="002B59E9"/>
    <w:rsid w:val="002B5BA9"/>
    <w:rsid w:val="002B5BE3"/>
    <w:rsid w:val="002B5C6A"/>
    <w:rsid w:val="002B5C9A"/>
    <w:rsid w:val="002B5E89"/>
    <w:rsid w:val="002B62AB"/>
    <w:rsid w:val="002B62E4"/>
    <w:rsid w:val="002B6392"/>
    <w:rsid w:val="002B6471"/>
    <w:rsid w:val="002B6547"/>
    <w:rsid w:val="002B6715"/>
    <w:rsid w:val="002B6900"/>
    <w:rsid w:val="002B690F"/>
    <w:rsid w:val="002B6986"/>
    <w:rsid w:val="002B6BC3"/>
    <w:rsid w:val="002B6D94"/>
    <w:rsid w:val="002B6DAE"/>
    <w:rsid w:val="002B715A"/>
    <w:rsid w:val="002B71C5"/>
    <w:rsid w:val="002B76E9"/>
    <w:rsid w:val="002B7796"/>
    <w:rsid w:val="002B77C0"/>
    <w:rsid w:val="002B78B7"/>
    <w:rsid w:val="002B7C9C"/>
    <w:rsid w:val="002B7D7F"/>
    <w:rsid w:val="002B7FB2"/>
    <w:rsid w:val="002C019E"/>
    <w:rsid w:val="002C023E"/>
    <w:rsid w:val="002C0379"/>
    <w:rsid w:val="002C0458"/>
    <w:rsid w:val="002C073D"/>
    <w:rsid w:val="002C074D"/>
    <w:rsid w:val="002C08FE"/>
    <w:rsid w:val="002C090A"/>
    <w:rsid w:val="002C09AD"/>
    <w:rsid w:val="002C0A47"/>
    <w:rsid w:val="002C0C60"/>
    <w:rsid w:val="002C0DAB"/>
    <w:rsid w:val="002C0F67"/>
    <w:rsid w:val="002C128D"/>
    <w:rsid w:val="002C1335"/>
    <w:rsid w:val="002C1427"/>
    <w:rsid w:val="002C147F"/>
    <w:rsid w:val="002C17CB"/>
    <w:rsid w:val="002C1969"/>
    <w:rsid w:val="002C1A1F"/>
    <w:rsid w:val="002C1A5E"/>
    <w:rsid w:val="002C1C4D"/>
    <w:rsid w:val="002C1C8E"/>
    <w:rsid w:val="002C1FE1"/>
    <w:rsid w:val="002C2158"/>
    <w:rsid w:val="002C218C"/>
    <w:rsid w:val="002C22C4"/>
    <w:rsid w:val="002C24C4"/>
    <w:rsid w:val="002C2760"/>
    <w:rsid w:val="002C2908"/>
    <w:rsid w:val="002C2AB8"/>
    <w:rsid w:val="002C2CDE"/>
    <w:rsid w:val="002C2E85"/>
    <w:rsid w:val="002C31B5"/>
    <w:rsid w:val="002C31D8"/>
    <w:rsid w:val="002C32FD"/>
    <w:rsid w:val="002C33C3"/>
    <w:rsid w:val="002C350D"/>
    <w:rsid w:val="002C3A47"/>
    <w:rsid w:val="002C3A65"/>
    <w:rsid w:val="002C412B"/>
    <w:rsid w:val="002C415B"/>
    <w:rsid w:val="002C42D6"/>
    <w:rsid w:val="002C4353"/>
    <w:rsid w:val="002C4454"/>
    <w:rsid w:val="002C44BE"/>
    <w:rsid w:val="002C44DD"/>
    <w:rsid w:val="002C4778"/>
    <w:rsid w:val="002C4780"/>
    <w:rsid w:val="002C48D2"/>
    <w:rsid w:val="002C495D"/>
    <w:rsid w:val="002C499A"/>
    <w:rsid w:val="002C4A61"/>
    <w:rsid w:val="002C4C98"/>
    <w:rsid w:val="002C4CDC"/>
    <w:rsid w:val="002C4DD9"/>
    <w:rsid w:val="002C4ED9"/>
    <w:rsid w:val="002C5082"/>
    <w:rsid w:val="002C50EA"/>
    <w:rsid w:val="002C5349"/>
    <w:rsid w:val="002C5381"/>
    <w:rsid w:val="002C5409"/>
    <w:rsid w:val="002C5659"/>
    <w:rsid w:val="002C58AF"/>
    <w:rsid w:val="002C5B04"/>
    <w:rsid w:val="002C5B2E"/>
    <w:rsid w:val="002C5BA6"/>
    <w:rsid w:val="002C5C4A"/>
    <w:rsid w:val="002C5FDA"/>
    <w:rsid w:val="002C6050"/>
    <w:rsid w:val="002C605E"/>
    <w:rsid w:val="002C6119"/>
    <w:rsid w:val="002C6397"/>
    <w:rsid w:val="002C6610"/>
    <w:rsid w:val="002C6958"/>
    <w:rsid w:val="002C6C47"/>
    <w:rsid w:val="002C6D81"/>
    <w:rsid w:val="002C7098"/>
    <w:rsid w:val="002C71C7"/>
    <w:rsid w:val="002C736A"/>
    <w:rsid w:val="002C736C"/>
    <w:rsid w:val="002C7577"/>
    <w:rsid w:val="002C773E"/>
    <w:rsid w:val="002C77D5"/>
    <w:rsid w:val="002C7826"/>
    <w:rsid w:val="002C794F"/>
    <w:rsid w:val="002C79EA"/>
    <w:rsid w:val="002C7B11"/>
    <w:rsid w:val="002C7C8A"/>
    <w:rsid w:val="002C7D38"/>
    <w:rsid w:val="002C7DE1"/>
    <w:rsid w:val="002C7EA5"/>
    <w:rsid w:val="002D0254"/>
    <w:rsid w:val="002D0676"/>
    <w:rsid w:val="002D068B"/>
    <w:rsid w:val="002D0E8F"/>
    <w:rsid w:val="002D0F5B"/>
    <w:rsid w:val="002D119C"/>
    <w:rsid w:val="002D12A7"/>
    <w:rsid w:val="002D143F"/>
    <w:rsid w:val="002D14FC"/>
    <w:rsid w:val="002D1599"/>
    <w:rsid w:val="002D173E"/>
    <w:rsid w:val="002D1759"/>
    <w:rsid w:val="002D1CB9"/>
    <w:rsid w:val="002D1E0D"/>
    <w:rsid w:val="002D2043"/>
    <w:rsid w:val="002D2307"/>
    <w:rsid w:val="002D2418"/>
    <w:rsid w:val="002D2641"/>
    <w:rsid w:val="002D26ED"/>
    <w:rsid w:val="002D2894"/>
    <w:rsid w:val="002D298A"/>
    <w:rsid w:val="002D2DA3"/>
    <w:rsid w:val="002D31D9"/>
    <w:rsid w:val="002D32EB"/>
    <w:rsid w:val="002D33C4"/>
    <w:rsid w:val="002D3749"/>
    <w:rsid w:val="002D3992"/>
    <w:rsid w:val="002D3A8E"/>
    <w:rsid w:val="002D3C85"/>
    <w:rsid w:val="002D3C9F"/>
    <w:rsid w:val="002D3F49"/>
    <w:rsid w:val="002D41E0"/>
    <w:rsid w:val="002D4290"/>
    <w:rsid w:val="002D4494"/>
    <w:rsid w:val="002D462D"/>
    <w:rsid w:val="002D4684"/>
    <w:rsid w:val="002D474C"/>
    <w:rsid w:val="002D4AA4"/>
    <w:rsid w:val="002D4ACF"/>
    <w:rsid w:val="002D4B30"/>
    <w:rsid w:val="002D4C7C"/>
    <w:rsid w:val="002D538C"/>
    <w:rsid w:val="002D53AD"/>
    <w:rsid w:val="002D5DE6"/>
    <w:rsid w:val="002D5FEB"/>
    <w:rsid w:val="002D6060"/>
    <w:rsid w:val="002D62BC"/>
    <w:rsid w:val="002D63AD"/>
    <w:rsid w:val="002D64AC"/>
    <w:rsid w:val="002D66E9"/>
    <w:rsid w:val="002D6896"/>
    <w:rsid w:val="002D6919"/>
    <w:rsid w:val="002D6CBB"/>
    <w:rsid w:val="002D6DA8"/>
    <w:rsid w:val="002D6E87"/>
    <w:rsid w:val="002D6FF6"/>
    <w:rsid w:val="002D7327"/>
    <w:rsid w:val="002D738F"/>
    <w:rsid w:val="002D73E8"/>
    <w:rsid w:val="002D7406"/>
    <w:rsid w:val="002D741B"/>
    <w:rsid w:val="002D7491"/>
    <w:rsid w:val="002D758A"/>
    <w:rsid w:val="002D76E0"/>
    <w:rsid w:val="002D77E7"/>
    <w:rsid w:val="002D7ACE"/>
    <w:rsid w:val="002D7BBC"/>
    <w:rsid w:val="002D7D27"/>
    <w:rsid w:val="002D7D7D"/>
    <w:rsid w:val="002E0429"/>
    <w:rsid w:val="002E0486"/>
    <w:rsid w:val="002E05B8"/>
    <w:rsid w:val="002E0A12"/>
    <w:rsid w:val="002E0B0F"/>
    <w:rsid w:val="002E0CE9"/>
    <w:rsid w:val="002E11CC"/>
    <w:rsid w:val="002E1209"/>
    <w:rsid w:val="002E1216"/>
    <w:rsid w:val="002E1323"/>
    <w:rsid w:val="002E1569"/>
    <w:rsid w:val="002E1E83"/>
    <w:rsid w:val="002E1F05"/>
    <w:rsid w:val="002E2095"/>
    <w:rsid w:val="002E20B3"/>
    <w:rsid w:val="002E25DE"/>
    <w:rsid w:val="002E2807"/>
    <w:rsid w:val="002E29B5"/>
    <w:rsid w:val="002E2D73"/>
    <w:rsid w:val="002E2FDD"/>
    <w:rsid w:val="002E2FF2"/>
    <w:rsid w:val="002E30EB"/>
    <w:rsid w:val="002E31CE"/>
    <w:rsid w:val="002E33D2"/>
    <w:rsid w:val="002E3485"/>
    <w:rsid w:val="002E357E"/>
    <w:rsid w:val="002E39C7"/>
    <w:rsid w:val="002E3BC9"/>
    <w:rsid w:val="002E3CFB"/>
    <w:rsid w:val="002E413E"/>
    <w:rsid w:val="002E416A"/>
    <w:rsid w:val="002E427C"/>
    <w:rsid w:val="002E47FC"/>
    <w:rsid w:val="002E4823"/>
    <w:rsid w:val="002E48A5"/>
    <w:rsid w:val="002E4955"/>
    <w:rsid w:val="002E5245"/>
    <w:rsid w:val="002E52E7"/>
    <w:rsid w:val="002E54FB"/>
    <w:rsid w:val="002E585C"/>
    <w:rsid w:val="002E591E"/>
    <w:rsid w:val="002E5BAC"/>
    <w:rsid w:val="002E5C52"/>
    <w:rsid w:val="002E5DA4"/>
    <w:rsid w:val="002E6222"/>
    <w:rsid w:val="002E663C"/>
    <w:rsid w:val="002E66DC"/>
    <w:rsid w:val="002E69B7"/>
    <w:rsid w:val="002E6D6F"/>
    <w:rsid w:val="002E6EEE"/>
    <w:rsid w:val="002E7398"/>
    <w:rsid w:val="002E74C3"/>
    <w:rsid w:val="002E74F3"/>
    <w:rsid w:val="002E7551"/>
    <w:rsid w:val="002E7805"/>
    <w:rsid w:val="002E78C4"/>
    <w:rsid w:val="002E7A60"/>
    <w:rsid w:val="002E7B07"/>
    <w:rsid w:val="002E7C1A"/>
    <w:rsid w:val="002E7C9C"/>
    <w:rsid w:val="002E7ECA"/>
    <w:rsid w:val="002E7FE0"/>
    <w:rsid w:val="002E7FE3"/>
    <w:rsid w:val="002F01A1"/>
    <w:rsid w:val="002F0226"/>
    <w:rsid w:val="002F0312"/>
    <w:rsid w:val="002F0822"/>
    <w:rsid w:val="002F0B36"/>
    <w:rsid w:val="002F145E"/>
    <w:rsid w:val="002F15B0"/>
    <w:rsid w:val="002F1A03"/>
    <w:rsid w:val="002F1CF6"/>
    <w:rsid w:val="002F1DD3"/>
    <w:rsid w:val="002F20C7"/>
    <w:rsid w:val="002F224D"/>
    <w:rsid w:val="002F2345"/>
    <w:rsid w:val="002F2469"/>
    <w:rsid w:val="002F2486"/>
    <w:rsid w:val="002F25DE"/>
    <w:rsid w:val="002F2BF0"/>
    <w:rsid w:val="002F2C6E"/>
    <w:rsid w:val="002F2E11"/>
    <w:rsid w:val="002F2F50"/>
    <w:rsid w:val="002F300A"/>
    <w:rsid w:val="002F317B"/>
    <w:rsid w:val="002F3366"/>
    <w:rsid w:val="002F33CB"/>
    <w:rsid w:val="002F33D6"/>
    <w:rsid w:val="002F3502"/>
    <w:rsid w:val="002F361E"/>
    <w:rsid w:val="002F3641"/>
    <w:rsid w:val="002F36EC"/>
    <w:rsid w:val="002F36FB"/>
    <w:rsid w:val="002F38B6"/>
    <w:rsid w:val="002F39B5"/>
    <w:rsid w:val="002F39F6"/>
    <w:rsid w:val="002F3A02"/>
    <w:rsid w:val="002F4136"/>
    <w:rsid w:val="002F45FE"/>
    <w:rsid w:val="002F4651"/>
    <w:rsid w:val="002F490F"/>
    <w:rsid w:val="002F4C5F"/>
    <w:rsid w:val="002F4CBD"/>
    <w:rsid w:val="002F4CED"/>
    <w:rsid w:val="002F507D"/>
    <w:rsid w:val="002F5158"/>
    <w:rsid w:val="002F52BB"/>
    <w:rsid w:val="002F557A"/>
    <w:rsid w:val="002F56FD"/>
    <w:rsid w:val="002F5730"/>
    <w:rsid w:val="002F5AD6"/>
    <w:rsid w:val="002F5BA0"/>
    <w:rsid w:val="002F6087"/>
    <w:rsid w:val="002F60E7"/>
    <w:rsid w:val="002F6460"/>
    <w:rsid w:val="002F64B5"/>
    <w:rsid w:val="002F64EA"/>
    <w:rsid w:val="002F6A53"/>
    <w:rsid w:val="002F6CB9"/>
    <w:rsid w:val="002F6F1F"/>
    <w:rsid w:val="002F6FC9"/>
    <w:rsid w:val="002F71A3"/>
    <w:rsid w:val="002F72DE"/>
    <w:rsid w:val="002F72E1"/>
    <w:rsid w:val="002F77F3"/>
    <w:rsid w:val="002F780A"/>
    <w:rsid w:val="002F7966"/>
    <w:rsid w:val="002F7B32"/>
    <w:rsid w:val="002F7C7C"/>
    <w:rsid w:val="002F7CED"/>
    <w:rsid w:val="002F7D37"/>
    <w:rsid w:val="002F7F77"/>
    <w:rsid w:val="003000A5"/>
    <w:rsid w:val="00300313"/>
    <w:rsid w:val="0030034C"/>
    <w:rsid w:val="00300BBB"/>
    <w:rsid w:val="00300C6B"/>
    <w:rsid w:val="00300E3E"/>
    <w:rsid w:val="00300E82"/>
    <w:rsid w:val="00300EBC"/>
    <w:rsid w:val="00300F30"/>
    <w:rsid w:val="00300F7D"/>
    <w:rsid w:val="003010C1"/>
    <w:rsid w:val="003011C3"/>
    <w:rsid w:val="00301238"/>
    <w:rsid w:val="00301317"/>
    <w:rsid w:val="00301498"/>
    <w:rsid w:val="003018D4"/>
    <w:rsid w:val="00301951"/>
    <w:rsid w:val="003019EF"/>
    <w:rsid w:val="00301C7B"/>
    <w:rsid w:val="00301CEC"/>
    <w:rsid w:val="00301CF5"/>
    <w:rsid w:val="00301D33"/>
    <w:rsid w:val="00302051"/>
    <w:rsid w:val="003020CA"/>
    <w:rsid w:val="003021A6"/>
    <w:rsid w:val="0030246D"/>
    <w:rsid w:val="00302752"/>
    <w:rsid w:val="0030280C"/>
    <w:rsid w:val="00302946"/>
    <w:rsid w:val="00302E4F"/>
    <w:rsid w:val="00303083"/>
    <w:rsid w:val="0030316E"/>
    <w:rsid w:val="00303628"/>
    <w:rsid w:val="00303907"/>
    <w:rsid w:val="0030391B"/>
    <w:rsid w:val="00303A35"/>
    <w:rsid w:val="00303D2B"/>
    <w:rsid w:val="00303D8F"/>
    <w:rsid w:val="003041EC"/>
    <w:rsid w:val="00304413"/>
    <w:rsid w:val="0030460D"/>
    <w:rsid w:val="00304BF6"/>
    <w:rsid w:val="00304D07"/>
    <w:rsid w:val="00304D3E"/>
    <w:rsid w:val="00304F5F"/>
    <w:rsid w:val="003054D4"/>
    <w:rsid w:val="0030556F"/>
    <w:rsid w:val="003056B8"/>
    <w:rsid w:val="00305DD1"/>
    <w:rsid w:val="00305EC3"/>
    <w:rsid w:val="00305EF6"/>
    <w:rsid w:val="00306034"/>
    <w:rsid w:val="00306227"/>
    <w:rsid w:val="003062F2"/>
    <w:rsid w:val="00306330"/>
    <w:rsid w:val="00306398"/>
    <w:rsid w:val="003064C6"/>
    <w:rsid w:val="00306A57"/>
    <w:rsid w:val="00306B03"/>
    <w:rsid w:val="00306B04"/>
    <w:rsid w:val="00306B34"/>
    <w:rsid w:val="00306EDC"/>
    <w:rsid w:val="00307062"/>
    <w:rsid w:val="00307126"/>
    <w:rsid w:val="003072E9"/>
    <w:rsid w:val="00307374"/>
    <w:rsid w:val="003073B3"/>
    <w:rsid w:val="00307435"/>
    <w:rsid w:val="003074AB"/>
    <w:rsid w:val="003074D6"/>
    <w:rsid w:val="003074F3"/>
    <w:rsid w:val="003076B4"/>
    <w:rsid w:val="0030771A"/>
    <w:rsid w:val="0030773A"/>
    <w:rsid w:val="0030779D"/>
    <w:rsid w:val="00307868"/>
    <w:rsid w:val="003079AD"/>
    <w:rsid w:val="00307BB5"/>
    <w:rsid w:val="003104B9"/>
    <w:rsid w:val="00310BE9"/>
    <w:rsid w:val="00310DF1"/>
    <w:rsid w:val="00310E47"/>
    <w:rsid w:val="0031110B"/>
    <w:rsid w:val="0031118B"/>
    <w:rsid w:val="003113C3"/>
    <w:rsid w:val="003113E4"/>
    <w:rsid w:val="00311562"/>
    <w:rsid w:val="0031176E"/>
    <w:rsid w:val="003117AD"/>
    <w:rsid w:val="003117FF"/>
    <w:rsid w:val="003118E1"/>
    <w:rsid w:val="00311976"/>
    <w:rsid w:val="00311F3C"/>
    <w:rsid w:val="00311F99"/>
    <w:rsid w:val="0031226C"/>
    <w:rsid w:val="00312340"/>
    <w:rsid w:val="003126B8"/>
    <w:rsid w:val="00312794"/>
    <w:rsid w:val="003128A7"/>
    <w:rsid w:val="00312E6E"/>
    <w:rsid w:val="003130CA"/>
    <w:rsid w:val="003131DB"/>
    <w:rsid w:val="003132B6"/>
    <w:rsid w:val="00313571"/>
    <w:rsid w:val="00313683"/>
    <w:rsid w:val="003138B3"/>
    <w:rsid w:val="00313900"/>
    <w:rsid w:val="003139E3"/>
    <w:rsid w:val="00313AC5"/>
    <w:rsid w:val="00313BBA"/>
    <w:rsid w:val="00313D80"/>
    <w:rsid w:val="00313FF3"/>
    <w:rsid w:val="0031400A"/>
    <w:rsid w:val="0031404F"/>
    <w:rsid w:val="003140D9"/>
    <w:rsid w:val="00314200"/>
    <w:rsid w:val="00314414"/>
    <w:rsid w:val="003145DB"/>
    <w:rsid w:val="003147BB"/>
    <w:rsid w:val="00314D0B"/>
    <w:rsid w:val="00314FE8"/>
    <w:rsid w:val="003150BB"/>
    <w:rsid w:val="003151FF"/>
    <w:rsid w:val="0031561E"/>
    <w:rsid w:val="00315670"/>
    <w:rsid w:val="00315D47"/>
    <w:rsid w:val="0031606C"/>
    <w:rsid w:val="0031606F"/>
    <w:rsid w:val="003160A9"/>
    <w:rsid w:val="003163FF"/>
    <w:rsid w:val="00316444"/>
    <w:rsid w:val="003166A5"/>
    <w:rsid w:val="0031690B"/>
    <w:rsid w:val="003169F8"/>
    <w:rsid w:val="00316B21"/>
    <w:rsid w:val="00316C89"/>
    <w:rsid w:val="00316D62"/>
    <w:rsid w:val="00316E79"/>
    <w:rsid w:val="0031722A"/>
    <w:rsid w:val="003173AA"/>
    <w:rsid w:val="0031762B"/>
    <w:rsid w:val="00317638"/>
    <w:rsid w:val="00317F9F"/>
    <w:rsid w:val="003202F1"/>
    <w:rsid w:val="00320333"/>
    <w:rsid w:val="0032036B"/>
    <w:rsid w:val="00320568"/>
    <w:rsid w:val="00320770"/>
    <w:rsid w:val="00320B5F"/>
    <w:rsid w:val="00320BB7"/>
    <w:rsid w:val="00320C71"/>
    <w:rsid w:val="00320DCC"/>
    <w:rsid w:val="00320EC1"/>
    <w:rsid w:val="00320F54"/>
    <w:rsid w:val="0032109A"/>
    <w:rsid w:val="003212F2"/>
    <w:rsid w:val="00321399"/>
    <w:rsid w:val="00321734"/>
    <w:rsid w:val="003219A1"/>
    <w:rsid w:val="00321A11"/>
    <w:rsid w:val="00321CE9"/>
    <w:rsid w:val="00321EA7"/>
    <w:rsid w:val="00321F1D"/>
    <w:rsid w:val="003222AF"/>
    <w:rsid w:val="00322500"/>
    <w:rsid w:val="003226BB"/>
    <w:rsid w:val="00322876"/>
    <w:rsid w:val="00322894"/>
    <w:rsid w:val="003229B5"/>
    <w:rsid w:val="00322BAC"/>
    <w:rsid w:val="00322C4D"/>
    <w:rsid w:val="00322C69"/>
    <w:rsid w:val="00322DBA"/>
    <w:rsid w:val="00322FBA"/>
    <w:rsid w:val="00322FFF"/>
    <w:rsid w:val="0032318E"/>
    <w:rsid w:val="003235A1"/>
    <w:rsid w:val="00323623"/>
    <w:rsid w:val="00323661"/>
    <w:rsid w:val="00323728"/>
    <w:rsid w:val="00323789"/>
    <w:rsid w:val="00323872"/>
    <w:rsid w:val="003239E4"/>
    <w:rsid w:val="00323FF3"/>
    <w:rsid w:val="00324010"/>
    <w:rsid w:val="003242F5"/>
    <w:rsid w:val="003245F5"/>
    <w:rsid w:val="00324687"/>
    <w:rsid w:val="003246A4"/>
    <w:rsid w:val="00324AAB"/>
    <w:rsid w:val="00324B1B"/>
    <w:rsid w:val="00325006"/>
    <w:rsid w:val="00325047"/>
    <w:rsid w:val="003250F4"/>
    <w:rsid w:val="0032523A"/>
    <w:rsid w:val="003253D5"/>
    <w:rsid w:val="003253FD"/>
    <w:rsid w:val="00325692"/>
    <w:rsid w:val="00325BBC"/>
    <w:rsid w:val="00325CC4"/>
    <w:rsid w:val="00325CE0"/>
    <w:rsid w:val="00325DAA"/>
    <w:rsid w:val="00325E0C"/>
    <w:rsid w:val="00325EDE"/>
    <w:rsid w:val="00326054"/>
    <w:rsid w:val="0032646F"/>
    <w:rsid w:val="003264C9"/>
    <w:rsid w:val="0032662D"/>
    <w:rsid w:val="00327038"/>
    <w:rsid w:val="00327095"/>
    <w:rsid w:val="0032712B"/>
    <w:rsid w:val="00327181"/>
    <w:rsid w:val="0032725F"/>
    <w:rsid w:val="00327389"/>
    <w:rsid w:val="0032744E"/>
    <w:rsid w:val="0032745A"/>
    <w:rsid w:val="0032746B"/>
    <w:rsid w:val="00327506"/>
    <w:rsid w:val="00327653"/>
    <w:rsid w:val="00327718"/>
    <w:rsid w:val="00327A38"/>
    <w:rsid w:val="00327F9C"/>
    <w:rsid w:val="003300D3"/>
    <w:rsid w:val="00330110"/>
    <w:rsid w:val="00330279"/>
    <w:rsid w:val="003302C4"/>
    <w:rsid w:val="0033066E"/>
    <w:rsid w:val="00330935"/>
    <w:rsid w:val="003309F4"/>
    <w:rsid w:val="00330EE0"/>
    <w:rsid w:val="00330F1C"/>
    <w:rsid w:val="003310EE"/>
    <w:rsid w:val="0033145C"/>
    <w:rsid w:val="003317E8"/>
    <w:rsid w:val="00331E91"/>
    <w:rsid w:val="00331F37"/>
    <w:rsid w:val="00331FBE"/>
    <w:rsid w:val="003320B1"/>
    <w:rsid w:val="003321B6"/>
    <w:rsid w:val="003322B6"/>
    <w:rsid w:val="003326A1"/>
    <w:rsid w:val="00332738"/>
    <w:rsid w:val="00332BE8"/>
    <w:rsid w:val="00332E10"/>
    <w:rsid w:val="003332E8"/>
    <w:rsid w:val="003333F7"/>
    <w:rsid w:val="00333481"/>
    <w:rsid w:val="00333553"/>
    <w:rsid w:val="0033356A"/>
    <w:rsid w:val="003337AA"/>
    <w:rsid w:val="0033399C"/>
    <w:rsid w:val="003339A3"/>
    <w:rsid w:val="00333CB0"/>
    <w:rsid w:val="00333F02"/>
    <w:rsid w:val="00334023"/>
    <w:rsid w:val="003346A4"/>
    <w:rsid w:val="003346BC"/>
    <w:rsid w:val="003346D3"/>
    <w:rsid w:val="003346DE"/>
    <w:rsid w:val="00334727"/>
    <w:rsid w:val="00334A90"/>
    <w:rsid w:val="00334D53"/>
    <w:rsid w:val="00334F09"/>
    <w:rsid w:val="00335144"/>
    <w:rsid w:val="0033526F"/>
    <w:rsid w:val="00335275"/>
    <w:rsid w:val="0033538C"/>
    <w:rsid w:val="003354F5"/>
    <w:rsid w:val="0033555A"/>
    <w:rsid w:val="0033573D"/>
    <w:rsid w:val="00335A5D"/>
    <w:rsid w:val="00335AEC"/>
    <w:rsid w:val="00335C3A"/>
    <w:rsid w:val="00335F88"/>
    <w:rsid w:val="0033607C"/>
    <w:rsid w:val="00336107"/>
    <w:rsid w:val="00336318"/>
    <w:rsid w:val="0033648C"/>
    <w:rsid w:val="00336527"/>
    <w:rsid w:val="0033673C"/>
    <w:rsid w:val="0033678B"/>
    <w:rsid w:val="00336A39"/>
    <w:rsid w:val="00336A7D"/>
    <w:rsid w:val="00336BF6"/>
    <w:rsid w:val="003370E0"/>
    <w:rsid w:val="00337306"/>
    <w:rsid w:val="00337594"/>
    <w:rsid w:val="00337B1E"/>
    <w:rsid w:val="00337B89"/>
    <w:rsid w:val="00337C92"/>
    <w:rsid w:val="00337D80"/>
    <w:rsid w:val="00337F00"/>
    <w:rsid w:val="00340302"/>
    <w:rsid w:val="00340505"/>
    <w:rsid w:val="003405B0"/>
    <w:rsid w:val="003406C8"/>
    <w:rsid w:val="00340809"/>
    <w:rsid w:val="003408C5"/>
    <w:rsid w:val="00340B57"/>
    <w:rsid w:val="00340C56"/>
    <w:rsid w:val="00340E64"/>
    <w:rsid w:val="00340F03"/>
    <w:rsid w:val="00340F3E"/>
    <w:rsid w:val="00341343"/>
    <w:rsid w:val="00341442"/>
    <w:rsid w:val="00341988"/>
    <w:rsid w:val="0034199E"/>
    <w:rsid w:val="003419F2"/>
    <w:rsid w:val="003419FE"/>
    <w:rsid w:val="00341A83"/>
    <w:rsid w:val="00342046"/>
    <w:rsid w:val="0034218B"/>
    <w:rsid w:val="003421F5"/>
    <w:rsid w:val="0034220F"/>
    <w:rsid w:val="00342404"/>
    <w:rsid w:val="00342419"/>
    <w:rsid w:val="00342435"/>
    <w:rsid w:val="00342B84"/>
    <w:rsid w:val="00342CEC"/>
    <w:rsid w:val="00342ED0"/>
    <w:rsid w:val="00342F26"/>
    <w:rsid w:val="00342FDA"/>
    <w:rsid w:val="00342FFA"/>
    <w:rsid w:val="003433AD"/>
    <w:rsid w:val="0034385D"/>
    <w:rsid w:val="003439EE"/>
    <w:rsid w:val="00343CC9"/>
    <w:rsid w:val="00343E59"/>
    <w:rsid w:val="00343FD7"/>
    <w:rsid w:val="0034405E"/>
    <w:rsid w:val="0034418F"/>
    <w:rsid w:val="0034463D"/>
    <w:rsid w:val="0034467D"/>
    <w:rsid w:val="003446E9"/>
    <w:rsid w:val="00344855"/>
    <w:rsid w:val="003448BF"/>
    <w:rsid w:val="00344B88"/>
    <w:rsid w:val="00344BCD"/>
    <w:rsid w:val="00344D2B"/>
    <w:rsid w:val="00344E57"/>
    <w:rsid w:val="00344F04"/>
    <w:rsid w:val="00344FD0"/>
    <w:rsid w:val="003450BF"/>
    <w:rsid w:val="003455B1"/>
    <w:rsid w:val="00345816"/>
    <w:rsid w:val="0034585F"/>
    <w:rsid w:val="00345998"/>
    <w:rsid w:val="00345D4B"/>
    <w:rsid w:val="00345E02"/>
    <w:rsid w:val="00345F2C"/>
    <w:rsid w:val="003460AA"/>
    <w:rsid w:val="0034625E"/>
    <w:rsid w:val="00346314"/>
    <w:rsid w:val="0034631F"/>
    <w:rsid w:val="00346470"/>
    <w:rsid w:val="0034671A"/>
    <w:rsid w:val="003467C3"/>
    <w:rsid w:val="00346A69"/>
    <w:rsid w:val="00346A77"/>
    <w:rsid w:val="00346B27"/>
    <w:rsid w:val="00346B34"/>
    <w:rsid w:val="00346E47"/>
    <w:rsid w:val="003470D2"/>
    <w:rsid w:val="003475C5"/>
    <w:rsid w:val="003475FC"/>
    <w:rsid w:val="003476C7"/>
    <w:rsid w:val="00347945"/>
    <w:rsid w:val="00347ADF"/>
    <w:rsid w:val="00347D6F"/>
    <w:rsid w:val="00347DD5"/>
    <w:rsid w:val="0035006D"/>
    <w:rsid w:val="003504CB"/>
    <w:rsid w:val="003507F0"/>
    <w:rsid w:val="0035084B"/>
    <w:rsid w:val="00350851"/>
    <w:rsid w:val="00350897"/>
    <w:rsid w:val="00350C4A"/>
    <w:rsid w:val="00350CBE"/>
    <w:rsid w:val="00350D3A"/>
    <w:rsid w:val="00350F10"/>
    <w:rsid w:val="00350F2A"/>
    <w:rsid w:val="003510A6"/>
    <w:rsid w:val="0035110A"/>
    <w:rsid w:val="003511A8"/>
    <w:rsid w:val="00351240"/>
    <w:rsid w:val="0035134A"/>
    <w:rsid w:val="0035179F"/>
    <w:rsid w:val="00351834"/>
    <w:rsid w:val="0035187F"/>
    <w:rsid w:val="00351921"/>
    <w:rsid w:val="00351B73"/>
    <w:rsid w:val="00351B90"/>
    <w:rsid w:val="00351E03"/>
    <w:rsid w:val="00351F54"/>
    <w:rsid w:val="00351FC1"/>
    <w:rsid w:val="003525F2"/>
    <w:rsid w:val="00352A7A"/>
    <w:rsid w:val="00352BBD"/>
    <w:rsid w:val="00352D8F"/>
    <w:rsid w:val="00352DEC"/>
    <w:rsid w:val="003533C7"/>
    <w:rsid w:val="003533E4"/>
    <w:rsid w:val="00353549"/>
    <w:rsid w:val="00353703"/>
    <w:rsid w:val="00353896"/>
    <w:rsid w:val="003538DA"/>
    <w:rsid w:val="003539ED"/>
    <w:rsid w:val="00353D69"/>
    <w:rsid w:val="00353DDC"/>
    <w:rsid w:val="00353F2C"/>
    <w:rsid w:val="00354003"/>
    <w:rsid w:val="0035434E"/>
    <w:rsid w:val="0035447C"/>
    <w:rsid w:val="003547BA"/>
    <w:rsid w:val="0035491D"/>
    <w:rsid w:val="003552EB"/>
    <w:rsid w:val="00355497"/>
    <w:rsid w:val="003554C2"/>
    <w:rsid w:val="00355906"/>
    <w:rsid w:val="00355C27"/>
    <w:rsid w:val="00355C2D"/>
    <w:rsid w:val="00355CB2"/>
    <w:rsid w:val="003561CF"/>
    <w:rsid w:val="003562B6"/>
    <w:rsid w:val="0035634A"/>
    <w:rsid w:val="00356469"/>
    <w:rsid w:val="00356865"/>
    <w:rsid w:val="0035698D"/>
    <w:rsid w:val="00356A12"/>
    <w:rsid w:val="00356B80"/>
    <w:rsid w:val="00356EC9"/>
    <w:rsid w:val="00357060"/>
    <w:rsid w:val="00357223"/>
    <w:rsid w:val="003573AD"/>
    <w:rsid w:val="00357530"/>
    <w:rsid w:val="0035780A"/>
    <w:rsid w:val="0035780D"/>
    <w:rsid w:val="003579D3"/>
    <w:rsid w:val="00357B4F"/>
    <w:rsid w:val="00357D4F"/>
    <w:rsid w:val="00357E59"/>
    <w:rsid w:val="00357EB2"/>
    <w:rsid w:val="00360096"/>
    <w:rsid w:val="00360112"/>
    <w:rsid w:val="00360161"/>
    <w:rsid w:val="003602E4"/>
    <w:rsid w:val="003603E0"/>
    <w:rsid w:val="0036052D"/>
    <w:rsid w:val="00360718"/>
    <w:rsid w:val="00360F40"/>
    <w:rsid w:val="00361003"/>
    <w:rsid w:val="003611E8"/>
    <w:rsid w:val="00361659"/>
    <w:rsid w:val="00361822"/>
    <w:rsid w:val="00361DA8"/>
    <w:rsid w:val="00361FB5"/>
    <w:rsid w:val="003620E2"/>
    <w:rsid w:val="00362275"/>
    <w:rsid w:val="0036277B"/>
    <w:rsid w:val="003627FB"/>
    <w:rsid w:val="00362C58"/>
    <w:rsid w:val="00362FD1"/>
    <w:rsid w:val="003630BE"/>
    <w:rsid w:val="00363133"/>
    <w:rsid w:val="003634AB"/>
    <w:rsid w:val="003634F0"/>
    <w:rsid w:val="003638FF"/>
    <w:rsid w:val="00363925"/>
    <w:rsid w:val="00363BF0"/>
    <w:rsid w:val="00363E39"/>
    <w:rsid w:val="00363F45"/>
    <w:rsid w:val="00364041"/>
    <w:rsid w:val="003640B9"/>
    <w:rsid w:val="0036421E"/>
    <w:rsid w:val="00364397"/>
    <w:rsid w:val="00364544"/>
    <w:rsid w:val="003645DC"/>
    <w:rsid w:val="00364607"/>
    <w:rsid w:val="0036489E"/>
    <w:rsid w:val="0036495A"/>
    <w:rsid w:val="00364BAE"/>
    <w:rsid w:val="00364DB9"/>
    <w:rsid w:val="00364E81"/>
    <w:rsid w:val="00364EA9"/>
    <w:rsid w:val="00364FB2"/>
    <w:rsid w:val="00365057"/>
    <w:rsid w:val="003650A8"/>
    <w:rsid w:val="00365218"/>
    <w:rsid w:val="0036524A"/>
    <w:rsid w:val="00365532"/>
    <w:rsid w:val="0036553A"/>
    <w:rsid w:val="00365668"/>
    <w:rsid w:val="0036585A"/>
    <w:rsid w:val="0036589A"/>
    <w:rsid w:val="00365968"/>
    <w:rsid w:val="0036596D"/>
    <w:rsid w:val="00365A36"/>
    <w:rsid w:val="00365B18"/>
    <w:rsid w:val="00365C4E"/>
    <w:rsid w:val="00365DBE"/>
    <w:rsid w:val="00365E6B"/>
    <w:rsid w:val="00366266"/>
    <w:rsid w:val="0036653C"/>
    <w:rsid w:val="00366950"/>
    <w:rsid w:val="00366BE1"/>
    <w:rsid w:val="00366C09"/>
    <w:rsid w:val="00366EA0"/>
    <w:rsid w:val="00366FE4"/>
    <w:rsid w:val="0036708B"/>
    <w:rsid w:val="00367136"/>
    <w:rsid w:val="003679AB"/>
    <w:rsid w:val="00367A4A"/>
    <w:rsid w:val="00367EC1"/>
    <w:rsid w:val="00367FFC"/>
    <w:rsid w:val="00370042"/>
    <w:rsid w:val="00370235"/>
    <w:rsid w:val="00370454"/>
    <w:rsid w:val="003704B4"/>
    <w:rsid w:val="003705C5"/>
    <w:rsid w:val="003706A0"/>
    <w:rsid w:val="003709BC"/>
    <w:rsid w:val="00370CDF"/>
    <w:rsid w:val="003714AD"/>
    <w:rsid w:val="00371515"/>
    <w:rsid w:val="003716E2"/>
    <w:rsid w:val="00371AEB"/>
    <w:rsid w:val="00371C85"/>
    <w:rsid w:val="00371D31"/>
    <w:rsid w:val="00372054"/>
    <w:rsid w:val="003720F5"/>
    <w:rsid w:val="0037243D"/>
    <w:rsid w:val="0037257B"/>
    <w:rsid w:val="003726BB"/>
    <w:rsid w:val="0037275A"/>
    <w:rsid w:val="00372A14"/>
    <w:rsid w:val="00372AB3"/>
    <w:rsid w:val="00372BF6"/>
    <w:rsid w:val="00372C39"/>
    <w:rsid w:val="00372E1B"/>
    <w:rsid w:val="00372F4E"/>
    <w:rsid w:val="003730D9"/>
    <w:rsid w:val="0037310B"/>
    <w:rsid w:val="003736A1"/>
    <w:rsid w:val="003736E2"/>
    <w:rsid w:val="00374072"/>
    <w:rsid w:val="00374405"/>
    <w:rsid w:val="003748AA"/>
    <w:rsid w:val="00374DCD"/>
    <w:rsid w:val="00374E23"/>
    <w:rsid w:val="00374EB9"/>
    <w:rsid w:val="00374FA9"/>
    <w:rsid w:val="00375165"/>
    <w:rsid w:val="003752A6"/>
    <w:rsid w:val="003753F0"/>
    <w:rsid w:val="00375552"/>
    <w:rsid w:val="0037581F"/>
    <w:rsid w:val="003758EF"/>
    <w:rsid w:val="00375985"/>
    <w:rsid w:val="003759DD"/>
    <w:rsid w:val="00375BEA"/>
    <w:rsid w:val="00375E25"/>
    <w:rsid w:val="00376024"/>
    <w:rsid w:val="003761B5"/>
    <w:rsid w:val="003761E1"/>
    <w:rsid w:val="003764F2"/>
    <w:rsid w:val="0037654D"/>
    <w:rsid w:val="003767BA"/>
    <w:rsid w:val="003767FE"/>
    <w:rsid w:val="0037687B"/>
    <w:rsid w:val="003768DC"/>
    <w:rsid w:val="00376C78"/>
    <w:rsid w:val="0037700C"/>
    <w:rsid w:val="00377241"/>
    <w:rsid w:val="00377564"/>
    <w:rsid w:val="003775F7"/>
    <w:rsid w:val="00377675"/>
    <w:rsid w:val="00377C27"/>
    <w:rsid w:val="00377D26"/>
    <w:rsid w:val="00377DF6"/>
    <w:rsid w:val="00377FEC"/>
    <w:rsid w:val="00380095"/>
    <w:rsid w:val="0038024B"/>
    <w:rsid w:val="00380532"/>
    <w:rsid w:val="00380869"/>
    <w:rsid w:val="00380A52"/>
    <w:rsid w:val="00380BF8"/>
    <w:rsid w:val="00380F46"/>
    <w:rsid w:val="00381104"/>
    <w:rsid w:val="003811B3"/>
    <w:rsid w:val="003812B4"/>
    <w:rsid w:val="003818E3"/>
    <w:rsid w:val="00381A5E"/>
    <w:rsid w:val="00381F4D"/>
    <w:rsid w:val="003822C5"/>
    <w:rsid w:val="00382303"/>
    <w:rsid w:val="003823D4"/>
    <w:rsid w:val="003825CE"/>
    <w:rsid w:val="00382720"/>
    <w:rsid w:val="003828C4"/>
    <w:rsid w:val="00382B75"/>
    <w:rsid w:val="00382D7A"/>
    <w:rsid w:val="00383203"/>
    <w:rsid w:val="0038325C"/>
    <w:rsid w:val="0038331B"/>
    <w:rsid w:val="00383333"/>
    <w:rsid w:val="00383708"/>
    <w:rsid w:val="00383879"/>
    <w:rsid w:val="00383A2C"/>
    <w:rsid w:val="00383A46"/>
    <w:rsid w:val="00383E77"/>
    <w:rsid w:val="00384113"/>
    <w:rsid w:val="003842A4"/>
    <w:rsid w:val="00384376"/>
    <w:rsid w:val="00384619"/>
    <w:rsid w:val="0038466B"/>
    <w:rsid w:val="00384B7E"/>
    <w:rsid w:val="00384C0E"/>
    <w:rsid w:val="00384F45"/>
    <w:rsid w:val="0038537C"/>
    <w:rsid w:val="0038543A"/>
    <w:rsid w:val="00385833"/>
    <w:rsid w:val="00385849"/>
    <w:rsid w:val="00385A22"/>
    <w:rsid w:val="00385BF4"/>
    <w:rsid w:val="00385DC6"/>
    <w:rsid w:val="00385E23"/>
    <w:rsid w:val="0038601E"/>
    <w:rsid w:val="0038611F"/>
    <w:rsid w:val="00386363"/>
    <w:rsid w:val="00386AF6"/>
    <w:rsid w:val="00386AFA"/>
    <w:rsid w:val="00386B9A"/>
    <w:rsid w:val="00386CFC"/>
    <w:rsid w:val="00386E10"/>
    <w:rsid w:val="00386FAE"/>
    <w:rsid w:val="00387234"/>
    <w:rsid w:val="00387301"/>
    <w:rsid w:val="0038741F"/>
    <w:rsid w:val="003876A1"/>
    <w:rsid w:val="00387B41"/>
    <w:rsid w:val="00390368"/>
    <w:rsid w:val="0039061C"/>
    <w:rsid w:val="00390763"/>
    <w:rsid w:val="00390B37"/>
    <w:rsid w:val="00390DB2"/>
    <w:rsid w:val="00390E2B"/>
    <w:rsid w:val="00390FC2"/>
    <w:rsid w:val="0039101C"/>
    <w:rsid w:val="00391060"/>
    <w:rsid w:val="0039124F"/>
    <w:rsid w:val="003912CA"/>
    <w:rsid w:val="0039130F"/>
    <w:rsid w:val="003915EC"/>
    <w:rsid w:val="003917D1"/>
    <w:rsid w:val="003917ED"/>
    <w:rsid w:val="00391841"/>
    <w:rsid w:val="003918B2"/>
    <w:rsid w:val="003919CC"/>
    <w:rsid w:val="00391BFA"/>
    <w:rsid w:val="00391CD4"/>
    <w:rsid w:val="00391EEC"/>
    <w:rsid w:val="00392660"/>
    <w:rsid w:val="00392842"/>
    <w:rsid w:val="00392B91"/>
    <w:rsid w:val="00392D83"/>
    <w:rsid w:val="00392F24"/>
    <w:rsid w:val="00393001"/>
    <w:rsid w:val="00393236"/>
    <w:rsid w:val="003937A3"/>
    <w:rsid w:val="003938DA"/>
    <w:rsid w:val="00393AAD"/>
    <w:rsid w:val="00393E33"/>
    <w:rsid w:val="00393E72"/>
    <w:rsid w:val="0039405A"/>
    <w:rsid w:val="00394091"/>
    <w:rsid w:val="0039409A"/>
    <w:rsid w:val="0039411C"/>
    <w:rsid w:val="00394189"/>
    <w:rsid w:val="003941E1"/>
    <w:rsid w:val="00394715"/>
    <w:rsid w:val="00394C79"/>
    <w:rsid w:val="00394D3D"/>
    <w:rsid w:val="00394D99"/>
    <w:rsid w:val="00394EBC"/>
    <w:rsid w:val="00394EC5"/>
    <w:rsid w:val="00394FEC"/>
    <w:rsid w:val="00395086"/>
    <w:rsid w:val="003950F3"/>
    <w:rsid w:val="00395141"/>
    <w:rsid w:val="003952D3"/>
    <w:rsid w:val="003958A0"/>
    <w:rsid w:val="00395A1C"/>
    <w:rsid w:val="0039613F"/>
    <w:rsid w:val="003965EF"/>
    <w:rsid w:val="0039666B"/>
    <w:rsid w:val="00396711"/>
    <w:rsid w:val="003967C6"/>
    <w:rsid w:val="00396E4A"/>
    <w:rsid w:val="00396F7F"/>
    <w:rsid w:val="0039701C"/>
    <w:rsid w:val="003970E2"/>
    <w:rsid w:val="00397419"/>
    <w:rsid w:val="00397786"/>
    <w:rsid w:val="00397C21"/>
    <w:rsid w:val="00397EF5"/>
    <w:rsid w:val="00397FAD"/>
    <w:rsid w:val="003A0203"/>
    <w:rsid w:val="003A0249"/>
    <w:rsid w:val="003A029C"/>
    <w:rsid w:val="003A0455"/>
    <w:rsid w:val="003A054F"/>
    <w:rsid w:val="003A05BF"/>
    <w:rsid w:val="003A06B8"/>
    <w:rsid w:val="003A09EE"/>
    <w:rsid w:val="003A0E42"/>
    <w:rsid w:val="003A0E87"/>
    <w:rsid w:val="003A0EA0"/>
    <w:rsid w:val="003A0F32"/>
    <w:rsid w:val="003A11F0"/>
    <w:rsid w:val="003A155B"/>
    <w:rsid w:val="003A1772"/>
    <w:rsid w:val="003A1875"/>
    <w:rsid w:val="003A1AC5"/>
    <w:rsid w:val="003A1B58"/>
    <w:rsid w:val="003A1E45"/>
    <w:rsid w:val="003A1E6A"/>
    <w:rsid w:val="003A1EC0"/>
    <w:rsid w:val="003A1F55"/>
    <w:rsid w:val="003A2068"/>
    <w:rsid w:val="003A2181"/>
    <w:rsid w:val="003A23BB"/>
    <w:rsid w:val="003A25F0"/>
    <w:rsid w:val="003A26FA"/>
    <w:rsid w:val="003A28A9"/>
    <w:rsid w:val="003A2B0C"/>
    <w:rsid w:val="003A2DE0"/>
    <w:rsid w:val="003A2EBE"/>
    <w:rsid w:val="003A2F52"/>
    <w:rsid w:val="003A3146"/>
    <w:rsid w:val="003A318A"/>
    <w:rsid w:val="003A31FB"/>
    <w:rsid w:val="003A3372"/>
    <w:rsid w:val="003A34B1"/>
    <w:rsid w:val="003A351D"/>
    <w:rsid w:val="003A374E"/>
    <w:rsid w:val="003A386E"/>
    <w:rsid w:val="003A3F50"/>
    <w:rsid w:val="003A40B5"/>
    <w:rsid w:val="003A4293"/>
    <w:rsid w:val="003A4550"/>
    <w:rsid w:val="003A471E"/>
    <w:rsid w:val="003A489F"/>
    <w:rsid w:val="003A4927"/>
    <w:rsid w:val="003A49A6"/>
    <w:rsid w:val="003A4C17"/>
    <w:rsid w:val="003A4C3E"/>
    <w:rsid w:val="003A4D6E"/>
    <w:rsid w:val="003A5CE1"/>
    <w:rsid w:val="003A5D4B"/>
    <w:rsid w:val="003A5DF0"/>
    <w:rsid w:val="003A6368"/>
    <w:rsid w:val="003A63F7"/>
    <w:rsid w:val="003A6410"/>
    <w:rsid w:val="003A64D0"/>
    <w:rsid w:val="003A671C"/>
    <w:rsid w:val="003A6786"/>
    <w:rsid w:val="003A6847"/>
    <w:rsid w:val="003A6854"/>
    <w:rsid w:val="003A687A"/>
    <w:rsid w:val="003A6B26"/>
    <w:rsid w:val="003A6D68"/>
    <w:rsid w:val="003A6FFC"/>
    <w:rsid w:val="003A75D7"/>
    <w:rsid w:val="003A78FB"/>
    <w:rsid w:val="003A7A5F"/>
    <w:rsid w:val="003A7F67"/>
    <w:rsid w:val="003B0134"/>
    <w:rsid w:val="003B0249"/>
    <w:rsid w:val="003B0266"/>
    <w:rsid w:val="003B031A"/>
    <w:rsid w:val="003B0627"/>
    <w:rsid w:val="003B06CA"/>
    <w:rsid w:val="003B07AD"/>
    <w:rsid w:val="003B0880"/>
    <w:rsid w:val="003B09A3"/>
    <w:rsid w:val="003B09AB"/>
    <w:rsid w:val="003B0A6E"/>
    <w:rsid w:val="003B0A7D"/>
    <w:rsid w:val="003B0C45"/>
    <w:rsid w:val="003B0F85"/>
    <w:rsid w:val="003B170C"/>
    <w:rsid w:val="003B1722"/>
    <w:rsid w:val="003B17EF"/>
    <w:rsid w:val="003B18F4"/>
    <w:rsid w:val="003B18F6"/>
    <w:rsid w:val="003B1DDF"/>
    <w:rsid w:val="003B240F"/>
    <w:rsid w:val="003B28FA"/>
    <w:rsid w:val="003B2921"/>
    <w:rsid w:val="003B2D5E"/>
    <w:rsid w:val="003B2E35"/>
    <w:rsid w:val="003B2EE9"/>
    <w:rsid w:val="003B32E8"/>
    <w:rsid w:val="003B335D"/>
    <w:rsid w:val="003B345A"/>
    <w:rsid w:val="003B38CC"/>
    <w:rsid w:val="003B3B36"/>
    <w:rsid w:val="003B3D1D"/>
    <w:rsid w:val="003B3DF6"/>
    <w:rsid w:val="003B3E3F"/>
    <w:rsid w:val="003B3F5B"/>
    <w:rsid w:val="003B409D"/>
    <w:rsid w:val="003B44E4"/>
    <w:rsid w:val="003B4530"/>
    <w:rsid w:val="003B4843"/>
    <w:rsid w:val="003B48C4"/>
    <w:rsid w:val="003B4E4C"/>
    <w:rsid w:val="003B4EDA"/>
    <w:rsid w:val="003B4FEF"/>
    <w:rsid w:val="003B5091"/>
    <w:rsid w:val="003B5388"/>
    <w:rsid w:val="003B5557"/>
    <w:rsid w:val="003B5698"/>
    <w:rsid w:val="003B5AFD"/>
    <w:rsid w:val="003B5D68"/>
    <w:rsid w:val="003B6177"/>
    <w:rsid w:val="003B617F"/>
    <w:rsid w:val="003B62BB"/>
    <w:rsid w:val="003B66C6"/>
    <w:rsid w:val="003B67DC"/>
    <w:rsid w:val="003B6961"/>
    <w:rsid w:val="003B6B6F"/>
    <w:rsid w:val="003B6C0A"/>
    <w:rsid w:val="003B6C79"/>
    <w:rsid w:val="003B6ECE"/>
    <w:rsid w:val="003B79BE"/>
    <w:rsid w:val="003B7C81"/>
    <w:rsid w:val="003B7E40"/>
    <w:rsid w:val="003C0111"/>
    <w:rsid w:val="003C0588"/>
    <w:rsid w:val="003C05B7"/>
    <w:rsid w:val="003C0795"/>
    <w:rsid w:val="003C0806"/>
    <w:rsid w:val="003C08D9"/>
    <w:rsid w:val="003C0941"/>
    <w:rsid w:val="003C09AC"/>
    <w:rsid w:val="003C0AC3"/>
    <w:rsid w:val="003C0D9E"/>
    <w:rsid w:val="003C0E13"/>
    <w:rsid w:val="003C0E7F"/>
    <w:rsid w:val="003C10D1"/>
    <w:rsid w:val="003C12A3"/>
    <w:rsid w:val="003C1513"/>
    <w:rsid w:val="003C159C"/>
    <w:rsid w:val="003C1606"/>
    <w:rsid w:val="003C1632"/>
    <w:rsid w:val="003C1655"/>
    <w:rsid w:val="003C1866"/>
    <w:rsid w:val="003C1886"/>
    <w:rsid w:val="003C1A8D"/>
    <w:rsid w:val="003C1ABC"/>
    <w:rsid w:val="003C1B71"/>
    <w:rsid w:val="003C1E03"/>
    <w:rsid w:val="003C1E48"/>
    <w:rsid w:val="003C2229"/>
    <w:rsid w:val="003C286C"/>
    <w:rsid w:val="003C2C03"/>
    <w:rsid w:val="003C2CBB"/>
    <w:rsid w:val="003C30DE"/>
    <w:rsid w:val="003C3691"/>
    <w:rsid w:val="003C38F9"/>
    <w:rsid w:val="003C3AC3"/>
    <w:rsid w:val="003C3D4D"/>
    <w:rsid w:val="003C3F4F"/>
    <w:rsid w:val="003C4019"/>
    <w:rsid w:val="003C4095"/>
    <w:rsid w:val="003C410B"/>
    <w:rsid w:val="003C4438"/>
    <w:rsid w:val="003C47AA"/>
    <w:rsid w:val="003C4A4B"/>
    <w:rsid w:val="003C4CAE"/>
    <w:rsid w:val="003C4D27"/>
    <w:rsid w:val="003C4D3A"/>
    <w:rsid w:val="003C4E9F"/>
    <w:rsid w:val="003C514A"/>
    <w:rsid w:val="003C564F"/>
    <w:rsid w:val="003C5BDF"/>
    <w:rsid w:val="003C5CE6"/>
    <w:rsid w:val="003C5EB8"/>
    <w:rsid w:val="003C5ED6"/>
    <w:rsid w:val="003C5FCE"/>
    <w:rsid w:val="003C61F2"/>
    <w:rsid w:val="003C61F8"/>
    <w:rsid w:val="003C62FF"/>
    <w:rsid w:val="003C632A"/>
    <w:rsid w:val="003C6550"/>
    <w:rsid w:val="003C67A9"/>
    <w:rsid w:val="003C6BC7"/>
    <w:rsid w:val="003C6DEE"/>
    <w:rsid w:val="003C6E85"/>
    <w:rsid w:val="003C6F6F"/>
    <w:rsid w:val="003C6FEA"/>
    <w:rsid w:val="003C7095"/>
    <w:rsid w:val="003C755F"/>
    <w:rsid w:val="003C7BB5"/>
    <w:rsid w:val="003C7EA6"/>
    <w:rsid w:val="003C7F0F"/>
    <w:rsid w:val="003D02FD"/>
    <w:rsid w:val="003D0416"/>
    <w:rsid w:val="003D0454"/>
    <w:rsid w:val="003D04B4"/>
    <w:rsid w:val="003D07B3"/>
    <w:rsid w:val="003D0DE5"/>
    <w:rsid w:val="003D0EEC"/>
    <w:rsid w:val="003D0FE0"/>
    <w:rsid w:val="003D1022"/>
    <w:rsid w:val="003D1226"/>
    <w:rsid w:val="003D12BD"/>
    <w:rsid w:val="003D168B"/>
    <w:rsid w:val="003D1703"/>
    <w:rsid w:val="003D1801"/>
    <w:rsid w:val="003D1875"/>
    <w:rsid w:val="003D1C90"/>
    <w:rsid w:val="003D1E4D"/>
    <w:rsid w:val="003D2025"/>
    <w:rsid w:val="003D2060"/>
    <w:rsid w:val="003D22A7"/>
    <w:rsid w:val="003D23AA"/>
    <w:rsid w:val="003D2456"/>
    <w:rsid w:val="003D24DE"/>
    <w:rsid w:val="003D26FC"/>
    <w:rsid w:val="003D2739"/>
    <w:rsid w:val="003D29FA"/>
    <w:rsid w:val="003D2EF5"/>
    <w:rsid w:val="003D3114"/>
    <w:rsid w:val="003D32DD"/>
    <w:rsid w:val="003D36C2"/>
    <w:rsid w:val="003D36D5"/>
    <w:rsid w:val="003D3750"/>
    <w:rsid w:val="003D3812"/>
    <w:rsid w:val="003D398E"/>
    <w:rsid w:val="003D3B91"/>
    <w:rsid w:val="003D3C6C"/>
    <w:rsid w:val="003D3CA9"/>
    <w:rsid w:val="003D3CD3"/>
    <w:rsid w:val="003D3CEC"/>
    <w:rsid w:val="003D3DF3"/>
    <w:rsid w:val="003D40B1"/>
    <w:rsid w:val="003D4963"/>
    <w:rsid w:val="003D49C5"/>
    <w:rsid w:val="003D4ABC"/>
    <w:rsid w:val="003D4AE7"/>
    <w:rsid w:val="003D4BEC"/>
    <w:rsid w:val="003D4C56"/>
    <w:rsid w:val="003D4CC0"/>
    <w:rsid w:val="003D4DB7"/>
    <w:rsid w:val="003D4DBA"/>
    <w:rsid w:val="003D4E66"/>
    <w:rsid w:val="003D518D"/>
    <w:rsid w:val="003D5343"/>
    <w:rsid w:val="003D5359"/>
    <w:rsid w:val="003D548D"/>
    <w:rsid w:val="003D57CC"/>
    <w:rsid w:val="003D5A2E"/>
    <w:rsid w:val="003D5CCB"/>
    <w:rsid w:val="003D5DB3"/>
    <w:rsid w:val="003D5F94"/>
    <w:rsid w:val="003D5FBC"/>
    <w:rsid w:val="003D60C0"/>
    <w:rsid w:val="003D6248"/>
    <w:rsid w:val="003D662B"/>
    <w:rsid w:val="003D66B6"/>
    <w:rsid w:val="003D6EFC"/>
    <w:rsid w:val="003D71FC"/>
    <w:rsid w:val="003D73FB"/>
    <w:rsid w:val="003D74B2"/>
    <w:rsid w:val="003D74C3"/>
    <w:rsid w:val="003D758C"/>
    <w:rsid w:val="003D7660"/>
    <w:rsid w:val="003D7C5E"/>
    <w:rsid w:val="003E0013"/>
    <w:rsid w:val="003E0180"/>
    <w:rsid w:val="003E022A"/>
    <w:rsid w:val="003E057F"/>
    <w:rsid w:val="003E0587"/>
    <w:rsid w:val="003E0AE8"/>
    <w:rsid w:val="003E0DF7"/>
    <w:rsid w:val="003E0E69"/>
    <w:rsid w:val="003E0F8F"/>
    <w:rsid w:val="003E0FA0"/>
    <w:rsid w:val="003E1DA0"/>
    <w:rsid w:val="003E1E1F"/>
    <w:rsid w:val="003E22C1"/>
    <w:rsid w:val="003E2317"/>
    <w:rsid w:val="003E25A2"/>
    <w:rsid w:val="003E25BB"/>
    <w:rsid w:val="003E260D"/>
    <w:rsid w:val="003E2AF8"/>
    <w:rsid w:val="003E2F06"/>
    <w:rsid w:val="003E305F"/>
    <w:rsid w:val="003E31B5"/>
    <w:rsid w:val="003E31F3"/>
    <w:rsid w:val="003E3448"/>
    <w:rsid w:val="003E3479"/>
    <w:rsid w:val="003E34AC"/>
    <w:rsid w:val="003E361B"/>
    <w:rsid w:val="003E3994"/>
    <w:rsid w:val="003E3B3C"/>
    <w:rsid w:val="003E3BE1"/>
    <w:rsid w:val="003E3C01"/>
    <w:rsid w:val="003E41F6"/>
    <w:rsid w:val="003E425C"/>
    <w:rsid w:val="003E4292"/>
    <w:rsid w:val="003E432B"/>
    <w:rsid w:val="003E461F"/>
    <w:rsid w:val="003E46E3"/>
    <w:rsid w:val="003E4AF3"/>
    <w:rsid w:val="003E4B01"/>
    <w:rsid w:val="003E4C70"/>
    <w:rsid w:val="003E5094"/>
    <w:rsid w:val="003E55EC"/>
    <w:rsid w:val="003E5776"/>
    <w:rsid w:val="003E5C2C"/>
    <w:rsid w:val="003E604B"/>
    <w:rsid w:val="003E6053"/>
    <w:rsid w:val="003E62CC"/>
    <w:rsid w:val="003E6327"/>
    <w:rsid w:val="003E647A"/>
    <w:rsid w:val="003E64AB"/>
    <w:rsid w:val="003E6555"/>
    <w:rsid w:val="003E67BF"/>
    <w:rsid w:val="003E6ADF"/>
    <w:rsid w:val="003E6B17"/>
    <w:rsid w:val="003E6C05"/>
    <w:rsid w:val="003E6D2E"/>
    <w:rsid w:val="003E7097"/>
    <w:rsid w:val="003E71C1"/>
    <w:rsid w:val="003E71C8"/>
    <w:rsid w:val="003E72C5"/>
    <w:rsid w:val="003E745E"/>
    <w:rsid w:val="003E78D0"/>
    <w:rsid w:val="003E78E8"/>
    <w:rsid w:val="003E7A4C"/>
    <w:rsid w:val="003F02A7"/>
    <w:rsid w:val="003F040D"/>
    <w:rsid w:val="003F047E"/>
    <w:rsid w:val="003F04B9"/>
    <w:rsid w:val="003F050E"/>
    <w:rsid w:val="003F0572"/>
    <w:rsid w:val="003F069E"/>
    <w:rsid w:val="003F0794"/>
    <w:rsid w:val="003F091F"/>
    <w:rsid w:val="003F098B"/>
    <w:rsid w:val="003F0F76"/>
    <w:rsid w:val="003F1157"/>
    <w:rsid w:val="003F155B"/>
    <w:rsid w:val="003F1617"/>
    <w:rsid w:val="003F180C"/>
    <w:rsid w:val="003F18C0"/>
    <w:rsid w:val="003F1A34"/>
    <w:rsid w:val="003F1E31"/>
    <w:rsid w:val="003F1E9C"/>
    <w:rsid w:val="003F2456"/>
    <w:rsid w:val="003F25E3"/>
    <w:rsid w:val="003F2626"/>
    <w:rsid w:val="003F283B"/>
    <w:rsid w:val="003F287B"/>
    <w:rsid w:val="003F28A3"/>
    <w:rsid w:val="003F29BE"/>
    <w:rsid w:val="003F2B6F"/>
    <w:rsid w:val="003F2D9C"/>
    <w:rsid w:val="003F307C"/>
    <w:rsid w:val="003F310D"/>
    <w:rsid w:val="003F3190"/>
    <w:rsid w:val="003F3397"/>
    <w:rsid w:val="003F33C5"/>
    <w:rsid w:val="003F3816"/>
    <w:rsid w:val="003F38AD"/>
    <w:rsid w:val="003F393E"/>
    <w:rsid w:val="003F3EDE"/>
    <w:rsid w:val="003F4401"/>
    <w:rsid w:val="003F450D"/>
    <w:rsid w:val="003F4515"/>
    <w:rsid w:val="003F4630"/>
    <w:rsid w:val="003F469B"/>
    <w:rsid w:val="003F49B4"/>
    <w:rsid w:val="003F49EE"/>
    <w:rsid w:val="003F4A16"/>
    <w:rsid w:val="003F4B17"/>
    <w:rsid w:val="003F4E53"/>
    <w:rsid w:val="003F4E9C"/>
    <w:rsid w:val="003F502D"/>
    <w:rsid w:val="003F50B1"/>
    <w:rsid w:val="003F5284"/>
    <w:rsid w:val="003F52EC"/>
    <w:rsid w:val="003F541E"/>
    <w:rsid w:val="003F5569"/>
    <w:rsid w:val="003F57FF"/>
    <w:rsid w:val="003F58D6"/>
    <w:rsid w:val="003F638B"/>
    <w:rsid w:val="003F65A0"/>
    <w:rsid w:val="003F6714"/>
    <w:rsid w:val="003F67EB"/>
    <w:rsid w:val="003F69FB"/>
    <w:rsid w:val="003F6B85"/>
    <w:rsid w:val="003F6BE0"/>
    <w:rsid w:val="003F6C81"/>
    <w:rsid w:val="003F6D26"/>
    <w:rsid w:val="003F72C1"/>
    <w:rsid w:val="003F7499"/>
    <w:rsid w:val="003F76E0"/>
    <w:rsid w:val="003F786E"/>
    <w:rsid w:val="003F7885"/>
    <w:rsid w:val="003F78DF"/>
    <w:rsid w:val="003F7A61"/>
    <w:rsid w:val="003F7ACF"/>
    <w:rsid w:val="003F7CFA"/>
    <w:rsid w:val="003F7E10"/>
    <w:rsid w:val="003F7E42"/>
    <w:rsid w:val="003F7F43"/>
    <w:rsid w:val="00400212"/>
    <w:rsid w:val="0040034A"/>
    <w:rsid w:val="0040038E"/>
    <w:rsid w:val="00400766"/>
    <w:rsid w:val="004008B6"/>
    <w:rsid w:val="0040095A"/>
    <w:rsid w:val="00400A1B"/>
    <w:rsid w:val="00400E18"/>
    <w:rsid w:val="00400FD4"/>
    <w:rsid w:val="004011F4"/>
    <w:rsid w:val="004012BE"/>
    <w:rsid w:val="004014F5"/>
    <w:rsid w:val="004015B3"/>
    <w:rsid w:val="00401851"/>
    <w:rsid w:val="00401DAE"/>
    <w:rsid w:val="00401E25"/>
    <w:rsid w:val="00401E80"/>
    <w:rsid w:val="00401ED8"/>
    <w:rsid w:val="004022C6"/>
    <w:rsid w:val="004025C2"/>
    <w:rsid w:val="00402635"/>
    <w:rsid w:val="0040279C"/>
    <w:rsid w:val="00402875"/>
    <w:rsid w:val="004028F1"/>
    <w:rsid w:val="00402906"/>
    <w:rsid w:val="00402928"/>
    <w:rsid w:val="00402DE3"/>
    <w:rsid w:val="00402E58"/>
    <w:rsid w:val="0040313F"/>
    <w:rsid w:val="00403268"/>
    <w:rsid w:val="00403890"/>
    <w:rsid w:val="004038F5"/>
    <w:rsid w:val="00403A1C"/>
    <w:rsid w:val="00403A64"/>
    <w:rsid w:val="00403B38"/>
    <w:rsid w:val="00403C08"/>
    <w:rsid w:val="00403C50"/>
    <w:rsid w:val="00403D3E"/>
    <w:rsid w:val="00403D7E"/>
    <w:rsid w:val="00404016"/>
    <w:rsid w:val="004040E4"/>
    <w:rsid w:val="00404595"/>
    <w:rsid w:val="0040459F"/>
    <w:rsid w:val="0040498A"/>
    <w:rsid w:val="00404C72"/>
    <w:rsid w:val="00404E0C"/>
    <w:rsid w:val="00405168"/>
    <w:rsid w:val="0040566B"/>
    <w:rsid w:val="004056AA"/>
    <w:rsid w:val="00405713"/>
    <w:rsid w:val="00405B6E"/>
    <w:rsid w:val="00405CA1"/>
    <w:rsid w:val="00405F22"/>
    <w:rsid w:val="00406160"/>
    <w:rsid w:val="004065CF"/>
    <w:rsid w:val="0040688D"/>
    <w:rsid w:val="00406C0D"/>
    <w:rsid w:val="00406C1B"/>
    <w:rsid w:val="00406D3B"/>
    <w:rsid w:val="00406DAF"/>
    <w:rsid w:val="00406EF2"/>
    <w:rsid w:val="00406EFA"/>
    <w:rsid w:val="00406F25"/>
    <w:rsid w:val="004072F1"/>
    <w:rsid w:val="004073D9"/>
    <w:rsid w:val="00407415"/>
    <w:rsid w:val="00407968"/>
    <w:rsid w:val="004079C8"/>
    <w:rsid w:val="00407A72"/>
    <w:rsid w:val="00407CA2"/>
    <w:rsid w:val="00407CAB"/>
    <w:rsid w:val="00407D70"/>
    <w:rsid w:val="00407E4F"/>
    <w:rsid w:val="00407F04"/>
    <w:rsid w:val="00407FF7"/>
    <w:rsid w:val="004102E8"/>
    <w:rsid w:val="0041031C"/>
    <w:rsid w:val="00410434"/>
    <w:rsid w:val="0041046F"/>
    <w:rsid w:val="00410A9D"/>
    <w:rsid w:val="00410BF8"/>
    <w:rsid w:val="00410DBC"/>
    <w:rsid w:val="00410E75"/>
    <w:rsid w:val="0041153B"/>
    <w:rsid w:val="0041166C"/>
    <w:rsid w:val="00411713"/>
    <w:rsid w:val="00411791"/>
    <w:rsid w:val="004118B1"/>
    <w:rsid w:val="00411AF5"/>
    <w:rsid w:val="00411B1F"/>
    <w:rsid w:val="00411BAC"/>
    <w:rsid w:val="00411BEA"/>
    <w:rsid w:val="00411C50"/>
    <w:rsid w:val="00411CF8"/>
    <w:rsid w:val="00411F87"/>
    <w:rsid w:val="00412206"/>
    <w:rsid w:val="00412BAD"/>
    <w:rsid w:val="00412BC0"/>
    <w:rsid w:val="00412EC0"/>
    <w:rsid w:val="00412FCA"/>
    <w:rsid w:val="00412FE7"/>
    <w:rsid w:val="00413067"/>
    <w:rsid w:val="004132C3"/>
    <w:rsid w:val="00413349"/>
    <w:rsid w:val="004135FB"/>
    <w:rsid w:val="0041360F"/>
    <w:rsid w:val="004137C7"/>
    <w:rsid w:val="004137CB"/>
    <w:rsid w:val="00413B74"/>
    <w:rsid w:val="00413C87"/>
    <w:rsid w:val="00413DA8"/>
    <w:rsid w:val="00413DAE"/>
    <w:rsid w:val="00413E14"/>
    <w:rsid w:val="00413EC0"/>
    <w:rsid w:val="00414477"/>
    <w:rsid w:val="00414598"/>
    <w:rsid w:val="004148D5"/>
    <w:rsid w:val="004149C9"/>
    <w:rsid w:val="004149E4"/>
    <w:rsid w:val="00414A6C"/>
    <w:rsid w:val="00414AF4"/>
    <w:rsid w:val="00414BAC"/>
    <w:rsid w:val="00415147"/>
    <w:rsid w:val="004153D3"/>
    <w:rsid w:val="00415428"/>
    <w:rsid w:val="00415461"/>
    <w:rsid w:val="00415636"/>
    <w:rsid w:val="004159E5"/>
    <w:rsid w:val="00415A2F"/>
    <w:rsid w:val="00415B09"/>
    <w:rsid w:val="00415B18"/>
    <w:rsid w:val="00415BE8"/>
    <w:rsid w:val="00415D9C"/>
    <w:rsid w:val="00415FD8"/>
    <w:rsid w:val="0041600E"/>
    <w:rsid w:val="00416089"/>
    <w:rsid w:val="0041613C"/>
    <w:rsid w:val="00416193"/>
    <w:rsid w:val="00416796"/>
    <w:rsid w:val="00416CA6"/>
    <w:rsid w:val="00416EA8"/>
    <w:rsid w:val="004174F2"/>
    <w:rsid w:val="00417782"/>
    <w:rsid w:val="00417946"/>
    <w:rsid w:val="00417953"/>
    <w:rsid w:val="00417A0C"/>
    <w:rsid w:val="00417BDE"/>
    <w:rsid w:val="004201F1"/>
    <w:rsid w:val="004201F8"/>
    <w:rsid w:val="0042064E"/>
    <w:rsid w:val="00420776"/>
    <w:rsid w:val="00420C91"/>
    <w:rsid w:val="00420D0E"/>
    <w:rsid w:val="00420D48"/>
    <w:rsid w:val="00421055"/>
    <w:rsid w:val="00421226"/>
    <w:rsid w:val="004212D7"/>
    <w:rsid w:val="004214D7"/>
    <w:rsid w:val="004215DA"/>
    <w:rsid w:val="00421638"/>
    <w:rsid w:val="004218C9"/>
    <w:rsid w:val="00421B93"/>
    <w:rsid w:val="00421CA0"/>
    <w:rsid w:val="004220D7"/>
    <w:rsid w:val="004221B3"/>
    <w:rsid w:val="0042236D"/>
    <w:rsid w:val="00422370"/>
    <w:rsid w:val="004223F9"/>
    <w:rsid w:val="0042287B"/>
    <w:rsid w:val="004229F5"/>
    <w:rsid w:val="00422C2E"/>
    <w:rsid w:val="00422EEC"/>
    <w:rsid w:val="00422FD8"/>
    <w:rsid w:val="00423010"/>
    <w:rsid w:val="00423187"/>
    <w:rsid w:val="00423574"/>
    <w:rsid w:val="00423674"/>
    <w:rsid w:val="004237ED"/>
    <w:rsid w:val="0042380C"/>
    <w:rsid w:val="00423994"/>
    <w:rsid w:val="004239E4"/>
    <w:rsid w:val="00423BB3"/>
    <w:rsid w:val="00423BEF"/>
    <w:rsid w:val="00423C2D"/>
    <w:rsid w:val="00423F12"/>
    <w:rsid w:val="00424034"/>
    <w:rsid w:val="00424596"/>
    <w:rsid w:val="004246FA"/>
    <w:rsid w:val="004248DA"/>
    <w:rsid w:val="00424A0F"/>
    <w:rsid w:val="00424BB7"/>
    <w:rsid w:val="00424BF7"/>
    <w:rsid w:val="00425016"/>
    <w:rsid w:val="004250BF"/>
    <w:rsid w:val="0042540B"/>
    <w:rsid w:val="004255B7"/>
    <w:rsid w:val="004255DA"/>
    <w:rsid w:val="00425687"/>
    <w:rsid w:val="004257A7"/>
    <w:rsid w:val="00425939"/>
    <w:rsid w:val="0042597F"/>
    <w:rsid w:val="00425C32"/>
    <w:rsid w:val="00425C36"/>
    <w:rsid w:val="00425E7C"/>
    <w:rsid w:val="00425F7F"/>
    <w:rsid w:val="0042610E"/>
    <w:rsid w:val="004261B2"/>
    <w:rsid w:val="00426312"/>
    <w:rsid w:val="00426492"/>
    <w:rsid w:val="0042650F"/>
    <w:rsid w:val="00426641"/>
    <w:rsid w:val="00426653"/>
    <w:rsid w:val="004266F7"/>
    <w:rsid w:val="00426B33"/>
    <w:rsid w:val="00426FD6"/>
    <w:rsid w:val="0042700C"/>
    <w:rsid w:val="0042715B"/>
    <w:rsid w:val="00427243"/>
    <w:rsid w:val="004272E8"/>
    <w:rsid w:val="00427774"/>
    <w:rsid w:val="004277EC"/>
    <w:rsid w:val="004278AF"/>
    <w:rsid w:val="00427B77"/>
    <w:rsid w:val="00427CFD"/>
    <w:rsid w:val="00427D49"/>
    <w:rsid w:val="00427FEF"/>
    <w:rsid w:val="00430597"/>
    <w:rsid w:val="0043076F"/>
    <w:rsid w:val="00430B25"/>
    <w:rsid w:val="00430C10"/>
    <w:rsid w:val="00430C97"/>
    <w:rsid w:val="00430E20"/>
    <w:rsid w:val="00430EC9"/>
    <w:rsid w:val="00430EDA"/>
    <w:rsid w:val="00430F5D"/>
    <w:rsid w:val="00430F77"/>
    <w:rsid w:val="004310B1"/>
    <w:rsid w:val="00431246"/>
    <w:rsid w:val="0043149D"/>
    <w:rsid w:val="00431A0A"/>
    <w:rsid w:val="00431BD4"/>
    <w:rsid w:val="00431C5A"/>
    <w:rsid w:val="00431D38"/>
    <w:rsid w:val="00431F69"/>
    <w:rsid w:val="00431F7F"/>
    <w:rsid w:val="00432144"/>
    <w:rsid w:val="004322DB"/>
    <w:rsid w:val="00432508"/>
    <w:rsid w:val="0043262F"/>
    <w:rsid w:val="00432633"/>
    <w:rsid w:val="004327C3"/>
    <w:rsid w:val="004327F7"/>
    <w:rsid w:val="00432A0E"/>
    <w:rsid w:val="00432A17"/>
    <w:rsid w:val="00432A1C"/>
    <w:rsid w:val="00432D80"/>
    <w:rsid w:val="00432E3C"/>
    <w:rsid w:val="00432F67"/>
    <w:rsid w:val="004330CB"/>
    <w:rsid w:val="00433111"/>
    <w:rsid w:val="004332E7"/>
    <w:rsid w:val="00433669"/>
    <w:rsid w:val="004336D5"/>
    <w:rsid w:val="0043374C"/>
    <w:rsid w:val="004338F1"/>
    <w:rsid w:val="00433D34"/>
    <w:rsid w:val="00433E54"/>
    <w:rsid w:val="00433EEC"/>
    <w:rsid w:val="004342EA"/>
    <w:rsid w:val="0043442E"/>
    <w:rsid w:val="004344A3"/>
    <w:rsid w:val="00434964"/>
    <w:rsid w:val="00434975"/>
    <w:rsid w:val="00434D35"/>
    <w:rsid w:val="00434D84"/>
    <w:rsid w:val="004350AF"/>
    <w:rsid w:val="00435282"/>
    <w:rsid w:val="004353E5"/>
    <w:rsid w:val="00435856"/>
    <w:rsid w:val="00435BED"/>
    <w:rsid w:val="00435CE0"/>
    <w:rsid w:val="004365C9"/>
    <w:rsid w:val="00436924"/>
    <w:rsid w:val="00436954"/>
    <w:rsid w:val="00436A98"/>
    <w:rsid w:val="00436ACA"/>
    <w:rsid w:val="00436B2B"/>
    <w:rsid w:val="00436DEE"/>
    <w:rsid w:val="00436EA9"/>
    <w:rsid w:val="00436F1C"/>
    <w:rsid w:val="00437A6C"/>
    <w:rsid w:val="00437AB1"/>
    <w:rsid w:val="00437D4C"/>
    <w:rsid w:val="004400E2"/>
    <w:rsid w:val="004400FF"/>
    <w:rsid w:val="004401B0"/>
    <w:rsid w:val="004404C6"/>
    <w:rsid w:val="00440788"/>
    <w:rsid w:val="00440953"/>
    <w:rsid w:val="00440B35"/>
    <w:rsid w:val="00440C7B"/>
    <w:rsid w:val="00440DCE"/>
    <w:rsid w:val="004413C4"/>
    <w:rsid w:val="004414CB"/>
    <w:rsid w:val="0044194B"/>
    <w:rsid w:val="00441997"/>
    <w:rsid w:val="00441B42"/>
    <w:rsid w:val="00441BCD"/>
    <w:rsid w:val="00442184"/>
    <w:rsid w:val="00442430"/>
    <w:rsid w:val="004428B8"/>
    <w:rsid w:val="004428C4"/>
    <w:rsid w:val="00443250"/>
    <w:rsid w:val="00443292"/>
    <w:rsid w:val="004432A3"/>
    <w:rsid w:val="004435AF"/>
    <w:rsid w:val="004435FD"/>
    <w:rsid w:val="00443623"/>
    <w:rsid w:val="00443644"/>
    <w:rsid w:val="0044372B"/>
    <w:rsid w:val="00443842"/>
    <w:rsid w:val="00443C8A"/>
    <w:rsid w:val="00443DD4"/>
    <w:rsid w:val="00443EE3"/>
    <w:rsid w:val="00443F1F"/>
    <w:rsid w:val="0044406E"/>
    <w:rsid w:val="004440D7"/>
    <w:rsid w:val="0044415B"/>
    <w:rsid w:val="004442CB"/>
    <w:rsid w:val="004443DD"/>
    <w:rsid w:val="0044440A"/>
    <w:rsid w:val="004444B6"/>
    <w:rsid w:val="00444707"/>
    <w:rsid w:val="00444959"/>
    <w:rsid w:val="00444A04"/>
    <w:rsid w:val="00444A82"/>
    <w:rsid w:val="00444B04"/>
    <w:rsid w:val="00444FD4"/>
    <w:rsid w:val="0044510C"/>
    <w:rsid w:val="004452E4"/>
    <w:rsid w:val="00445398"/>
    <w:rsid w:val="004455DE"/>
    <w:rsid w:val="00445608"/>
    <w:rsid w:val="004456E3"/>
    <w:rsid w:val="0044583C"/>
    <w:rsid w:val="0044587E"/>
    <w:rsid w:val="004458B4"/>
    <w:rsid w:val="004458DF"/>
    <w:rsid w:val="00445A5D"/>
    <w:rsid w:val="00445C1C"/>
    <w:rsid w:val="00445C68"/>
    <w:rsid w:val="00445DED"/>
    <w:rsid w:val="00445E9C"/>
    <w:rsid w:val="00446186"/>
    <w:rsid w:val="004461BE"/>
    <w:rsid w:val="00446351"/>
    <w:rsid w:val="0044671F"/>
    <w:rsid w:val="004468E6"/>
    <w:rsid w:val="00446AE9"/>
    <w:rsid w:val="0044715C"/>
    <w:rsid w:val="00447AA3"/>
    <w:rsid w:val="00447B69"/>
    <w:rsid w:val="00447C68"/>
    <w:rsid w:val="00447C8A"/>
    <w:rsid w:val="00447E4A"/>
    <w:rsid w:val="0045003C"/>
    <w:rsid w:val="0045017C"/>
    <w:rsid w:val="004503FC"/>
    <w:rsid w:val="0045079A"/>
    <w:rsid w:val="00450912"/>
    <w:rsid w:val="00450A04"/>
    <w:rsid w:val="00450B5B"/>
    <w:rsid w:val="00450BFD"/>
    <w:rsid w:val="00450EDD"/>
    <w:rsid w:val="00450F4F"/>
    <w:rsid w:val="00451002"/>
    <w:rsid w:val="0045105D"/>
    <w:rsid w:val="0045127C"/>
    <w:rsid w:val="0045147A"/>
    <w:rsid w:val="004516E0"/>
    <w:rsid w:val="00451883"/>
    <w:rsid w:val="00451D6B"/>
    <w:rsid w:val="00451E22"/>
    <w:rsid w:val="00451E80"/>
    <w:rsid w:val="00452001"/>
    <w:rsid w:val="0045213F"/>
    <w:rsid w:val="004521FA"/>
    <w:rsid w:val="004523EE"/>
    <w:rsid w:val="00452540"/>
    <w:rsid w:val="00452543"/>
    <w:rsid w:val="00452560"/>
    <w:rsid w:val="0045259A"/>
    <w:rsid w:val="00452784"/>
    <w:rsid w:val="00452819"/>
    <w:rsid w:val="004528A8"/>
    <w:rsid w:val="004528B6"/>
    <w:rsid w:val="00452A52"/>
    <w:rsid w:val="00452E09"/>
    <w:rsid w:val="00452FF5"/>
    <w:rsid w:val="0045381E"/>
    <w:rsid w:val="004538E5"/>
    <w:rsid w:val="004539D0"/>
    <w:rsid w:val="00453AD5"/>
    <w:rsid w:val="00453B39"/>
    <w:rsid w:val="00453B93"/>
    <w:rsid w:val="00453D01"/>
    <w:rsid w:val="00453DB1"/>
    <w:rsid w:val="00453DC8"/>
    <w:rsid w:val="00453DDF"/>
    <w:rsid w:val="00453E36"/>
    <w:rsid w:val="00453FC2"/>
    <w:rsid w:val="0045407F"/>
    <w:rsid w:val="004540EB"/>
    <w:rsid w:val="00454107"/>
    <w:rsid w:val="00454173"/>
    <w:rsid w:val="00454457"/>
    <w:rsid w:val="004544D7"/>
    <w:rsid w:val="00454558"/>
    <w:rsid w:val="00454B68"/>
    <w:rsid w:val="00454C94"/>
    <w:rsid w:val="00454CE3"/>
    <w:rsid w:val="00454D2B"/>
    <w:rsid w:val="00454F0A"/>
    <w:rsid w:val="00455DE8"/>
    <w:rsid w:val="004563EE"/>
    <w:rsid w:val="00456596"/>
    <w:rsid w:val="004566E3"/>
    <w:rsid w:val="004567E8"/>
    <w:rsid w:val="0045681C"/>
    <w:rsid w:val="00456A7E"/>
    <w:rsid w:val="00456B56"/>
    <w:rsid w:val="00456BBB"/>
    <w:rsid w:val="00456C4B"/>
    <w:rsid w:val="00456D0B"/>
    <w:rsid w:val="00456E4B"/>
    <w:rsid w:val="00456E8B"/>
    <w:rsid w:val="00456EF8"/>
    <w:rsid w:val="004575CB"/>
    <w:rsid w:val="004579F4"/>
    <w:rsid w:val="00457A31"/>
    <w:rsid w:val="00457E56"/>
    <w:rsid w:val="00457F0A"/>
    <w:rsid w:val="00460021"/>
    <w:rsid w:val="004601C4"/>
    <w:rsid w:val="004601E7"/>
    <w:rsid w:val="00460351"/>
    <w:rsid w:val="00460404"/>
    <w:rsid w:val="004604F8"/>
    <w:rsid w:val="00460844"/>
    <w:rsid w:val="004608C7"/>
    <w:rsid w:val="0046091D"/>
    <w:rsid w:val="00460BC9"/>
    <w:rsid w:val="00461461"/>
    <w:rsid w:val="004615EE"/>
    <w:rsid w:val="00461617"/>
    <w:rsid w:val="004617D9"/>
    <w:rsid w:val="0046180F"/>
    <w:rsid w:val="00461A8E"/>
    <w:rsid w:val="00461E59"/>
    <w:rsid w:val="00462182"/>
    <w:rsid w:val="00462190"/>
    <w:rsid w:val="00462348"/>
    <w:rsid w:val="00462484"/>
    <w:rsid w:val="004626E3"/>
    <w:rsid w:val="00462A51"/>
    <w:rsid w:val="00462D45"/>
    <w:rsid w:val="00462EF5"/>
    <w:rsid w:val="00462F2F"/>
    <w:rsid w:val="00463341"/>
    <w:rsid w:val="00463427"/>
    <w:rsid w:val="0046370A"/>
    <w:rsid w:val="004637A2"/>
    <w:rsid w:val="004639E4"/>
    <w:rsid w:val="00463A0A"/>
    <w:rsid w:val="00463A56"/>
    <w:rsid w:val="00463D68"/>
    <w:rsid w:val="00464320"/>
    <w:rsid w:val="0046437F"/>
    <w:rsid w:val="00464673"/>
    <w:rsid w:val="00464A31"/>
    <w:rsid w:val="00464C44"/>
    <w:rsid w:val="00464FFE"/>
    <w:rsid w:val="004653DE"/>
    <w:rsid w:val="00465413"/>
    <w:rsid w:val="00465E52"/>
    <w:rsid w:val="00465F0C"/>
    <w:rsid w:val="00465F16"/>
    <w:rsid w:val="00466104"/>
    <w:rsid w:val="00466218"/>
    <w:rsid w:val="00466772"/>
    <w:rsid w:val="0046682F"/>
    <w:rsid w:val="00466B9E"/>
    <w:rsid w:val="00466CE0"/>
    <w:rsid w:val="00467122"/>
    <w:rsid w:val="004671BF"/>
    <w:rsid w:val="00467877"/>
    <w:rsid w:val="004678A8"/>
    <w:rsid w:val="004679B8"/>
    <w:rsid w:val="00467CF4"/>
    <w:rsid w:val="00467E2B"/>
    <w:rsid w:val="00467EC6"/>
    <w:rsid w:val="0047003B"/>
    <w:rsid w:val="004703AB"/>
    <w:rsid w:val="004703E9"/>
    <w:rsid w:val="004703F1"/>
    <w:rsid w:val="004704C1"/>
    <w:rsid w:val="004709FD"/>
    <w:rsid w:val="00470A9A"/>
    <w:rsid w:val="00470C78"/>
    <w:rsid w:val="00470D75"/>
    <w:rsid w:val="00470E7B"/>
    <w:rsid w:val="00471283"/>
    <w:rsid w:val="00471355"/>
    <w:rsid w:val="00471B18"/>
    <w:rsid w:val="00471E6E"/>
    <w:rsid w:val="004721DE"/>
    <w:rsid w:val="00472220"/>
    <w:rsid w:val="00472697"/>
    <w:rsid w:val="00472862"/>
    <w:rsid w:val="00472D20"/>
    <w:rsid w:val="00472DF8"/>
    <w:rsid w:val="00472F31"/>
    <w:rsid w:val="004730D3"/>
    <w:rsid w:val="00473236"/>
    <w:rsid w:val="004735DF"/>
    <w:rsid w:val="004737A5"/>
    <w:rsid w:val="004737E3"/>
    <w:rsid w:val="004739BD"/>
    <w:rsid w:val="00473BB0"/>
    <w:rsid w:val="00473ED3"/>
    <w:rsid w:val="00473F96"/>
    <w:rsid w:val="00473FCC"/>
    <w:rsid w:val="004742BE"/>
    <w:rsid w:val="004745D2"/>
    <w:rsid w:val="00474631"/>
    <w:rsid w:val="004749E0"/>
    <w:rsid w:val="00474A92"/>
    <w:rsid w:val="00474B71"/>
    <w:rsid w:val="00474C4B"/>
    <w:rsid w:val="00474CD1"/>
    <w:rsid w:val="00475158"/>
    <w:rsid w:val="00475290"/>
    <w:rsid w:val="0047535B"/>
    <w:rsid w:val="004753D8"/>
    <w:rsid w:val="00475AC7"/>
    <w:rsid w:val="00475B74"/>
    <w:rsid w:val="00475B85"/>
    <w:rsid w:val="00475D38"/>
    <w:rsid w:val="00476625"/>
    <w:rsid w:val="0047685B"/>
    <w:rsid w:val="004768F6"/>
    <w:rsid w:val="00476CA1"/>
    <w:rsid w:val="00476E68"/>
    <w:rsid w:val="00477196"/>
    <w:rsid w:val="004772E6"/>
    <w:rsid w:val="0047780E"/>
    <w:rsid w:val="004779C3"/>
    <w:rsid w:val="00477C66"/>
    <w:rsid w:val="00477CE8"/>
    <w:rsid w:val="00477E91"/>
    <w:rsid w:val="00477E92"/>
    <w:rsid w:val="00480087"/>
    <w:rsid w:val="004800B3"/>
    <w:rsid w:val="004801BC"/>
    <w:rsid w:val="0048024B"/>
    <w:rsid w:val="004803C0"/>
    <w:rsid w:val="004805A7"/>
    <w:rsid w:val="00480689"/>
    <w:rsid w:val="0048068D"/>
    <w:rsid w:val="00480B7B"/>
    <w:rsid w:val="00480C5D"/>
    <w:rsid w:val="00480CF7"/>
    <w:rsid w:val="00480DE2"/>
    <w:rsid w:val="00481454"/>
    <w:rsid w:val="004815AD"/>
    <w:rsid w:val="004816F6"/>
    <w:rsid w:val="00481801"/>
    <w:rsid w:val="00481C65"/>
    <w:rsid w:val="00481C74"/>
    <w:rsid w:val="00481DA1"/>
    <w:rsid w:val="00481E00"/>
    <w:rsid w:val="00481F1E"/>
    <w:rsid w:val="0048216C"/>
    <w:rsid w:val="0048257D"/>
    <w:rsid w:val="00482792"/>
    <w:rsid w:val="0048298D"/>
    <w:rsid w:val="00482C82"/>
    <w:rsid w:val="00483121"/>
    <w:rsid w:val="0048336D"/>
    <w:rsid w:val="0048358E"/>
    <w:rsid w:val="004836B1"/>
    <w:rsid w:val="004837DD"/>
    <w:rsid w:val="00483976"/>
    <w:rsid w:val="00483AB3"/>
    <w:rsid w:val="00483B03"/>
    <w:rsid w:val="00483C1F"/>
    <w:rsid w:val="00483F64"/>
    <w:rsid w:val="004840BC"/>
    <w:rsid w:val="004840CD"/>
    <w:rsid w:val="004841A5"/>
    <w:rsid w:val="0048421A"/>
    <w:rsid w:val="004842E4"/>
    <w:rsid w:val="00484382"/>
    <w:rsid w:val="004843B8"/>
    <w:rsid w:val="00484470"/>
    <w:rsid w:val="004844E6"/>
    <w:rsid w:val="00484688"/>
    <w:rsid w:val="00484B3D"/>
    <w:rsid w:val="00484B83"/>
    <w:rsid w:val="00484CD2"/>
    <w:rsid w:val="00484D03"/>
    <w:rsid w:val="004850DA"/>
    <w:rsid w:val="0048524D"/>
    <w:rsid w:val="004852EE"/>
    <w:rsid w:val="00485385"/>
    <w:rsid w:val="0048548F"/>
    <w:rsid w:val="0048575C"/>
    <w:rsid w:val="004857A9"/>
    <w:rsid w:val="004858CB"/>
    <w:rsid w:val="00485953"/>
    <w:rsid w:val="00485A60"/>
    <w:rsid w:val="00485A66"/>
    <w:rsid w:val="00485B72"/>
    <w:rsid w:val="00485BBC"/>
    <w:rsid w:val="00485F45"/>
    <w:rsid w:val="00485FB5"/>
    <w:rsid w:val="0048602D"/>
    <w:rsid w:val="004861C2"/>
    <w:rsid w:val="00486358"/>
    <w:rsid w:val="00486415"/>
    <w:rsid w:val="00486660"/>
    <w:rsid w:val="00486960"/>
    <w:rsid w:val="00486A91"/>
    <w:rsid w:val="00486BDD"/>
    <w:rsid w:val="00486CEE"/>
    <w:rsid w:val="00486D52"/>
    <w:rsid w:val="00486D73"/>
    <w:rsid w:val="00486E74"/>
    <w:rsid w:val="00487195"/>
    <w:rsid w:val="00487279"/>
    <w:rsid w:val="004873E3"/>
    <w:rsid w:val="004875C2"/>
    <w:rsid w:val="0048765C"/>
    <w:rsid w:val="004879DD"/>
    <w:rsid w:val="00487A1C"/>
    <w:rsid w:val="00487A83"/>
    <w:rsid w:val="00487AA5"/>
    <w:rsid w:val="00487AD7"/>
    <w:rsid w:val="00487CFA"/>
    <w:rsid w:val="00487D84"/>
    <w:rsid w:val="00487ED9"/>
    <w:rsid w:val="00487EE5"/>
    <w:rsid w:val="00490189"/>
    <w:rsid w:val="0049025A"/>
    <w:rsid w:val="004907F8"/>
    <w:rsid w:val="00490824"/>
    <w:rsid w:val="00490845"/>
    <w:rsid w:val="0049089E"/>
    <w:rsid w:val="00490A07"/>
    <w:rsid w:val="00490A19"/>
    <w:rsid w:val="00490AF4"/>
    <w:rsid w:val="00490BC6"/>
    <w:rsid w:val="00490C60"/>
    <w:rsid w:val="00490E4B"/>
    <w:rsid w:val="00491012"/>
    <w:rsid w:val="00491309"/>
    <w:rsid w:val="004915A9"/>
    <w:rsid w:val="00491672"/>
    <w:rsid w:val="00491830"/>
    <w:rsid w:val="00491C9E"/>
    <w:rsid w:val="00491CC8"/>
    <w:rsid w:val="00491CDC"/>
    <w:rsid w:val="00491EC7"/>
    <w:rsid w:val="00491F83"/>
    <w:rsid w:val="0049213D"/>
    <w:rsid w:val="0049233A"/>
    <w:rsid w:val="00492569"/>
    <w:rsid w:val="004927BE"/>
    <w:rsid w:val="00492A3B"/>
    <w:rsid w:val="00492B96"/>
    <w:rsid w:val="00492D37"/>
    <w:rsid w:val="00493258"/>
    <w:rsid w:val="004932F4"/>
    <w:rsid w:val="00493B43"/>
    <w:rsid w:val="00493C04"/>
    <w:rsid w:val="00493CD9"/>
    <w:rsid w:val="00493D6D"/>
    <w:rsid w:val="00493E58"/>
    <w:rsid w:val="00493EB9"/>
    <w:rsid w:val="00494068"/>
    <w:rsid w:val="0049418C"/>
    <w:rsid w:val="00494983"/>
    <w:rsid w:val="00494CE7"/>
    <w:rsid w:val="00494EA4"/>
    <w:rsid w:val="00494FF3"/>
    <w:rsid w:val="00495105"/>
    <w:rsid w:val="004952DC"/>
    <w:rsid w:val="0049547D"/>
    <w:rsid w:val="0049565D"/>
    <w:rsid w:val="004956D8"/>
    <w:rsid w:val="0049570A"/>
    <w:rsid w:val="00495977"/>
    <w:rsid w:val="00495C1D"/>
    <w:rsid w:val="00495F93"/>
    <w:rsid w:val="004960B0"/>
    <w:rsid w:val="004964EC"/>
    <w:rsid w:val="0049659E"/>
    <w:rsid w:val="00496699"/>
    <w:rsid w:val="0049682F"/>
    <w:rsid w:val="00496A67"/>
    <w:rsid w:val="00496D1C"/>
    <w:rsid w:val="00496D2B"/>
    <w:rsid w:val="00496E69"/>
    <w:rsid w:val="0049704D"/>
    <w:rsid w:val="0049741E"/>
    <w:rsid w:val="00497462"/>
    <w:rsid w:val="0049753A"/>
    <w:rsid w:val="00497729"/>
    <w:rsid w:val="00497750"/>
    <w:rsid w:val="00497A6F"/>
    <w:rsid w:val="00497D14"/>
    <w:rsid w:val="00497E25"/>
    <w:rsid w:val="00497E64"/>
    <w:rsid w:val="004A0071"/>
    <w:rsid w:val="004A01CD"/>
    <w:rsid w:val="004A01F4"/>
    <w:rsid w:val="004A05BA"/>
    <w:rsid w:val="004A0874"/>
    <w:rsid w:val="004A0875"/>
    <w:rsid w:val="004A10F5"/>
    <w:rsid w:val="004A1395"/>
    <w:rsid w:val="004A144F"/>
    <w:rsid w:val="004A15AD"/>
    <w:rsid w:val="004A17C2"/>
    <w:rsid w:val="004A181D"/>
    <w:rsid w:val="004A18DB"/>
    <w:rsid w:val="004A197E"/>
    <w:rsid w:val="004A1B4D"/>
    <w:rsid w:val="004A1BFF"/>
    <w:rsid w:val="004A1E7D"/>
    <w:rsid w:val="004A2171"/>
    <w:rsid w:val="004A21EC"/>
    <w:rsid w:val="004A2AC7"/>
    <w:rsid w:val="004A2CF3"/>
    <w:rsid w:val="004A2D62"/>
    <w:rsid w:val="004A305B"/>
    <w:rsid w:val="004A3229"/>
    <w:rsid w:val="004A34E1"/>
    <w:rsid w:val="004A35C4"/>
    <w:rsid w:val="004A3895"/>
    <w:rsid w:val="004A3B70"/>
    <w:rsid w:val="004A3DDB"/>
    <w:rsid w:val="004A3EEE"/>
    <w:rsid w:val="004A3F48"/>
    <w:rsid w:val="004A45E1"/>
    <w:rsid w:val="004A4655"/>
    <w:rsid w:val="004A4733"/>
    <w:rsid w:val="004A4B34"/>
    <w:rsid w:val="004A4D33"/>
    <w:rsid w:val="004A4E73"/>
    <w:rsid w:val="004A4F0A"/>
    <w:rsid w:val="004A5240"/>
    <w:rsid w:val="004A5559"/>
    <w:rsid w:val="004A573F"/>
    <w:rsid w:val="004A5842"/>
    <w:rsid w:val="004A59C5"/>
    <w:rsid w:val="004A6470"/>
    <w:rsid w:val="004A65BD"/>
    <w:rsid w:val="004A6C48"/>
    <w:rsid w:val="004A6CCB"/>
    <w:rsid w:val="004A6EF3"/>
    <w:rsid w:val="004A7304"/>
    <w:rsid w:val="004A77EB"/>
    <w:rsid w:val="004A789A"/>
    <w:rsid w:val="004A7996"/>
    <w:rsid w:val="004A79BA"/>
    <w:rsid w:val="004A7A48"/>
    <w:rsid w:val="004A7B2D"/>
    <w:rsid w:val="004A7BE2"/>
    <w:rsid w:val="004B0125"/>
    <w:rsid w:val="004B040C"/>
    <w:rsid w:val="004B04B8"/>
    <w:rsid w:val="004B070F"/>
    <w:rsid w:val="004B0C30"/>
    <w:rsid w:val="004B0E51"/>
    <w:rsid w:val="004B0F96"/>
    <w:rsid w:val="004B1091"/>
    <w:rsid w:val="004B1281"/>
    <w:rsid w:val="004B12B9"/>
    <w:rsid w:val="004B12F6"/>
    <w:rsid w:val="004B1835"/>
    <w:rsid w:val="004B1956"/>
    <w:rsid w:val="004B1B24"/>
    <w:rsid w:val="004B1FFD"/>
    <w:rsid w:val="004B228D"/>
    <w:rsid w:val="004B28F2"/>
    <w:rsid w:val="004B2CA0"/>
    <w:rsid w:val="004B2DC3"/>
    <w:rsid w:val="004B2F38"/>
    <w:rsid w:val="004B318C"/>
    <w:rsid w:val="004B326C"/>
    <w:rsid w:val="004B3540"/>
    <w:rsid w:val="004B35BA"/>
    <w:rsid w:val="004B39E2"/>
    <w:rsid w:val="004B3D4E"/>
    <w:rsid w:val="004B3E95"/>
    <w:rsid w:val="004B3FE0"/>
    <w:rsid w:val="004B413E"/>
    <w:rsid w:val="004B42C2"/>
    <w:rsid w:val="004B433E"/>
    <w:rsid w:val="004B442F"/>
    <w:rsid w:val="004B465C"/>
    <w:rsid w:val="004B46AD"/>
    <w:rsid w:val="004B46BA"/>
    <w:rsid w:val="004B47A0"/>
    <w:rsid w:val="004B4D74"/>
    <w:rsid w:val="004B526A"/>
    <w:rsid w:val="004B52B9"/>
    <w:rsid w:val="004B53AE"/>
    <w:rsid w:val="004B5800"/>
    <w:rsid w:val="004B583E"/>
    <w:rsid w:val="004B5C2E"/>
    <w:rsid w:val="004B5E5A"/>
    <w:rsid w:val="004B603F"/>
    <w:rsid w:val="004B60CC"/>
    <w:rsid w:val="004B620E"/>
    <w:rsid w:val="004B6260"/>
    <w:rsid w:val="004B639C"/>
    <w:rsid w:val="004B63D2"/>
    <w:rsid w:val="004B6404"/>
    <w:rsid w:val="004B6472"/>
    <w:rsid w:val="004B673F"/>
    <w:rsid w:val="004B6807"/>
    <w:rsid w:val="004B6888"/>
    <w:rsid w:val="004B6B3A"/>
    <w:rsid w:val="004B6B72"/>
    <w:rsid w:val="004B6D2C"/>
    <w:rsid w:val="004B6D5C"/>
    <w:rsid w:val="004B6DB6"/>
    <w:rsid w:val="004B6E33"/>
    <w:rsid w:val="004B7066"/>
    <w:rsid w:val="004B712E"/>
    <w:rsid w:val="004B727E"/>
    <w:rsid w:val="004B7324"/>
    <w:rsid w:val="004B77F9"/>
    <w:rsid w:val="004B7869"/>
    <w:rsid w:val="004B78DD"/>
    <w:rsid w:val="004B7A66"/>
    <w:rsid w:val="004B7AD6"/>
    <w:rsid w:val="004B7C91"/>
    <w:rsid w:val="004B7CF5"/>
    <w:rsid w:val="004B7E90"/>
    <w:rsid w:val="004B7F12"/>
    <w:rsid w:val="004B7F68"/>
    <w:rsid w:val="004B7FE6"/>
    <w:rsid w:val="004C004D"/>
    <w:rsid w:val="004C00F5"/>
    <w:rsid w:val="004C0122"/>
    <w:rsid w:val="004C05E0"/>
    <w:rsid w:val="004C0911"/>
    <w:rsid w:val="004C09E6"/>
    <w:rsid w:val="004C0BFB"/>
    <w:rsid w:val="004C0C15"/>
    <w:rsid w:val="004C0C66"/>
    <w:rsid w:val="004C1048"/>
    <w:rsid w:val="004C11C0"/>
    <w:rsid w:val="004C12F3"/>
    <w:rsid w:val="004C1337"/>
    <w:rsid w:val="004C1520"/>
    <w:rsid w:val="004C1752"/>
    <w:rsid w:val="004C1B81"/>
    <w:rsid w:val="004C1C76"/>
    <w:rsid w:val="004C1D56"/>
    <w:rsid w:val="004C2049"/>
    <w:rsid w:val="004C209E"/>
    <w:rsid w:val="004C27E5"/>
    <w:rsid w:val="004C2864"/>
    <w:rsid w:val="004C289A"/>
    <w:rsid w:val="004C29C9"/>
    <w:rsid w:val="004C2CB2"/>
    <w:rsid w:val="004C30C9"/>
    <w:rsid w:val="004C31B9"/>
    <w:rsid w:val="004C3548"/>
    <w:rsid w:val="004C36D5"/>
    <w:rsid w:val="004C38FA"/>
    <w:rsid w:val="004C3BEE"/>
    <w:rsid w:val="004C4290"/>
    <w:rsid w:val="004C42F0"/>
    <w:rsid w:val="004C438E"/>
    <w:rsid w:val="004C43A8"/>
    <w:rsid w:val="004C43AF"/>
    <w:rsid w:val="004C4429"/>
    <w:rsid w:val="004C4946"/>
    <w:rsid w:val="004C4F60"/>
    <w:rsid w:val="004C513E"/>
    <w:rsid w:val="004C52FA"/>
    <w:rsid w:val="004C5394"/>
    <w:rsid w:val="004C55BA"/>
    <w:rsid w:val="004C5906"/>
    <w:rsid w:val="004C5A67"/>
    <w:rsid w:val="004C5AB7"/>
    <w:rsid w:val="004C5F91"/>
    <w:rsid w:val="004C64B8"/>
    <w:rsid w:val="004C6515"/>
    <w:rsid w:val="004C65BF"/>
    <w:rsid w:val="004C664E"/>
    <w:rsid w:val="004C6696"/>
    <w:rsid w:val="004C6710"/>
    <w:rsid w:val="004C6880"/>
    <w:rsid w:val="004C6B00"/>
    <w:rsid w:val="004C6B94"/>
    <w:rsid w:val="004C6D0A"/>
    <w:rsid w:val="004C6E53"/>
    <w:rsid w:val="004C75D8"/>
    <w:rsid w:val="004C76C8"/>
    <w:rsid w:val="004C7713"/>
    <w:rsid w:val="004C78A0"/>
    <w:rsid w:val="004C78FF"/>
    <w:rsid w:val="004C79B0"/>
    <w:rsid w:val="004C7D7C"/>
    <w:rsid w:val="004D00D3"/>
    <w:rsid w:val="004D01A1"/>
    <w:rsid w:val="004D03B6"/>
    <w:rsid w:val="004D03BB"/>
    <w:rsid w:val="004D0452"/>
    <w:rsid w:val="004D055D"/>
    <w:rsid w:val="004D0570"/>
    <w:rsid w:val="004D07E6"/>
    <w:rsid w:val="004D0876"/>
    <w:rsid w:val="004D0880"/>
    <w:rsid w:val="004D0993"/>
    <w:rsid w:val="004D0A64"/>
    <w:rsid w:val="004D0AF3"/>
    <w:rsid w:val="004D0C17"/>
    <w:rsid w:val="004D0D0A"/>
    <w:rsid w:val="004D0E10"/>
    <w:rsid w:val="004D0EA0"/>
    <w:rsid w:val="004D0FB1"/>
    <w:rsid w:val="004D0FC2"/>
    <w:rsid w:val="004D0FE4"/>
    <w:rsid w:val="004D1132"/>
    <w:rsid w:val="004D156B"/>
    <w:rsid w:val="004D160B"/>
    <w:rsid w:val="004D1927"/>
    <w:rsid w:val="004D1AA8"/>
    <w:rsid w:val="004D1AB6"/>
    <w:rsid w:val="004D1E43"/>
    <w:rsid w:val="004D1F49"/>
    <w:rsid w:val="004D20A7"/>
    <w:rsid w:val="004D21BF"/>
    <w:rsid w:val="004D25BA"/>
    <w:rsid w:val="004D2AF2"/>
    <w:rsid w:val="004D2BE6"/>
    <w:rsid w:val="004D2D56"/>
    <w:rsid w:val="004D2E4F"/>
    <w:rsid w:val="004D308B"/>
    <w:rsid w:val="004D3720"/>
    <w:rsid w:val="004D39BD"/>
    <w:rsid w:val="004D3A95"/>
    <w:rsid w:val="004D4168"/>
    <w:rsid w:val="004D41DD"/>
    <w:rsid w:val="004D41FE"/>
    <w:rsid w:val="004D42BB"/>
    <w:rsid w:val="004D43B1"/>
    <w:rsid w:val="004D441D"/>
    <w:rsid w:val="004D4556"/>
    <w:rsid w:val="004D4722"/>
    <w:rsid w:val="004D4746"/>
    <w:rsid w:val="004D475F"/>
    <w:rsid w:val="004D4CCA"/>
    <w:rsid w:val="004D4F42"/>
    <w:rsid w:val="004D505C"/>
    <w:rsid w:val="004D50F7"/>
    <w:rsid w:val="004D527F"/>
    <w:rsid w:val="004D53EA"/>
    <w:rsid w:val="004D5477"/>
    <w:rsid w:val="004D54DE"/>
    <w:rsid w:val="004D5620"/>
    <w:rsid w:val="004D56E7"/>
    <w:rsid w:val="004D5805"/>
    <w:rsid w:val="004D583E"/>
    <w:rsid w:val="004D595F"/>
    <w:rsid w:val="004D5A94"/>
    <w:rsid w:val="004D5B1D"/>
    <w:rsid w:val="004D5C4A"/>
    <w:rsid w:val="004D5E3D"/>
    <w:rsid w:val="004D5FEA"/>
    <w:rsid w:val="004D5FF9"/>
    <w:rsid w:val="004D62FB"/>
    <w:rsid w:val="004D6552"/>
    <w:rsid w:val="004D6A9D"/>
    <w:rsid w:val="004D7024"/>
    <w:rsid w:val="004D7302"/>
    <w:rsid w:val="004D7468"/>
    <w:rsid w:val="004D7537"/>
    <w:rsid w:val="004D7697"/>
    <w:rsid w:val="004D76F2"/>
    <w:rsid w:val="004D7875"/>
    <w:rsid w:val="004D78B3"/>
    <w:rsid w:val="004D795B"/>
    <w:rsid w:val="004D79A5"/>
    <w:rsid w:val="004D7E05"/>
    <w:rsid w:val="004D7FA1"/>
    <w:rsid w:val="004E0017"/>
    <w:rsid w:val="004E0058"/>
    <w:rsid w:val="004E049D"/>
    <w:rsid w:val="004E0659"/>
    <w:rsid w:val="004E06A5"/>
    <w:rsid w:val="004E0839"/>
    <w:rsid w:val="004E085C"/>
    <w:rsid w:val="004E0D6A"/>
    <w:rsid w:val="004E1550"/>
    <w:rsid w:val="004E174C"/>
    <w:rsid w:val="004E188C"/>
    <w:rsid w:val="004E1A5F"/>
    <w:rsid w:val="004E1B3F"/>
    <w:rsid w:val="004E23BF"/>
    <w:rsid w:val="004E2568"/>
    <w:rsid w:val="004E2646"/>
    <w:rsid w:val="004E2696"/>
    <w:rsid w:val="004E26A6"/>
    <w:rsid w:val="004E2721"/>
    <w:rsid w:val="004E2951"/>
    <w:rsid w:val="004E2B99"/>
    <w:rsid w:val="004E2EE9"/>
    <w:rsid w:val="004E31AD"/>
    <w:rsid w:val="004E328C"/>
    <w:rsid w:val="004E32CC"/>
    <w:rsid w:val="004E3445"/>
    <w:rsid w:val="004E349B"/>
    <w:rsid w:val="004E3500"/>
    <w:rsid w:val="004E35C8"/>
    <w:rsid w:val="004E35DB"/>
    <w:rsid w:val="004E3718"/>
    <w:rsid w:val="004E3784"/>
    <w:rsid w:val="004E3885"/>
    <w:rsid w:val="004E3DF7"/>
    <w:rsid w:val="004E3EF8"/>
    <w:rsid w:val="004E442B"/>
    <w:rsid w:val="004E454F"/>
    <w:rsid w:val="004E4674"/>
    <w:rsid w:val="004E4739"/>
    <w:rsid w:val="004E4A82"/>
    <w:rsid w:val="004E4A8D"/>
    <w:rsid w:val="004E4A9A"/>
    <w:rsid w:val="004E4C21"/>
    <w:rsid w:val="004E4C7B"/>
    <w:rsid w:val="004E4C88"/>
    <w:rsid w:val="004E5177"/>
    <w:rsid w:val="004E52FC"/>
    <w:rsid w:val="004E54DB"/>
    <w:rsid w:val="004E56F1"/>
    <w:rsid w:val="004E5DEF"/>
    <w:rsid w:val="004E5F7F"/>
    <w:rsid w:val="004E619B"/>
    <w:rsid w:val="004E620D"/>
    <w:rsid w:val="004E6222"/>
    <w:rsid w:val="004E64BC"/>
    <w:rsid w:val="004E64CA"/>
    <w:rsid w:val="004E6935"/>
    <w:rsid w:val="004E696B"/>
    <w:rsid w:val="004E6AAB"/>
    <w:rsid w:val="004E718F"/>
    <w:rsid w:val="004E71CD"/>
    <w:rsid w:val="004E7461"/>
    <w:rsid w:val="004E76E4"/>
    <w:rsid w:val="004E7740"/>
    <w:rsid w:val="004E793F"/>
    <w:rsid w:val="004E7BFF"/>
    <w:rsid w:val="004E7E84"/>
    <w:rsid w:val="004F0293"/>
    <w:rsid w:val="004F044A"/>
    <w:rsid w:val="004F0753"/>
    <w:rsid w:val="004F086A"/>
    <w:rsid w:val="004F0A03"/>
    <w:rsid w:val="004F0BF6"/>
    <w:rsid w:val="004F0D24"/>
    <w:rsid w:val="004F0D54"/>
    <w:rsid w:val="004F0EAA"/>
    <w:rsid w:val="004F0F2D"/>
    <w:rsid w:val="004F0F37"/>
    <w:rsid w:val="004F0F5B"/>
    <w:rsid w:val="004F0F66"/>
    <w:rsid w:val="004F0F8F"/>
    <w:rsid w:val="004F0FC4"/>
    <w:rsid w:val="004F15C1"/>
    <w:rsid w:val="004F181E"/>
    <w:rsid w:val="004F1A21"/>
    <w:rsid w:val="004F1ADC"/>
    <w:rsid w:val="004F1CEF"/>
    <w:rsid w:val="004F1DF4"/>
    <w:rsid w:val="004F235B"/>
    <w:rsid w:val="004F235D"/>
    <w:rsid w:val="004F2486"/>
    <w:rsid w:val="004F268B"/>
    <w:rsid w:val="004F26D0"/>
    <w:rsid w:val="004F273E"/>
    <w:rsid w:val="004F288D"/>
    <w:rsid w:val="004F293D"/>
    <w:rsid w:val="004F2DA1"/>
    <w:rsid w:val="004F2FFE"/>
    <w:rsid w:val="004F31F1"/>
    <w:rsid w:val="004F32D1"/>
    <w:rsid w:val="004F343A"/>
    <w:rsid w:val="004F34BA"/>
    <w:rsid w:val="004F366B"/>
    <w:rsid w:val="004F37BC"/>
    <w:rsid w:val="004F395A"/>
    <w:rsid w:val="004F39AE"/>
    <w:rsid w:val="004F3A23"/>
    <w:rsid w:val="004F4197"/>
    <w:rsid w:val="004F46B8"/>
    <w:rsid w:val="004F4711"/>
    <w:rsid w:val="004F4880"/>
    <w:rsid w:val="004F4A63"/>
    <w:rsid w:val="004F4B71"/>
    <w:rsid w:val="004F4E37"/>
    <w:rsid w:val="004F4EDE"/>
    <w:rsid w:val="004F4F06"/>
    <w:rsid w:val="004F5254"/>
    <w:rsid w:val="004F5876"/>
    <w:rsid w:val="004F5A3B"/>
    <w:rsid w:val="004F5CD6"/>
    <w:rsid w:val="004F5DFA"/>
    <w:rsid w:val="004F5E7B"/>
    <w:rsid w:val="004F6013"/>
    <w:rsid w:val="004F6084"/>
    <w:rsid w:val="004F6363"/>
    <w:rsid w:val="004F6534"/>
    <w:rsid w:val="004F659C"/>
    <w:rsid w:val="004F667F"/>
    <w:rsid w:val="004F6734"/>
    <w:rsid w:val="004F6761"/>
    <w:rsid w:val="004F6808"/>
    <w:rsid w:val="004F6A26"/>
    <w:rsid w:val="004F6AF6"/>
    <w:rsid w:val="004F6B2F"/>
    <w:rsid w:val="004F77ED"/>
    <w:rsid w:val="004F7806"/>
    <w:rsid w:val="004F783B"/>
    <w:rsid w:val="004F79F9"/>
    <w:rsid w:val="004F7BEC"/>
    <w:rsid w:val="004F7D1A"/>
    <w:rsid w:val="004F7DBE"/>
    <w:rsid w:val="0050023A"/>
    <w:rsid w:val="0050028F"/>
    <w:rsid w:val="005004D7"/>
    <w:rsid w:val="00500A44"/>
    <w:rsid w:val="00500ABF"/>
    <w:rsid w:val="00500C4E"/>
    <w:rsid w:val="00500FB2"/>
    <w:rsid w:val="00500FD1"/>
    <w:rsid w:val="005014E9"/>
    <w:rsid w:val="0050156D"/>
    <w:rsid w:val="0050156E"/>
    <w:rsid w:val="00501996"/>
    <w:rsid w:val="00501A5E"/>
    <w:rsid w:val="00501C0F"/>
    <w:rsid w:val="00501E78"/>
    <w:rsid w:val="00501EAB"/>
    <w:rsid w:val="00502300"/>
    <w:rsid w:val="00502587"/>
    <w:rsid w:val="00502775"/>
    <w:rsid w:val="00502861"/>
    <w:rsid w:val="00502958"/>
    <w:rsid w:val="00502B5D"/>
    <w:rsid w:val="00502C58"/>
    <w:rsid w:val="00502DBB"/>
    <w:rsid w:val="00502E9E"/>
    <w:rsid w:val="005030B6"/>
    <w:rsid w:val="00503287"/>
    <w:rsid w:val="00503394"/>
    <w:rsid w:val="005034C4"/>
    <w:rsid w:val="00503982"/>
    <w:rsid w:val="00503A93"/>
    <w:rsid w:val="00503DC8"/>
    <w:rsid w:val="00503F87"/>
    <w:rsid w:val="00503FEB"/>
    <w:rsid w:val="00504439"/>
    <w:rsid w:val="0050454D"/>
    <w:rsid w:val="00504A98"/>
    <w:rsid w:val="00504CC8"/>
    <w:rsid w:val="00505261"/>
    <w:rsid w:val="00505351"/>
    <w:rsid w:val="005053EB"/>
    <w:rsid w:val="005054C7"/>
    <w:rsid w:val="0050561B"/>
    <w:rsid w:val="005056E4"/>
    <w:rsid w:val="00505787"/>
    <w:rsid w:val="00505854"/>
    <w:rsid w:val="005058C2"/>
    <w:rsid w:val="00505902"/>
    <w:rsid w:val="00505BC8"/>
    <w:rsid w:val="00505D54"/>
    <w:rsid w:val="00506086"/>
    <w:rsid w:val="00506302"/>
    <w:rsid w:val="00506328"/>
    <w:rsid w:val="005067D3"/>
    <w:rsid w:val="00506967"/>
    <w:rsid w:val="00506C11"/>
    <w:rsid w:val="00506ED8"/>
    <w:rsid w:val="00506FD2"/>
    <w:rsid w:val="00507044"/>
    <w:rsid w:val="0050713F"/>
    <w:rsid w:val="0050725B"/>
    <w:rsid w:val="005073C0"/>
    <w:rsid w:val="00507712"/>
    <w:rsid w:val="005077E3"/>
    <w:rsid w:val="005079AA"/>
    <w:rsid w:val="005079AD"/>
    <w:rsid w:val="00507ACD"/>
    <w:rsid w:val="00507BF2"/>
    <w:rsid w:val="00507C8F"/>
    <w:rsid w:val="00507EC8"/>
    <w:rsid w:val="00510040"/>
    <w:rsid w:val="005105DC"/>
    <w:rsid w:val="00510729"/>
    <w:rsid w:val="00510767"/>
    <w:rsid w:val="0051088D"/>
    <w:rsid w:val="00510924"/>
    <w:rsid w:val="0051099E"/>
    <w:rsid w:val="00510B16"/>
    <w:rsid w:val="00510E13"/>
    <w:rsid w:val="00510EB9"/>
    <w:rsid w:val="0051104B"/>
    <w:rsid w:val="0051117D"/>
    <w:rsid w:val="00511690"/>
    <w:rsid w:val="00511716"/>
    <w:rsid w:val="00511772"/>
    <w:rsid w:val="00511A98"/>
    <w:rsid w:val="00511D43"/>
    <w:rsid w:val="00511E47"/>
    <w:rsid w:val="005120AE"/>
    <w:rsid w:val="005124D6"/>
    <w:rsid w:val="0051251E"/>
    <w:rsid w:val="005126C5"/>
    <w:rsid w:val="00512750"/>
    <w:rsid w:val="00512BE1"/>
    <w:rsid w:val="00512CD6"/>
    <w:rsid w:val="00512D6F"/>
    <w:rsid w:val="00512E5A"/>
    <w:rsid w:val="00512EDD"/>
    <w:rsid w:val="005130A7"/>
    <w:rsid w:val="005132AE"/>
    <w:rsid w:val="00513315"/>
    <w:rsid w:val="005134CB"/>
    <w:rsid w:val="00513953"/>
    <w:rsid w:val="00513CC5"/>
    <w:rsid w:val="00513E1D"/>
    <w:rsid w:val="005147DF"/>
    <w:rsid w:val="00514805"/>
    <w:rsid w:val="00514CB6"/>
    <w:rsid w:val="00514EB1"/>
    <w:rsid w:val="00514EB6"/>
    <w:rsid w:val="00515273"/>
    <w:rsid w:val="005159BC"/>
    <w:rsid w:val="00515BAC"/>
    <w:rsid w:val="00515FA1"/>
    <w:rsid w:val="0051603E"/>
    <w:rsid w:val="005165DB"/>
    <w:rsid w:val="005168EB"/>
    <w:rsid w:val="00516EFC"/>
    <w:rsid w:val="005171B4"/>
    <w:rsid w:val="005176BC"/>
    <w:rsid w:val="00517A3B"/>
    <w:rsid w:val="00517A78"/>
    <w:rsid w:val="00517BC2"/>
    <w:rsid w:val="00517C30"/>
    <w:rsid w:val="00517FC0"/>
    <w:rsid w:val="00520106"/>
    <w:rsid w:val="0052019B"/>
    <w:rsid w:val="005202C0"/>
    <w:rsid w:val="00520437"/>
    <w:rsid w:val="00520BF2"/>
    <w:rsid w:val="00520F16"/>
    <w:rsid w:val="00521092"/>
    <w:rsid w:val="0052109E"/>
    <w:rsid w:val="0052113D"/>
    <w:rsid w:val="00521507"/>
    <w:rsid w:val="00521617"/>
    <w:rsid w:val="00521647"/>
    <w:rsid w:val="005216F2"/>
    <w:rsid w:val="00521D81"/>
    <w:rsid w:val="00521DDF"/>
    <w:rsid w:val="00521FA2"/>
    <w:rsid w:val="00521FB0"/>
    <w:rsid w:val="00522965"/>
    <w:rsid w:val="00522C7D"/>
    <w:rsid w:val="00522E01"/>
    <w:rsid w:val="00522FAA"/>
    <w:rsid w:val="00523108"/>
    <w:rsid w:val="00523649"/>
    <w:rsid w:val="00523D05"/>
    <w:rsid w:val="00523DC0"/>
    <w:rsid w:val="00523E28"/>
    <w:rsid w:val="00523F65"/>
    <w:rsid w:val="00523FEB"/>
    <w:rsid w:val="0052433C"/>
    <w:rsid w:val="0052436F"/>
    <w:rsid w:val="0052438F"/>
    <w:rsid w:val="0052463D"/>
    <w:rsid w:val="0052476B"/>
    <w:rsid w:val="00524AE9"/>
    <w:rsid w:val="00524AEB"/>
    <w:rsid w:val="00524D05"/>
    <w:rsid w:val="00524D4B"/>
    <w:rsid w:val="005250FF"/>
    <w:rsid w:val="00525141"/>
    <w:rsid w:val="00525168"/>
    <w:rsid w:val="005252F9"/>
    <w:rsid w:val="00525370"/>
    <w:rsid w:val="0052542E"/>
    <w:rsid w:val="005256A1"/>
    <w:rsid w:val="00525B7C"/>
    <w:rsid w:val="00525BB0"/>
    <w:rsid w:val="00525C2D"/>
    <w:rsid w:val="00525D50"/>
    <w:rsid w:val="00525D92"/>
    <w:rsid w:val="00525E18"/>
    <w:rsid w:val="005260A3"/>
    <w:rsid w:val="00526102"/>
    <w:rsid w:val="00526137"/>
    <w:rsid w:val="005261B3"/>
    <w:rsid w:val="005262E1"/>
    <w:rsid w:val="005263DC"/>
    <w:rsid w:val="005264C5"/>
    <w:rsid w:val="00526664"/>
    <w:rsid w:val="005267E4"/>
    <w:rsid w:val="0052698F"/>
    <w:rsid w:val="005269E3"/>
    <w:rsid w:val="00526B99"/>
    <w:rsid w:val="00526E40"/>
    <w:rsid w:val="00526FEA"/>
    <w:rsid w:val="00527003"/>
    <w:rsid w:val="00527005"/>
    <w:rsid w:val="00527248"/>
    <w:rsid w:val="0052748C"/>
    <w:rsid w:val="005276FF"/>
    <w:rsid w:val="005277E2"/>
    <w:rsid w:val="00527BA0"/>
    <w:rsid w:val="00527C99"/>
    <w:rsid w:val="00527DC1"/>
    <w:rsid w:val="00527EC5"/>
    <w:rsid w:val="005301B1"/>
    <w:rsid w:val="00530467"/>
    <w:rsid w:val="005304AA"/>
    <w:rsid w:val="00530605"/>
    <w:rsid w:val="0053061D"/>
    <w:rsid w:val="0053063D"/>
    <w:rsid w:val="005306AA"/>
    <w:rsid w:val="00530854"/>
    <w:rsid w:val="00530A4D"/>
    <w:rsid w:val="00530BDC"/>
    <w:rsid w:val="00530CDA"/>
    <w:rsid w:val="00530EAF"/>
    <w:rsid w:val="00531228"/>
    <w:rsid w:val="00531922"/>
    <w:rsid w:val="00531A96"/>
    <w:rsid w:val="00531D59"/>
    <w:rsid w:val="00531E0B"/>
    <w:rsid w:val="00532112"/>
    <w:rsid w:val="005322D3"/>
    <w:rsid w:val="0053234C"/>
    <w:rsid w:val="0053236E"/>
    <w:rsid w:val="00532622"/>
    <w:rsid w:val="00532779"/>
    <w:rsid w:val="005327F4"/>
    <w:rsid w:val="00532976"/>
    <w:rsid w:val="005329B2"/>
    <w:rsid w:val="00532A22"/>
    <w:rsid w:val="00532BFC"/>
    <w:rsid w:val="00532D44"/>
    <w:rsid w:val="00532DF2"/>
    <w:rsid w:val="00532E61"/>
    <w:rsid w:val="0053302B"/>
    <w:rsid w:val="00533123"/>
    <w:rsid w:val="00533185"/>
    <w:rsid w:val="005331EE"/>
    <w:rsid w:val="005334BF"/>
    <w:rsid w:val="005335EA"/>
    <w:rsid w:val="005335EC"/>
    <w:rsid w:val="00533634"/>
    <w:rsid w:val="00533656"/>
    <w:rsid w:val="0053384F"/>
    <w:rsid w:val="00533D56"/>
    <w:rsid w:val="00533D79"/>
    <w:rsid w:val="00534234"/>
    <w:rsid w:val="0053428B"/>
    <w:rsid w:val="00534623"/>
    <w:rsid w:val="00534A12"/>
    <w:rsid w:val="00534F8D"/>
    <w:rsid w:val="00535245"/>
    <w:rsid w:val="0053548C"/>
    <w:rsid w:val="005354FA"/>
    <w:rsid w:val="005358CA"/>
    <w:rsid w:val="00535A60"/>
    <w:rsid w:val="00535B90"/>
    <w:rsid w:val="00535BF9"/>
    <w:rsid w:val="00535BFD"/>
    <w:rsid w:val="005360A5"/>
    <w:rsid w:val="00536483"/>
    <w:rsid w:val="00536974"/>
    <w:rsid w:val="00536A5F"/>
    <w:rsid w:val="00536B12"/>
    <w:rsid w:val="00536F7F"/>
    <w:rsid w:val="00537119"/>
    <w:rsid w:val="005374CE"/>
    <w:rsid w:val="00537868"/>
    <w:rsid w:val="00537C46"/>
    <w:rsid w:val="00537CB2"/>
    <w:rsid w:val="0054005E"/>
    <w:rsid w:val="0054007E"/>
    <w:rsid w:val="005401B2"/>
    <w:rsid w:val="005401C6"/>
    <w:rsid w:val="0054022E"/>
    <w:rsid w:val="00540394"/>
    <w:rsid w:val="00540997"/>
    <w:rsid w:val="00540AB5"/>
    <w:rsid w:val="00540B79"/>
    <w:rsid w:val="00540BED"/>
    <w:rsid w:val="00540D05"/>
    <w:rsid w:val="005413A3"/>
    <w:rsid w:val="005418FA"/>
    <w:rsid w:val="00541CA1"/>
    <w:rsid w:val="00541D04"/>
    <w:rsid w:val="00541D15"/>
    <w:rsid w:val="00541D50"/>
    <w:rsid w:val="00542446"/>
    <w:rsid w:val="00542503"/>
    <w:rsid w:val="00542742"/>
    <w:rsid w:val="00542ACB"/>
    <w:rsid w:val="00542BC8"/>
    <w:rsid w:val="00542EDB"/>
    <w:rsid w:val="005431B0"/>
    <w:rsid w:val="00543216"/>
    <w:rsid w:val="005432DD"/>
    <w:rsid w:val="00543551"/>
    <w:rsid w:val="0054359D"/>
    <w:rsid w:val="005435FF"/>
    <w:rsid w:val="0054369E"/>
    <w:rsid w:val="00543744"/>
    <w:rsid w:val="00543AED"/>
    <w:rsid w:val="00543D55"/>
    <w:rsid w:val="00543E72"/>
    <w:rsid w:val="005445A0"/>
    <w:rsid w:val="005446F8"/>
    <w:rsid w:val="0054493C"/>
    <w:rsid w:val="005449E7"/>
    <w:rsid w:val="00544BF5"/>
    <w:rsid w:val="00544CFA"/>
    <w:rsid w:val="00544DAC"/>
    <w:rsid w:val="00544EAC"/>
    <w:rsid w:val="00544F24"/>
    <w:rsid w:val="00544F7E"/>
    <w:rsid w:val="005454DE"/>
    <w:rsid w:val="0054551A"/>
    <w:rsid w:val="00545731"/>
    <w:rsid w:val="005459AE"/>
    <w:rsid w:val="00545D80"/>
    <w:rsid w:val="00545EBC"/>
    <w:rsid w:val="005461E0"/>
    <w:rsid w:val="00546236"/>
    <w:rsid w:val="0054623A"/>
    <w:rsid w:val="005463A1"/>
    <w:rsid w:val="005463E8"/>
    <w:rsid w:val="005467C3"/>
    <w:rsid w:val="00546813"/>
    <w:rsid w:val="00546AFA"/>
    <w:rsid w:val="00546D9E"/>
    <w:rsid w:val="00546DB5"/>
    <w:rsid w:val="00547385"/>
    <w:rsid w:val="00547688"/>
    <w:rsid w:val="005476C3"/>
    <w:rsid w:val="005478E9"/>
    <w:rsid w:val="00547B08"/>
    <w:rsid w:val="00547EB6"/>
    <w:rsid w:val="00547EC6"/>
    <w:rsid w:val="00547EE7"/>
    <w:rsid w:val="00550048"/>
    <w:rsid w:val="00550465"/>
    <w:rsid w:val="005505A0"/>
    <w:rsid w:val="00550717"/>
    <w:rsid w:val="00550914"/>
    <w:rsid w:val="00550A4E"/>
    <w:rsid w:val="00550BB9"/>
    <w:rsid w:val="00550D1E"/>
    <w:rsid w:val="00550E65"/>
    <w:rsid w:val="0055107E"/>
    <w:rsid w:val="005510F7"/>
    <w:rsid w:val="0055110B"/>
    <w:rsid w:val="005511B7"/>
    <w:rsid w:val="005512A2"/>
    <w:rsid w:val="00551368"/>
    <w:rsid w:val="00551436"/>
    <w:rsid w:val="005516A1"/>
    <w:rsid w:val="005516CD"/>
    <w:rsid w:val="00551717"/>
    <w:rsid w:val="005517AE"/>
    <w:rsid w:val="00551ABF"/>
    <w:rsid w:val="00551C11"/>
    <w:rsid w:val="00551FF1"/>
    <w:rsid w:val="00552280"/>
    <w:rsid w:val="005522BD"/>
    <w:rsid w:val="00552644"/>
    <w:rsid w:val="00552658"/>
    <w:rsid w:val="00552694"/>
    <w:rsid w:val="005526D9"/>
    <w:rsid w:val="00552755"/>
    <w:rsid w:val="00552ADA"/>
    <w:rsid w:val="00552C71"/>
    <w:rsid w:val="00552D18"/>
    <w:rsid w:val="00552DEC"/>
    <w:rsid w:val="00552E59"/>
    <w:rsid w:val="00552EB0"/>
    <w:rsid w:val="00552F28"/>
    <w:rsid w:val="00553216"/>
    <w:rsid w:val="005533E1"/>
    <w:rsid w:val="00553440"/>
    <w:rsid w:val="00553454"/>
    <w:rsid w:val="00553498"/>
    <w:rsid w:val="0055359F"/>
    <w:rsid w:val="00553652"/>
    <w:rsid w:val="00553750"/>
    <w:rsid w:val="00553930"/>
    <w:rsid w:val="00553D8B"/>
    <w:rsid w:val="00553DC5"/>
    <w:rsid w:val="00553E25"/>
    <w:rsid w:val="00553EB2"/>
    <w:rsid w:val="00553F59"/>
    <w:rsid w:val="0055413D"/>
    <w:rsid w:val="005542B1"/>
    <w:rsid w:val="0055461D"/>
    <w:rsid w:val="005548FB"/>
    <w:rsid w:val="0055497F"/>
    <w:rsid w:val="00554D00"/>
    <w:rsid w:val="00554D3B"/>
    <w:rsid w:val="005550F5"/>
    <w:rsid w:val="0055510D"/>
    <w:rsid w:val="0055522B"/>
    <w:rsid w:val="005554AD"/>
    <w:rsid w:val="00555A88"/>
    <w:rsid w:val="00555C83"/>
    <w:rsid w:val="00555D31"/>
    <w:rsid w:val="00555D98"/>
    <w:rsid w:val="00555FD7"/>
    <w:rsid w:val="00556076"/>
    <w:rsid w:val="00556222"/>
    <w:rsid w:val="005562C7"/>
    <w:rsid w:val="00556304"/>
    <w:rsid w:val="0055662D"/>
    <w:rsid w:val="005568C5"/>
    <w:rsid w:val="00556A2C"/>
    <w:rsid w:val="00556B89"/>
    <w:rsid w:val="00556C1A"/>
    <w:rsid w:val="00557300"/>
    <w:rsid w:val="00557485"/>
    <w:rsid w:val="00557511"/>
    <w:rsid w:val="00557550"/>
    <w:rsid w:val="0055764C"/>
    <w:rsid w:val="00557652"/>
    <w:rsid w:val="005577D2"/>
    <w:rsid w:val="0055783E"/>
    <w:rsid w:val="00557909"/>
    <w:rsid w:val="00557C07"/>
    <w:rsid w:val="00557D0F"/>
    <w:rsid w:val="0056012F"/>
    <w:rsid w:val="005601B9"/>
    <w:rsid w:val="005606AA"/>
    <w:rsid w:val="0056078A"/>
    <w:rsid w:val="00560C5E"/>
    <w:rsid w:val="00560CBC"/>
    <w:rsid w:val="00560D12"/>
    <w:rsid w:val="0056105E"/>
    <w:rsid w:val="00561125"/>
    <w:rsid w:val="005611C4"/>
    <w:rsid w:val="00561528"/>
    <w:rsid w:val="0056175E"/>
    <w:rsid w:val="00561CA3"/>
    <w:rsid w:val="00561DD9"/>
    <w:rsid w:val="00561E21"/>
    <w:rsid w:val="005621D5"/>
    <w:rsid w:val="00562540"/>
    <w:rsid w:val="0056281E"/>
    <w:rsid w:val="005628A9"/>
    <w:rsid w:val="005629EA"/>
    <w:rsid w:val="00562D35"/>
    <w:rsid w:val="00562D93"/>
    <w:rsid w:val="00562F00"/>
    <w:rsid w:val="005631D5"/>
    <w:rsid w:val="005631E7"/>
    <w:rsid w:val="00563502"/>
    <w:rsid w:val="00563515"/>
    <w:rsid w:val="00563655"/>
    <w:rsid w:val="0056365E"/>
    <w:rsid w:val="0056391A"/>
    <w:rsid w:val="0056399E"/>
    <w:rsid w:val="00563B10"/>
    <w:rsid w:val="00563BB3"/>
    <w:rsid w:val="00563C83"/>
    <w:rsid w:val="00563E28"/>
    <w:rsid w:val="00563E81"/>
    <w:rsid w:val="00564025"/>
    <w:rsid w:val="005641B3"/>
    <w:rsid w:val="00564216"/>
    <w:rsid w:val="005643EC"/>
    <w:rsid w:val="00564650"/>
    <w:rsid w:val="00564656"/>
    <w:rsid w:val="005646DC"/>
    <w:rsid w:val="005648AB"/>
    <w:rsid w:val="005648E1"/>
    <w:rsid w:val="00564B6E"/>
    <w:rsid w:val="00564F72"/>
    <w:rsid w:val="00564F7B"/>
    <w:rsid w:val="0056514D"/>
    <w:rsid w:val="005651A1"/>
    <w:rsid w:val="00565561"/>
    <w:rsid w:val="00565581"/>
    <w:rsid w:val="00565AA9"/>
    <w:rsid w:val="00565D88"/>
    <w:rsid w:val="0056626D"/>
    <w:rsid w:val="0056662D"/>
    <w:rsid w:val="00566792"/>
    <w:rsid w:val="005668B6"/>
    <w:rsid w:val="005668EF"/>
    <w:rsid w:val="00566923"/>
    <w:rsid w:val="005669F3"/>
    <w:rsid w:val="00566A79"/>
    <w:rsid w:val="00566AD5"/>
    <w:rsid w:val="00566B86"/>
    <w:rsid w:val="00566BE0"/>
    <w:rsid w:val="00566BFF"/>
    <w:rsid w:val="00566CFC"/>
    <w:rsid w:val="00566D8D"/>
    <w:rsid w:val="005671FE"/>
    <w:rsid w:val="005675DF"/>
    <w:rsid w:val="0056773E"/>
    <w:rsid w:val="00567F8E"/>
    <w:rsid w:val="0057005B"/>
    <w:rsid w:val="00570083"/>
    <w:rsid w:val="005700DF"/>
    <w:rsid w:val="0057014B"/>
    <w:rsid w:val="00570319"/>
    <w:rsid w:val="0057035A"/>
    <w:rsid w:val="00570425"/>
    <w:rsid w:val="00570427"/>
    <w:rsid w:val="00570551"/>
    <w:rsid w:val="005705BD"/>
    <w:rsid w:val="005706B1"/>
    <w:rsid w:val="00570741"/>
    <w:rsid w:val="005707E0"/>
    <w:rsid w:val="005707F3"/>
    <w:rsid w:val="005708EB"/>
    <w:rsid w:val="00570965"/>
    <w:rsid w:val="005709C3"/>
    <w:rsid w:val="00570BEB"/>
    <w:rsid w:val="00570F5B"/>
    <w:rsid w:val="00571020"/>
    <w:rsid w:val="005711F5"/>
    <w:rsid w:val="005712F8"/>
    <w:rsid w:val="005715C7"/>
    <w:rsid w:val="00571729"/>
    <w:rsid w:val="00571B6A"/>
    <w:rsid w:val="00571E64"/>
    <w:rsid w:val="005721CE"/>
    <w:rsid w:val="00572457"/>
    <w:rsid w:val="00572573"/>
    <w:rsid w:val="005726A5"/>
    <w:rsid w:val="005727DA"/>
    <w:rsid w:val="005728B3"/>
    <w:rsid w:val="00572A6A"/>
    <w:rsid w:val="00572BAC"/>
    <w:rsid w:val="00572BBC"/>
    <w:rsid w:val="00572CCB"/>
    <w:rsid w:val="00572CF2"/>
    <w:rsid w:val="00572D64"/>
    <w:rsid w:val="00572DE6"/>
    <w:rsid w:val="00572DF2"/>
    <w:rsid w:val="00572F88"/>
    <w:rsid w:val="0057301D"/>
    <w:rsid w:val="00573299"/>
    <w:rsid w:val="005732C3"/>
    <w:rsid w:val="005735EC"/>
    <w:rsid w:val="005736ED"/>
    <w:rsid w:val="0057376C"/>
    <w:rsid w:val="00573D59"/>
    <w:rsid w:val="00573D86"/>
    <w:rsid w:val="00573E65"/>
    <w:rsid w:val="00573E6B"/>
    <w:rsid w:val="0057451B"/>
    <w:rsid w:val="00574533"/>
    <w:rsid w:val="00574607"/>
    <w:rsid w:val="0057461D"/>
    <w:rsid w:val="005747CF"/>
    <w:rsid w:val="0057491F"/>
    <w:rsid w:val="0057500A"/>
    <w:rsid w:val="0057514D"/>
    <w:rsid w:val="005751D9"/>
    <w:rsid w:val="00575257"/>
    <w:rsid w:val="005752D9"/>
    <w:rsid w:val="005754E6"/>
    <w:rsid w:val="005756A6"/>
    <w:rsid w:val="00575905"/>
    <w:rsid w:val="00575914"/>
    <w:rsid w:val="00575D00"/>
    <w:rsid w:val="00575DFD"/>
    <w:rsid w:val="0057606D"/>
    <w:rsid w:val="00576093"/>
    <w:rsid w:val="005766C6"/>
    <w:rsid w:val="00576AFE"/>
    <w:rsid w:val="00576B81"/>
    <w:rsid w:val="00576C1E"/>
    <w:rsid w:val="00576C5B"/>
    <w:rsid w:val="00576D9B"/>
    <w:rsid w:val="00577043"/>
    <w:rsid w:val="00577195"/>
    <w:rsid w:val="005774BF"/>
    <w:rsid w:val="005776B8"/>
    <w:rsid w:val="005776EB"/>
    <w:rsid w:val="00577C3D"/>
    <w:rsid w:val="005803EE"/>
    <w:rsid w:val="00580452"/>
    <w:rsid w:val="00580581"/>
    <w:rsid w:val="0058078F"/>
    <w:rsid w:val="00580922"/>
    <w:rsid w:val="00580985"/>
    <w:rsid w:val="00580E16"/>
    <w:rsid w:val="00580F56"/>
    <w:rsid w:val="00581289"/>
    <w:rsid w:val="005812E4"/>
    <w:rsid w:val="00581300"/>
    <w:rsid w:val="00581315"/>
    <w:rsid w:val="00581836"/>
    <w:rsid w:val="0058197C"/>
    <w:rsid w:val="00581B71"/>
    <w:rsid w:val="005820EB"/>
    <w:rsid w:val="0058230C"/>
    <w:rsid w:val="005828D7"/>
    <w:rsid w:val="00582B26"/>
    <w:rsid w:val="00582C32"/>
    <w:rsid w:val="00583361"/>
    <w:rsid w:val="00583488"/>
    <w:rsid w:val="00583661"/>
    <w:rsid w:val="005837C5"/>
    <w:rsid w:val="00583880"/>
    <w:rsid w:val="005838ED"/>
    <w:rsid w:val="00583AED"/>
    <w:rsid w:val="00583C6C"/>
    <w:rsid w:val="00583CD3"/>
    <w:rsid w:val="00583EB0"/>
    <w:rsid w:val="00584120"/>
    <w:rsid w:val="005842EE"/>
    <w:rsid w:val="00584519"/>
    <w:rsid w:val="0058463B"/>
    <w:rsid w:val="005846E9"/>
    <w:rsid w:val="00584932"/>
    <w:rsid w:val="00584D27"/>
    <w:rsid w:val="00584D96"/>
    <w:rsid w:val="00584EE1"/>
    <w:rsid w:val="00585011"/>
    <w:rsid w:val="0058505B"/>
    <w:rsid w:val="00585235"/>
    <w:rsid w:val="005854DE"/>
    <w:rsid w:val="005856B0"/>
    <w:rsid w:val="00585889"/>
    <w:rsid w:val="0058594A"/>
    <w:rsid w:val="00585D68"/>
    <w:rsid w:val="00586090"/>
    <w:rsid w:val="00586151"/>
    <w:rsid w:val="00586216"/>
    <w:rsid w:val="00586220"/>
    <w:rsid w:val="0058642B"/>
    <w:rsid w:val="005865B2"/>
    <w:rsid w:val="0058685D"/>
    <w:rsid w:val="00586C8B"/>
    <w:rsid w:val="00586FD0"/>
    <w:rsid w:val="00586FF2"/>
    <w:rsid w:val="0058702C"/>
    <w:rsid w:val="0058742D"/>
    <w:rsid w:val="005874CE"/>
    <w:rsid w:val="00587711"/>
    <w:rsid w:val="005879A2"/>
    <w:rsid w:val="00587AAC"/>
    <w:rsid w:val="00587D50"/>
    <w:rsid w:val="00587EB1"/>
    <w:rsid w:val="005902CC"/>
    <w:rsid w:val="00590556"/>
    <w:rsid w:val="005906D8"/>
    <w:rsid w:val="00590B3D"/>
    <w:rsid w:val="00590C3F"/>
    <w:rsid w:val="00591039"/>
    <w:rsid w:val="005912AB"/>
    <w:rsid w:val="00591493"/>
    <w:rsid w:val="0059151E"/>
    <w:rsid w:val="0059175D"/>
    <w:rsid w:val="00591927"/>
    <w:rsid w:val="00591AAC"/>
    <w:rsid w:val="00591BBC"/>
    <w:rsid w:val="00591BFF"/>
    <w:rsid w:val="00591C71"/>
    <w:rsid w:val="00591C98"/>
    <w:rsid w:val="00591D88"/>
    <w:rsid w:val="00591EBE"/>
    <w:rsid w:val="00591F62"/>
    <w:rsid w:val="00592138"/>
    <w:rsid w:val="00592315"/>
    <w:rsid w:val="00592951"/>
    <w:rsid w:val="00592DC7"/>
    <w:rsid w:val="00592E6D"/>
    <w:rsid w:val="0059329A"/>
    <w:rsid w:val="0059355C"/>
    <w:rsid w:val="00593862"/>
    <w:rsid w:val="005939CF"/>
    <w:rsid w:val="00593B9B"/>
    <w:rsid w:val="00593C21"/>
    <w:rsid w:val="00593C6B"/>
    <w:rsid w:val="00593D3B"/>
    <w:rsid w:val="00593EC1"/>
    <w:rsid w:val="00593F3A"/>
    <w:rsid w:val="005941E8"/>
    <w:rsid w:val="005943AA"/>
    <w:rsid w:val="00594716"/>
    <w:rsid w:val="00594812"/>
    <w:rsid w:val="00594863"/>
    <w:rsid w:val="00594ADE"/>
    <w:rsid w:val="00594B8A"/>
    <w:rsid w:val="00594C6F"/>
    <w:rsid w:val="00594CC1"/>
    <w:rsid w:val="00594E18"/>
    <w:rsid w:val="0059501F"/>
    <w:rsid w:val="005950CE"/>
    <w:rsid w:val="00595215"/>
    <w:rsid w:val="005955FE"/>
    <w:rsid w:val="00595692"/>
    <w:rsid w:val="0059583A"/>
    <w:rsid w:val="005958D4"/>
    <w:rsid w:val="00595942"/>
    <w:rsid w:val="0059595A"/>
    <w:rsid w:val="00595B30"/>
    <w:rsid w:val="00595C38"/>
    <w:rsid w:val="00595DA6"/>
    <w:rsid w:val="00595EB3"/>
    <w:rsid w:val="0059632E"/>
    <w:rsid w:val="0059659C"/>
    <w:rsid w:val="00596A00"/>
    <w:rsid w:val="00596BE2"/>
    <w:rsid w:val="00596C0F"/>
    <w:rsid w:val="00596DF5"/>
    <w:rsid w:val="00596FB1"/>
    <w:rsid w:val="0059710B"/>
    <w:rsid w:val="00597293"/>
    <w:rsid w:val="005973E4"/>
    <w:rsid w:val="005977CB"/>
    <w:rsid w:val="00597824"/>
    <w:rsid w:val="00597879"/>
    <w:rsid w:val="005A00B4"/>
    <w:rsid w:val="005A02AC"/>
    <w:rsid w:val="005A02AE"/>
    <w:rsid w:val="005A0358"/>
    <w:rsid w:val="005A0359"/>
    <w:rsid w:val="005A06C5"/>
    <w:rsid w:val="005A0A0C"/>
    <w:rsid w:val="005A0AAA"/>
    <w:rsid w:val="005A10E1"/>
    <w:rsid w:val="005A1231"/>
    <w:rsid w:val="005A1299"/>
    <w:rsid w:val="005A1303"/>
    <w:rsid w:val="005A13ED"/>
    <w:rsid w:val="005A151F"/>
    <w:rsid w:val="005A1979"/>
    <w:rsid w:val="005A1B5A"/>
    <w:rsid w:val="005A1B82"/>
    <w:rsid w:val="005A1DD1"/>
    <w:rsid w:val="005A1FDE"/>
    <w:rsid w:val="005A214E"/>
    <w:rsid w:val="005A2293"/>
    <w:rsid w:val="005A2816"/>
    <w:rsid w:val="005A2890"/>
    <w:rsid w:val="005A2BB4"/>
    <w:rsid w:val="005A2EAB"/>
    <w:rsid w:val="005A2FF1"/>
    <w:rsid w:val="005A3132"/>
    <w:rsid w:val="005A349D"/>
    <w:rsid w:val="005A34C5"/>
    <w:rsid w:val="005A3502"/>
    <w:rsid w:val="005A3520"/>
    <w:rsid w:val="005A3613"/>
    <w:rsid w:val="005A36B4"/>
    <w:rsid w:val="005A381E"/>
    <w:rsid w:val="005A3BC4"/>
    <w:rsid w:val="005A3C75"/>
    <w:rsid w:val="005A3E20"/>
    <w:rsid w:val="005A3ECC"/>
    <w:rsid w:val="005A40C9"/>
    <w:rsid w:val="005A40F8"/>
    <w:rsid w:val="005A4178"/>
    <w:rsid w:val="005A4303"/>
    <w:rsid w:val="005A4458"/>
    <w:rsid w:val="005A45C0"/>
    <w:rsid w:val="005A4809"/>
    <w:rsid w:val="005A4890"/>
    <w:rsid w:val="005A4BE7"/>
    <w:rsid w:val="005A4E0C"/>
    <w:rsid w:val="005A501B"/>
    <w:rsid w:val="005A50F2"/>
    <w:rsid w:val="005A5275"/>
    <w:rsid w:val="005A5536"/>
    <w:rsid w:val="005A5542"/>
    <w:rsid w:val="005A5712"/>
    <w:rsid w:val="005A5AB6"/>
    <w:rsid w:val="005A5C03"/>
    <w:rsid w:val="005A5DE3"/>
    <w:rsid w:val="005A5E28"/>
    <w:rsid w:val="005A5EEA"/>
    <w:rsid w:val="005A5F4A"/>
    <w:rsid w:val="005A5FDB"/>
    <w:rsid w:val="005A6016"/>
    <w:rsid w:val="005A60C3"/>
    <w:rsid w:val="005A62C8"/>
    <w:rsid w:val="005A6432"/>
    <w:rsid w:val="005A651A"/>
    <w:rsid w:val="005A66CA"/>
    <w:rsid w:val="005A67F6"/>
    <w:rsid w:val="005A684C"/>
    <w:rsid w:val="005A69F0"/>
    <w:rsid w:val="005A6AC9"/>
    <w:rsid w:val="005A6BC8"/>
    <w:rsid w:val="005A6C07"/>
    <w:rsid w:val="005A6E2D"/>
    <w:rsid w:val="005A7076"/>
    <w:rsid w:val="005A779A"/>
    <w:rsid w:val="005A78ED"/>
    <w:rsid w:val="005A795C"/>
    <w:rsid w:val="005A79B4"/>
    <w:rsid w:val="005A7A0F"/>
    <w:rsid w:val="005A7C62"/>
    <w:rsid w:val="005B00A2"/>
    <w:rsid w:val="005B0172"/>
    <w:rsid w:val="005B02E8"/>
    <w:rsid w:val="005B0392"/>
    <w:rsid w:val="005B03F7"/>
    <w:rsid w:val="005B052C"/>
    <w:rsid w:val="005B082C"/>
    <w:rsid w:val="005B0886"/>
    <w:rsid w:val="005B08F4"/>
    <w:rsid w:val="005B0FF1"/>
    <w:rsid w:val="005B104C"/>
    <w:rsid w:val="005B1143"/>
    <w:rsid w:val="005B114D"/>
    <w:rsid w:val="005B1219"/>
    <w:rsid w:val="005B12D8"/>
    <w:rsid w:val="005B136E"/>
    <w:rsid w:val="005B1458"/>
    <w:rsid w:val="005B174F"/>
    <w:rsid w:val="005B1763"/>
    <w:rsid w:val="005B1A9F"/>
    <w:rsid w:val="005B1DAF"/>
    <w:rsid w:val="005B1DFC"/>
    <w:rsid w:val="005B205B"/>
    <w:rsid w:val="005B228F"/>
    <w:rsid w:val="005B2349"/>
    <w:rsid w:val="005B2661"/>
    <w:rsid w:val="005B27DB"/>
    <w:rsid w:val="005B2B0B"/>
    <w:rsid w:val="005B2B8E"/>
    <w:rsid w:val="005B2C9D"/>
    <w:rsid w:val="005B34B1"/>
    <w:rsid w:val="005B3639"/>
    <w:rsid w:val="005B3656"/>
    <w:rsid w:val="005B3681"/>
    <w:rsid w:val="005B38D3"/>
    <w:rsid w:val="005B3C0C"/>
    <w:rsid w:val="005B3D86"/>
    <w:rsid w:val="005B3E9D"/>
    <w:rsid w:val="005B3F28"/>
    <w:rsid w:val="005B4040"/>
    <w:rsid w:val="005B4069"/>
    <w:rsid w:val="005B410C"/>
    <w:rsid w:val="005B418E"/>
    <w:rsid w:val="005B4270"/>
    <w:rsid w:val="005B428F"/>
    <w:rsid w:val="005B44A8"/>
    <w:rsid w:val="005B47EB"/>
    <w:rsid w:val="005B494C"/>
    <w:rsid w:val="005B4B5A"/>
    <w:rsid w:val="005B4DD0"/>
    <w:rsid w:val="005B50FA"/>
    <w:rsid w:val="005B53EC"/>
    <w:rsid w:val="005B54AE"/>
    <w:rsid w:val="005B5523"/>
    <w:rsid w:val="005B56FC"/>
    <w:rsid w:val="005B572B"/>
    <w:rsid w:val="005B5A76"/>
    <w:rsid w:val="005B5D30"/>
    <w:rsid w:val="005B5F96"/>
    <w:rsid w:val="005B608E"/>
    <w:rsid w:val="005B62FF"/>
    <w:rsid w:val="005B6415"/>
    <w:rsid w:val="005B6490"/>
    <w:rsid w:val="005B682F"/>
    <w:rsid w:val="005B6B33"/>
    <w:rsid w:val="005B6C3C"/>
    <w:rsid w:val="005B6E07"/>
    <w:rsid w:val="005B70CB"/>
    <w:rsid w:val="005B724D"/>
    <w:rsid w:val="005B7270"/>
    <w:rsid w:val="005B75B7"/>
    <w:rsid w:val="005B7797"/>
    <w:rsid w:val="005B7946"/>
    <w:rsid w:val="005B799F"/>
    <w:rsid w:val="005B7A10"/>
    <w:rsid w:val="005B7AEF"/>
    <w:rsid w:val="005B7D5E"/>
    <w:rsid w:val="005C02D5"/>
    <w:rsid w:val="005C03DA"/>
    <w:rsid w:val="005C073C"/>
    <w:rsid w:val="005C0777"/>
    <w:rsid w:val="005C0A6D"/>
    <w:rsid w:val="005C0CDD"/>
    <w:rsid w:val="005C0EFD"/>
    <w:rsid w:val="005C12B0"/>
    <w:rsid w:val="005C1451"/>
    <w:rsid w:val="005C151A"/>
    <w:rsid w:val="005C1543"/>
    <w:rsid w:val="005C1701"/>
    <w:rsid w:val="005C174E"/>
    <w:rsid w:val="005C17B4"/>
    <w:rsid w:val="005C17BA"/>
    <w:rsid w:val="005C1AA1"/>
    <w:rsid w:val="005C1D9F"/>
    <w:rsid w:val="005C1DE7"/>
    <w:rsid w:val="005C2043"/>
    <w:rsid w:val="005C22E4"/>
    <w:rsid w:val="005C231B"/>
    <w:rsid w:val="005C23E8"/>
    <w:rsid w:val="005C275D"/>
    <w:rsid w:val="005C2903"/>
    <w:rsid w:val="005C29B5"/>
    <w:rsid w:val="005C2EEA"/>
    <w:rsid w:val="005C31C2"/>
    <w:rsid w:val="005C3274"/>
    <w:rsid w:val="005C32E2"/>
    <w:rsid w:val="005C32F7"/>
    <w:rsid w:val="005C32F8"/>
    <w:rsid w:val="005C341E"/>
    <w:rsid w:val="005C367A"/>
    <w:rsid w:val="005C370B"/>
    <w:rsid w:val="005C37B8"/>
    <w:rsid w:val="005C3BB9"/>
    <w:rsid w:val="005C3BC7"/>
    <w:rsid w:val="005C3CE1"/>
    <w:rsid w:val="005C4160"/>
    <w:rsid w:val="005C43ED"/>
    <w:rsid w:val="005C4454"/>
    <w:rsid w:val="005C45FF"/>
    <w:rsid w:val="005C48E9"/>
    <w:rsid w:val="005C492B"/>
    <w:rsid w:val="005C4A0F"/>
    <w:rsid w:val="005C4AC5"/>
    <w:rsid w:val="005C4F47"/>
    <w:rsid w:val="005C5024"/>
    <w:rsid w:val="005C5613"/>
    <w:rsid w:val="005C588E"/>
    <w:rsid w:val="005C5957"/>
    <w:rsid w:val="005C5B33"/>
    <w:rsid w:val="005C5BAB"/>
    <w:rsid w:val="005C5D0E"/>
    <w:rsid w:val="005C5DEF"/>
    <w:rsid w:val="005C5E9C"/>
    <w:rsid w:val="005C5F10"/>
    <w:rsid w:val="005C5FC6"/>
    <w:rsid w:val="005C5FF1"/>
    <w:rsid w:val="005C6054"/>
    <w:rsid w:val="005C614A"/>
    <w:rsid w:val="005C63D9"/>
    <w:rsid w:val="005C6542"/>
    <w:rsid w:val="005C65E5"/>
    <w:rsid w:val="005C6663"/>
    <w:rsid w:val="005C697F"/>
    <w:rsid w:val="005C69E8"/>
    <w:rsid w:val="005C6BD8"/>
    <w:rsid w:val="005C6BF4"/>
    <w:rsid w:val="005C70E8"/>
    <w:rsid w:val="005C70EB"/>
    <w:rsid w:val="005C713D"/>
    <w:rsid w:val="005C731D"/>
    <w:rsid w:val="005C75E0"/>
    <w:rsid w:val="005C776A"/>
    <w:rsid w:val="005C7997"/>
    <w:rsid w:val="005C7DA0"/>
    <w:rsid w:val="005D019F"/>
    <w:rsid w:val="005D0360"/>
    <w:rsid w:val="005D04CA"/>
    <w:rsid w:val="005D066B"/>
    <w:rsid w:val="005D0723"/>
    <w:rsid w:val="005D085F"/>
    <w:rsid w:val="005D09CD"/>
    <w:rsid w:val="005D0A05"/>
    <w:rsid w:val="005D0EE2"/>
    <w:rsid w:val="005D1052"/>
    <w:rsid w:val="005D1222"/>
    <w:rsid w:val="005D1234"/>
    <w:rsid w:val="005D13A0"/>
    <w:rsid w:val="005D13AA"/>
    <w:rsid w:val="005D1416"/>
    <w:rsid w:val="005D186C"/>
    <w:rsid w:val="005D1C38"/>
    <w:rsid w:val="005D1C57"/>
    <w:rsid w:val="005D1E19"/>
    <w:rsid w:val="005D1E8B"/>
    <w:rsid w:val="005D1FBE"/>
    <w:rsid w:val="005D21E1"/>
    <w:rsid w:val="005D248D"/>
    <w:rsid w:val="005D257C"/>
    <w:rsid w:val="005D25B6"/>
    <w:rsid w:val="005D26C2"/>
    <w:rsid w:val="005D27C9"/>
    <w:rsid w:val="005D2862"/>
    <w:rsid w:val="005D28D6"/>
    <w:rsid w:val="005D2A68"/>
    <w:rsid w:val="005D2BF5"/>
    <w:rsid w:val="005D2DBB"/>
    <w:rsid w:val="005D31C7"/>
    <w:rsid w:val="005D3377"/>
    <w:rsid w:val="005D33E5"/>
    <w:rsid w:val="005D371F"/>
    <w:rsid w:val="005D3727"/>
    <w:rsid w:val="005D380E"/>
    <w:rsid w:val="005D3A29"/>
    <w:rsid w:val="005D3AC4"/>
    <w:rsid w:val="005D3CCD"/>
    <w:rsid w:val="005D3D20"/>
    <w:rsid w:val="005D3D29"/>
    <w:rsid w:val="005D402B"/>
    <w:rsid w:val="005D40D5"/>
    <w:rsid w:val="005D4136"/>
    <w:rsid w:val="005D418C"/>
    <w:rsid w:val="005D4234"/>
    <w:rsid w:val="005D4328"/>
    <w:rsid w:val="005D43E9"/>
    <w:rsid w:val="005D440A"/>
    <w:rsid w:val="005D474C"/>
    <w:rsid w:val="005D48A7"/>
    <w:rsid w:val="005D4A17"/>
    <w:rsid w:val="005D4C57"/>
    <w:rsid w:val="005D4C66"/>
    <w:rsid w:val="005D50FC"/>
    <w:rsid w:val="005D51D0"/>
    <w:rsid w:val="005D51F0"/>
    <w:rsid w:val="005D5204"/>
    <w:rsid w:val="005D5387"/>
    <w:rsid w:val="005D541A"/>
    <w:rsid w:val="005D552C"/>
    <w:rsid w:val="005D5718"/>
    <w:rsid w:val="005D5AE5"/>
    <w:rsid w:val="005D5D48"/>
    <w:rsid w:val="005D5D6B"/>
    <w:rsid w:val="005D5EAE"/>
    <w:rsid w:val="005D5EBE"/>
    <w:rsid w:val="005D5EE7"/>
    <w:rsid w:val="005D66E8"/>
    <w:rsid w:val="005D67A3"/>
    <w:rsid w:val="005D684D"/>
    <w:rsid w:val="005D686D"/>
    <w:rsid w:val="005D6D51"/>
    <w:rsid w:val="005D6D8B"/>
    <w:rsid w:val="005D6EBA"/>
    <w:rsid w:val="005D6F3B"/>
    <w:rsid w:val="005D6F8C"/>
    <w:rsid w:val="005D714E"/>
    <w:rsid w:val="005D7312"/>
    <w:rsid w:val="005D73F7"/>
    <w:rsid w:val="005D74E3"/>
    <w:rsid w:val="005D7674"/>
    <w:rsid w:val="005D7EB4"/>
    <w:rsid w:val="005D7F71"/>
    <w:rsid w:val="005E00C7"/>
    <w:rsid w:val="005E00E8"/>
    <w:rsid w:val="005E029A"/>
    <w:rsid w:val="005E03C1"/>
    <w:rsid w:val="005E03DA"/>
    <w:rsid w:val="005E0646"/>
    <w:rsid w:val="005E0723"/>
    <w:rsid w:val="005E0AF6"/>
    <w:rsid w:val="005E0D58"/>
    <w:rsid w:val="005E12BD"/>
    <w:rsid w:val="005E141C"/>
    <w:rsid w:val="005E1A85"/>
    <w:rsid w:val="005E1ADF"/>
    <w:rsid w:val="005E1B24"/>
    <w:rsid w:val="005E1D0E"/>
    <w:rsid w:val="005E1EA9"/>
    <w:rsid w:val="005E1FA6"/>
    <w:rsid w:val="005E207B"/>
    <w:rsid w:val="005E2230"/>
    <w:rsid w:val="005E2494"/>
    <w:rsid w:val="005E24F8"/>
    <w:rsid w:val="005E265C"/>
    <w:rsid w:val="005E2736"/>
    <w:rsid w:val="005E28B6"/>
    <w:rsid w:val="005E2971"/>
    <w:rsid w:val="005E29BA"/>
    <w:rsid w:val="005E3176"/>
    <w:rsid w:val="005E3428"/>
    <w:rsid w:val="005E34A9"/>
    <w:rsid w:val="005E3538"/>
    <w:rsid w:val="005E36C7"/>
    <w:rsid w:val="005E36D6"/>
    <w:rsid w:val="005E37EE"/>
    <w:rsid w:val="005E3864"/>
    <w:rsid w:val="005E3A3C"/>
    <w:rsid w:val="005E3B99"/>
    <w:rsid w:val="005E3DA6"/>
    <w:rsid w:val="005E41C4"/>
    <w:rsid w:val="005E4318"/>
    <w:rsid w:val="005E4329"/>
    <w:rsid w:val="005E43D0"/>
    <w:rsid w:val="005E4409"/>
    <w:rsid w:val="005E484F"/>
    <w:rsid w:val="005E4962"/>
    <w:rsid w:val="005E4B48"/>
    <w:rsid w:val="005E4F87"/>
    <w:rsid w:val="005E5021"/>
    <w:rsid w:val="005E5035"/>
    <w:rsid w:val="005E50FB"/>
    <w:rsid w:val="005E517E"/>
    <w:rsid w:val="005E5D4C"/>
    <w:rsid w:val="005E5E4B"/>
    <w:rsid w:val="005E5E92"/>
    <w:rsid w:val="005E5F00"/>
    <w:rsid w:val="005E6062"/>
    <w:rsid w:val="005E617D"/>
    <w:rsid w:val="005E620F"/>
    <w:rsid w:val="005E6292"/>
    <w:rsid w:val="005E6400"/>
    <w:rsid w:val="005E6447"/>
    <w:rsid w:val="005E65B7"/>
    <w:rsid w:val="005E65DF"/>
    <w:rsid w:val="005E6644"/>
    <w:rsid w:val="005E666E"/>
    <w:rsid w:val="005E677B"/>
    <w:rsid w:val="005E6AF7"/>
    <w:rsid w:val="005E6BE8"/>
    <w:rsid w:val="005E6BED"/>
    <w:rsid w:val="005E6CC8"/>
    <w:rsid w:val="005E7344"/>
    <w:rsid w:val="005E737C"/>
    <w:rsid w:val="005E7516"/>
    <w:rsid w:val="005E753E"/>
    <w:rsid w:val="005E78F5"/>
    <w:rsid w:val="005E78F9"/>
    <w:rsid w:val="005E7901"/>
    <w:rsid w:val="005E7A13"/>
    <w:rsid w:val="005E7B83"/>
    <w:rsid w:val="005E7CF9"/>
    <w:rsid w:val="005E7D42"/>
    <w:rsid w:val="005E7D67"/>
    <w:rsid w:val="005E7DD9"/>
    <w:rsid w:val="005E7EEA"/>
    <w:rsid w:val="005F0131"/>
    <w:rsid w:val="005F02F0"/>
    <w:rsid w:val="005F0629"/>
    <w:rsid w:val="005F08BB"/>
    <w:rsid w:val="005F0BCC"/>
    <w:rsid w:val="005F0CFE"/>
    <w:rsid w:val="005F0F42"/>
    <w:rsid w:val="005F1009"/>
    <w:rsid w:val="005F12D7"/>
    <w:rsid w:val="005F1321"/>
    <w:rsid w:val="005F1361"/>
    <w:rsid w:val="005F194A"/>
    <w:rsid w:val="005F1989"/>
    <w:rsid w:val="005F1993"/>
    <w:rsid w:val="005F1A98"/>
    <w:rsid w:val="005F1C25"/>
    <w:rsid w:val="005F2002"/>
    <w:rsid w:val="005F2089"/>
    <w:rsid w:val="005F21EE"/>
    <w:rsid w:val="005F2205"/>
    <w:rsid w:val="005F2324"/>
    <w:rsid w:val="005F2359"/>
    <w:rsid w:val="005F2657"/>
    <w:rsid w:val="005F2A04"/>
    <w:rsid w:val="005F2BC9"/>
    <w:rsid w:val="005F2D91"/>
    <w:rsid w:val="005F2FDD"/>
    <w:rsid w:val="005F30BF"/>
    <w:rsid w:val="005F33AF"/>
    <w:rsid w:val="005F3443"/>
    <w:rsid w:val="005F3466"/>
    <w:rsid w:val="005F370C"/>
    <w:rsid w:val="005F3836"/>
    <w:rsid w:val="005F385D"/>
    <w:rsid w:val="005F39C2"/>
    <w:rsid w:val="005F3A1E"/>
    <w:rsid w:val="005F3BBF"/>
    <w:rsid w:val="005F3CF1"/>
    <w:rsid w:val="005F3E16"/>
    <w:rsid w:val="005F4387"/>
    <w:rsid w:val="005F47E8"/>
    <w:rsid w:val="005F48A7"/>
    <w:rsid w:val="005F4BD2"/>
    <w:rsid w:val="005F4C12"/>
    <w:rsid w:val="005F4E6F"/>
    <w:rsid w:val="005F4E72"/>
    <w:rsid w:val="005F4E9F"/>
    <w:rsid w:val="005F4EA4"/>
    <w:rsid w:val="005F5151"/>
    <w:rsid w:val="005F54D7"/>
    <w:rsid w:val="005F5594"/>
    <w:rsid w:val="005F5723"/>
    <w:rsid w:val="005F599F"/>
    <w:rsid w:val="005F5A1A"/>
    <w:rsid w:val="005F5A66"/>
    <w:rsid w:val="005F5A9D"/>
    <w:rsid w:val="005F5CE2"/>
    <w:rsid w:val="005F5D87"/>
    <w:rsid w:val="005F5F8E"/>
    <w:rsid w:val="005F60ED"/>
    <w:rsid w:val="005F60EE"/>
    <w:rsid w:val="005F6149"/>
    <w:rsid w:val="005F62E2"/>
    <w:rsid w:val="005F62E3"/>
    <w:rsid w:val="005F62FC"/>
    <w:rsid w:val="005F6420"/>
    <w:rsid w:val="005F6447"/>
    <w:rsid w:val="005F6495"/>
    <w:rsid w:val="005F6597"/>
    <w:rsid w:val="005F6794"/>
    <w:rsid w:val="005F67DE"/>
    <w:rsid w:val="005F685D"/>
    <w:rsid w:val="005F6C5B"/>
    <w:rsid w:val="005F7078"/>
    <w:rsid w:val="005F714D"/>
    <w:rsid w:val="005F7666"/>
    <w:rsid w:val="005F78BB"/>
    <w:rsid w:val="005F792C"/>
    <w:rsid w:val="005F7E1C"/>
    <w:rsid w:val="005F7E66"/>
    <w:rsid w:val="00600199"/>
    <w:rsid w:val="006003C6"/>
    <w:rsid w:val="006005D6"/>
    <w:rsid w:val="006007BB"/>
    <w:rsid w:val="006008F7"/>
    <w:rsid w:val="00600E02"/>
    <w:rsid w:val="00600ED8"/>
    <w:rsid w:val="00600FF6"/>
    <w:rsid w:val="00601153"/>
    <w:rsid w:val="00601533"/>
    <w:rsid w:val="00601638"/>
    <w:rsid w:val="0060170A"/>
    <w:rsid w:val="006017C2"/>
    <w:rsid w:val="0060187B"/>
    <w:rsid w:val="00601A03"/>
    <w:rsid w:val="00601A9B"/>
    <w:rsid w:val="00601AB3"/>
    <w:rsid w:val="00601CC7"/>
    <w:rsid w:val="00601F43"/>
    <w:rsid w:val="006026F7"/>
    <w:rsid w:val="006027B0"/>
    <w:rsid w:val="006028A1"/>
    <w:rsid w:val="00602B6C"/>
    <w:rsid w:val="00602CB1"/>
    <w:rsid w:val="00602E02"/>
    <w:rsid w:val="0060306A"/>
    <w:rsid w:val="00603385"/>
    <w:rsid w:val="006035FA"/>
    <w:rsid w:val="006036E0"/>
    <w:rsid w:val="0060376D"/>
    <w:rsid w:val="00603830"/>
    <w:rsid w:val="00603956"/>
    <w:rsid w:val="00603BB5"/>
    <w:rsid w:val="00603D9C"/>
    <w:rsid w:val="00604072"/>
    <w:rsid w:val="00604168"/>
    <w:rsid w:val="006041F2"/>
    <w:rsid w:val="00604221"/>
    <w:rsid w:val="0060434C"/>
    <w:rsid w:val="006044CE"/>
    <w:rsid w:val="00604508"/>
    <w:rsid w:val="0060453A"/>
    <w:rsid w:val="00604630"/>
    <w:rsid w:val="0060471D"/>
    <w:rsid w:val="006047DC"/>
    <w:rsid w:val="006048F4"/>
    <w:rsid w:val="00604CB8"/>
    <w:rsid w:val="00604CD8"/>
    <w:rsid w:val="00604CE1"/>
    <w:rsid w:val="00604DF8"/>
    <w:rsid w:val="00604EC0"/>
    <w:rsid w:val="00604F5F"/>
    <w:rsid w:val="00604FC4"/>
    <w:rsid w:val="0060508E"/>
    <w:rsid w:val="00605146"/>
    <w:rsid w:val="00605183"/>
    <w:rsid w:val="006051BD"/>
    <w:rsid w:val="006053CC"/>
    <w:rsid w:val="00605622"/>
    <w:rsid w:val="006056C9"/>
    <w:rsid w:val="006058B9"/>
    <w:rsid w:val="00605ACF"/>
    <w:rsid w:val="00605DDC"/>
    <w:rsid w:val="00605DF2"/>
    <w:rsid w:val="00606603"/>
    <w:rsid w:val="0060661C"/>
    <w:rsid w:val="00606686"/>
    <w:rsid w:val="006067F4"/>
    <w:rsid w:val="00606894"/>
    <w:rsid w:val="00606A9F"/>
    <w:rsid w:val="00606CA7"/>
    <w:rsid w:val="00606D7F"/>
    <w:rsid w:val="00606F95"/>
    <w:rsid w:val="00606FF5"/>
    <w:rsid w:val="006070A0"/>
    <w:rsid w:val="00607226"/>
    <w:rsid w:val="0060731F"/>
    <w:rsid w:val="00607432"/>
    <w:rsid w:val="00607439"/>
    <w:rsid w:val="00607454"/>
    <w:rsid w:val="0060753C"/>
    <w:rsid w:val="006075FC"/>
    <w:rsid w:val="0060762F"/>
    <w:rsid w:val="00607634"/>
    <w:rsid w:val="006076A5"/>
    <w:rsid w:val="006077A7"/>
    <w:rsid w:val="00607989"/>
    <w:rsid w:val="00607A7A"/>
    <w:rsid w:val="00607AB4"/>
    <w:rsid w:val="00607CD5"/>
    <w:rsid w:val="00607D22"/>
    <w:rsid w:val="00607F3B"/>
    <w:rsid w:val="00610034"/>
    <w:rsid w:val="006100BA"/>
    <w:rsid w:val="0061012C"/>
    <w:rsid w:val="006103B2"/>
    <w:rsid w:val="0061069E"/>
    <w:rsid w:val="00610728"/>
    <w:rsid w:val="00610740"/>
    <w:rsid w:val="00610959"/>
    <w:rsid w:val="00610DA8"/>
    <w:rsid w:val="00610E3B"/>
    <w:rsid w:val="00610EE0"/>
    <w:rsid w:val="00610EE6"/>
    <w:rsid w:val="00610F4E"/>
    <w:rsid w:val="00610FC7"/>
    <w:rsid w:val="00611091"/>
    <w:rsid w:val="00611182"/>
    <w:rsid w:val="00611394"/>
    <w:rsid w:val="0061142D"/>
    <w:rsid w:val="006114AD"/>
    <w:rsid w:val="00611A5D"/>
    <w:rsid w:val="00611B72"/>
    <w:rsid w:val="00611C9A"/>
    <w:rsid w:val="00611D03"/>
    <w:rsid w:val="00611DB0"/>
    <w:rsid w:val="00612241"/>
    <w:rsid w:val="00612458"/>
    <w:rsid w:val="00612468"/>
    <w:rsid w:val="00612885"/>
    <w:rsid w:val="00612CC0"/>
    <w:rsid w:val="00612CFB"/>
    <w:rsid w:val="00612D84"/>
    <w:rsid w:val="00612DA6"/>
    <w:rsid w:val="00612E52"/>
    <w:rsid w:val="00612EA8"/>
    <w:rsid w:val="006130D1"/>
    <w:rsid w:val="00613351"/>
    <w:rsid w:val="006135E2"/>
    <w:rsid w:val="00613842"/>
    <w:rsid w:val="00613B4B"/>
    <w:rsid w:val="00613BF7"/>
    <w:rsid w:val="00613E80"/>
    <w:rsid w:val="0061438E"/>
    <w:rsid w:val="00614B7C"/>
    <w:rsid w:val="00614C40"/>
    <w:rsid w:val="006150FA"/>
    <w:rsid w:val="00615205"/>
    <w:rsid w:val="0061526A"/>
    <w:rsid w:val="00615382"/>
    <w:rsid w:val="0061542E"/>
    <w:rsid w:val="006154F7"/>
    <w:rsid w:val="00615A7C"/>
    <w:rsid w:val="00615C73"/>
    <w:rsid w:val="00615CCF"/>
    <w:rsid w:val="006161D5"/>
    <w:rsid w:val="00616435"/>
    <w:rsid w:val="00616586"/>
    <w:rsid w:val="0061664A"/>
    <w:rsid w:val="0061677C"/>
    <w:rsid w:val="00616C25"/>
    <w:rsid w:val="00616E21"/>
    <w:rsid w:val="00617024"/>
    <w:rsid w:val="006171B5"/>
    <w:rsid w:val="006172CF"/>
    <w:rsid w:val="006172F2"/>
    <w:rsid w:val="00617570"/>
    <w:rsid w:val="00617A02"/>
    <w:rsid w:val="00617B83"/>
    <w:rsid w:val="006200ED"/>
    <w:rsid w:val="006201A1"/>
    <w:rsid w:val="0062034C"/>
    <w:rsid w:val="006204E0"/>
    <w:rsid w:val="006205B3"/>
    <w:rsid w:val="006205E4"/>
    <w:rsid w:val="00620784"/>
    <w:rsid w:val="00620952"/>
    <w:rsid w:val="00620E04"/>
    <w:rsid w:val="00620F8B"/>
    <w:rsid w:val="00620FDB"/>
    <w:rsid w:val="006211AF"/>
    <w:rsid w:val="006212AF"/>
    <w:rsid w:val="00621398"/>
    <w:rsid w:val="006213A2"/>
    <w:rsid w:val="00621586"/>
    <w:rsid w:val="0062160F"/>
    <w:rsid w:val="00621714"/>
    <w:rsid w:val="00621873"/>
    <w:rsid w:val="006218D9"/>
    <w:rsid w:val="006219F9"/>
    <w:rsid w:val="00621A00"/>
    <w:rsid w:val="00621A21"/>
    <w:rsid w:val="0062216C"/>
    <w:rsid w:val="006224CC"/>
    <w:rsid w:val="00622568"/>
    <w:rsid w:val="00622708"/>
    <w:rsid w:val="006227FC"/>
    <w:rsid w:val="0062296B"/>
    <w:rsid w:val="00622AF0"/>
    <w:rsid w:val="00622C8C"/>
    <w:rsid w:val="00622DD3"/>
    <w:rsid w:val="00622E98"/>
    <w:rsid w:val="00622F00"/>
    <w:rsid w:val="006231A4"/>
    <w:rsid w:val="00623625"/>
    <w:rsid w:val="00623711"/>
    <w:rsid w:val="00623917"/>
    <w:rsid w:val="00623A44"/>
    <w:rsid w:val="00623B11"/>
    <w:rsid w:val="00623CAD"/>
    <w:rsid w:val="00623D13"/>
    <w:rsid w:val="00623DF2"/>
    <w:rsid w:val="00623E86"/>
    <w:rsid w:val="00623F8E"/>
    <w:rsid w:val="00624224"/>
    <w:rsid w:val="006242F8"/>
    <w:rsid w:val="006249D1"/>
    <w:rsid w:val="00624AA1"/>
    <w:rsid w:val="00624B3F"/>
    <w:rsid w:val="00624F00"/>
    <w:rsid w:val="006250AC"/>
    <w:rsid w:val="00625213"/>
    <w:rsid w:val="006252A8"/>
    <w:rsid w:val="006254E4"/>
    <w:rsid w:val="006255E6"/>
    <w:rsid w:val="0062589C"/>
    <w:rsid w:val="00625A9B"/>
    <w:rsid w:val="00625E0C"/>
    <w:rsid w:val="00625E42"/>
    <w:rsid w:val="0062623B"/>
    <w:rsid w:val="00626317"/>
    <w:rsid w:val="006263A9"/>
    <w:rsid w:val="00626450"/>
    <w:rsid w:val="006264B0"/>
    <w:rsid w:val="00626ACF"/>
    <w:rsid w:val="00626C17"/>
    <w:rsid w:val="00626DBC"/>
    <w:rsid w:val="00626E12"/>
    <w:rsid w:val="006273CD"/>
    <w:rsid w:val="006274A6"/>
    <w:rsid w:val="0062758A"/>
    <w:rsid w:val="00627633"/>
    <w:rsid w:val="0062764B"/>
    <w:rsid w:val="00627771"/>
    <w:rsid w:val="006277C3"/>
    <w:rsid w:val="006278F2"/>
    <w:rsid w:val="00627A47"/>
    <w:rsid w:val="00627CF6"/>
    <w:rsid w:val="006300BE"/>
    <w:rsid w:val="00630299"/>
    <w:rsid w:val="0063029D"/>
    <w:rsid w:val="006306BB"/>
    <w:rsid w:val="006306D1"/>
    <w:rsid w:val="00630889"/>
    <w:rsid w:val="00630978"/>
    <w:rsid w:val="0063097D"/>
    <w:rsid w:val="00630CFB"/>
    <w:rsid w:val="00630D1C"/>
    <w:rsid w:val="00630DCC"/>
    <w:rsid w:val="00630E5D"/>
    <w:rsid w:val="006310F3"/>
    <w:rsid w:val="00631136"/>
    <w:rsid w:val="006311FB"/>
    <w:rsid w:val="00631350"/>
    <w:rsid w:val="00631726"/>
    <w:rsid w:val="00631873"/>
    <w:rsid w:val="006319FA"/>
    <w:rsid w:val="00631BA5"/>
    <w:rsid w:val="00631D82"/>
    <w:rsid w:val="00631F28"/>
    <w:rsid w:val="006322D8"/>
    <w:rsid w:val="0063239F"/>
    <w:rsid w:val="006323FF"/>
    <w:rsid w:val="00632459"/>
    <w:rsid w:val="006325FA"/>
    <w:rsid w:val="00632612"/>
    <w:rsid w:val="00632960"/>
    <w:rsid w:val="006329AF"/>
    <w:rsid w:val="00632B51"/>
    <w:rsid w:val="00632C8B"/>
    <w:rsid w:val="00632CDB"/>
    <w:rsid w:val="00632D28"/>
    <w:rsid w:val="00632FB7"/>
    <w:rsid w:val="006330CF"/>
    <w:rsid w:val="00633127"/>
    <w:rsid w:val="00633280"/>
    <w:rsid w:val="006335A9"/>
    <w:rsid w:val="006336CB"/>
    <w:rsid w:val="00633892"/>
    <w:rsid w:val="0063398D"/>
    <w:rsid w:val="00633B84"/>
    <w:rsid w:val="00634242"/>
    <w:rsid w:val="0063444E"/>
    <w:rsid w:val="00634B16"/>
    <w:rsid w:val="00634BD2"/>
    <w:rsid w:val="00634D17"/>
    <w:rsid w:val="00634F13"/>
    <w:rsid w:val="00634F72"/>
    <w:rsid w:val="00634FFF"/>
    <w:rsid w:val="006351B7"/>
    <w:rsid w:val="006352B5"/>
    <w:rsid w:val="0063535A"/>
    <w:rsid w:val="0063575E"/>
    <w:rsid w:val="00635A7C"/>
    <w:rsid w:val="00635AB2"/>
    <w:rsid w:val="00635B67"/>
    <w:rsid w:val="00635C6B"/>
    <w:rsid w:val="00636064"/>
    <w:rsid w:val="0063625D"/>
    <w:rsid w:val="0063664E"/>
    <w:rsid w:val="0063680E"/>
    <w:rsid w:val="006369D5"/>
    <w:rsid w:val="00636A94"/>
    <w:rsid w:val="00636B06"/>
    <w:rsid w:val="00636B6D"/>
    <w:rsid w:val="00636D26"/>
    <w:rsid w:val="00637049"/>
    <w:rsid w:val="00637064"/>
    <w:rsid w:val="0063744B"/>
    <w:rsid w:val="006375D9"/>
    <w:rsid w:val="0063766F"/>
    <w:rsid w:val="00637688"/>
    <w:rsid w:val="00637905"/>
    <w:rsid w:val="00637AC8"/>
    <w:rsid w:val="00637F9E"/>
    <w:rsid w:val="00640062"/>
    <w:rsid w:val="00640AC2"/>
    <w:rsid w:val="00640D33"/>
    <w:rsid w:val="00641031"/>
    <w:rsid w:val="0064140E"/>
    <w:rsid w:val="00641470"/>
    <w:rsid w:val="006416CA"/>
    <w:rsid w:val="006419D9"/>
    <w:rsid w:val="00641AFF"/>
    <w:rsid w:val="00641B39"/>
    <w:rsid w:val="00641CAB"/>
    <w:rsid w:val="00641D80"/>
    <w:rsid w:val="00641DD2"/>
    <w:rsid w:val="00641E20"/>
    <w:rsid w:val="00641EAD"/>
    <w:rsid w:val="00642226"/>
    <w:rsid w:val="006423AB"/>
    <w:rsid w:val="006423DE"/>
    <w:rsid w:val="00642500"/>
    <w:rsid w:val="006428D5"/>
    <w:rsid w:val="00642985"/>
    <w:rsid w:val="00642C24"/>
    <w:rsid w:val="00642C6A"/>
    <w:rsid w:val="00642CDC"/>
    <w:rsid w:val="00642F6E"/>
    <w:rsid w:val="00643179"/>
    <w:rsid w:val="006432D8"/>
    <w:rsid w:val="00643413"/>
    <w:rsid w:val="0064368C"/>
    <w:rsid w:val="00643AB7"/>
    <w:rsid w:val="00643C2E"/>
    <w:rsid w:val="00643CD1"/>
    <w:rsid w:val="00643D92"/>
    <w:rsid w:val="00643F49"/>
    <w:rsid w:val="00643FFE"/>
    <w:rsid w:val="00644342"/>
    <w:rsid w:val="00644410"/>
    <w:rsid w:val="00644794"/>
    <w:rsid w:val="00644827"/>
    <w:rsid w:val="006448D3"/>
    <w:rsid w:val="00644DCF"/>
    <w:rsid w:val="00644E02"/>
    <w:rsid w:val="00644FB8"/>
    <w:rsid w:val="006450A7"/>
    <w:rsid w:val="0064563D"/>
    <w:rsid w:val="006457A2"/>
    <w:rsid w:val="00645838"/>
    <w:rsid w:val="00645870"/>
    <w:rsid w:val="006459D4"/>
    <w:rsid w:val="00645B9C"/>
    <w:rsid w:val="00645D77"/>
    <w:rsid w:val="00645F64"/>
    <w:rsid w:val="006460F8"/>
    <w:rsid w:val="00646832"/>
    <w:rsid w:val="0064687B"/>
    <w:rsid w:val="00646BBC"/>
    <w:rsid w:val="00646E07"/>
    <w:rsid w:val="0064716C"/>
    <w:rsid w:val="006472BB"/>
    <w:rsid w:val="00647318"/>
    <w:rsid w:val="006476BD"/>
    <w:rsid w:val="0064776A"/>
    <w:rsid w:val="006477F6"/>
    <w:rsid w:val="0064793A"/>
    <w:rsid w:val="00647AB1"/>
    <w:rsid w:val="00647C4A"/>
    <w:rsid w:val="00647DFD"/>
    <w:rsid w:val="00647F8A"/>
    <w:rsid w:val="00650002"/>
    <w:rsid w:val="0065021C"/>
    <w:rsid w:val="00650323"/>
    <w:rsid w:val="0065036F"/>
    <w:rsid w:val="006506E2"/>
    <w:rsid w:val="00650746"/>
    <w:rsid w:val="00650CFD"/>
    <w:rsid w:val="00650E99"/>
    <w:rsid w:val="00650EDF"/>
    <w:rsid w:val="00650F07"/>
    <w:rsid w:val="00651224"/>
    <w:rsid w:val="00651321"/>
    <w:rsid w:val="006513B3"/>
    <w:rsid w:val="006516DC"/>
    <w:rsid w:val="0065173A"/>
    <w:rsid w:val="0065192E"/>
    <w:rsid w:val="00651A52"/>
    <w:rsid w:val="00651BBB"/>
    <w:rsid w:val="00651D60"/>
    <w:rsid w:val="00651DB6"/>
    <w:rsid w:val="00652028"/>
    <w:rsid w:val="00652043"/>
    <w:rsid w:val="00652347"/>
    <w:rsid w:val="0065249D"/>
    <w:rsid w:val="0065274F"/>
    <w:rsid w:val="00652889"/>
    <w:rsid w:val="00652CE1"/>
    <w:rsid w:val="00652D5D"/>
    <w:rsid w:val="00652DD8"/>
    <w:rsid w:val="00652DE0"/>
    <w:rsid w:val="00652DEA"/>
    <w:rsid w:val="00652EC3"/>
    <w:rsid w:val="00653223"/>
    <w:rsid w:val="00653325"/>
    <w:rsid w:val="00653595"/>
    <w:rsid w:val="006536D6"/>
    <w:rsid w:val="006537D4"/>
    <w:rsid w:val="0065380C"/>
    <w:rsid w:val="006538C7"/>
    <w:rsid w:val="00653938"/>
    <w:rsid w:val="00653954"/>
    <w:rsid w:val="006539F4"/>
    <w:rsid w:val="00653B4F"/>
    <w:rsid w:val="00653CFD"/>
    <w:rsid w:val="00653E0D"/>
    <w:rsid w:val="00653EAC"/>
    <w:rsid w:val="006545CC"/>
    <w:rsid w:val="006549CA"/>
    <w:rsid w:val="00654A20"/>
    <w:rsid w:val="00654A8A"/>
    <w:rsid w:val="00654B71"/>
    <w:rsid w:val="00654C68"/>
    <w:rsid w:val="006553D4"/>
    <w:rsid w:val="00655461"/>
    <w:rsid w:val="0065563A"/>
    <w:rsid w:val="00655A35"/>
    <w:rsid w:val="00655D94"/>
    <w:rsid w:val="00655DF5"/>
    <w:rsid w:val="0065629E"/>
    <w:rsid w:val="006562BE"/>
    <w:rsid w:val="00656300"/>
    <w:rsid w:val="00656489"/>
    <w:rsid w:val="006565DC"/>
    <w:rsid w:val="006566D3"/>
    <w:rsid w:val="00656830"/>
    <w:rsid w:val="006568B1"/>
    <w:rsid w:val="0065695F"/>
    <w:rsid w:val="00656963"/>
    <w:rsid w:val="00656A31"/>
    <w:rsid w:val="00656CD3"/>
    <w:rsid w:val="00656DD5"/>
    <w:rsid w:val="0065730C"/>
    <w:rsid w:val="006575A6"/>
    <w:rsid w:val="006575A7"/>
    <w:rsid w:val="0065773F"/>
    <w:rsid w:val="006579BA"/>
    <w:rsid w:val="00657B16"/>
    <w:rsid w:val="006600AC"/>
    <w:rsid w:val="00660234"/>
    <w:rsid w:val="006603FE"/>
    <w:rsid w:val="006604D5"/>
    <w:rsid w:val="00660665"/>
    <w:rsid w:val="00660A87"/>
    <w:rsid w:val="00660AE7"/>
    <w:rsid w:val="00660C4E"/>
    <w:rsid w:val="006610A1"/>
    <w:rsid w:val="00661681"/>
    <w:rsid w:val="006616E6"/>
    <w:rsid w:val="00661D60"/>
    <w:rsid w:val="00661EB8"/>
    <w:rsid w:val="00661F05"/>
    <w:rsid w:val="00661FC2"/>
    <w:rsid w:val="006621B5"/>
    <w:rsid w:val="00662321"/>
    <w:rsid w:val="006624F0"/>
    <w:rsid w:val="0066253A"/>
    <w:rsid w:val="00662916"/>
    <w:rsid w:val="00662992"/>
    <w:rsid w:val="00662A2B"/>
    <w:rsid w:val="00662DC9"/>
    <w:rsid w:val="00662E6D"/>
    <w:rsid w:val="0066305D"/>
    <w:rsid w:val="00663316"/>
    <w:rsid w:val="0066346F"/>
    <w:rsid w:val="00663658"/>
    <w:rsid w:val="0066365F"/>
    <w:rsid w:val="0066366D"/>
    <w:rsid w:val="006637AA"/>
    <w:rsid w:val="006637ED"/>
    <w:rsid w:val="0066384D"/>
    <w:rsid w:val="00663A16"/>
    <w:rsid w:val="00663CFE"/>
    <w:rsid w:val="00663DD4"/>
    <w:rsid w:val="00663ED7"/>
    <w:rsid w:val="00663FE2"/>
    <w:rsid w:val="00663FFB"/>
    <w:rsid w:val="0066404B"/>
    <w:rsid w:val="006640DB"/>
    <w:rsid w:val="006644B7"/>
    <w:rsid w:val="006644FB"/>
    <w:rsid w:val="006645A8"/>
    <w:rsid w:val="006645AB"/>
    <w:rsid w:val="006648A8"/>
    <w:rsid w:val="00664959"/>
    <w:rsid w:val="006649C2"/>
    <w:rsid w:val="00664C70"/>
    <w:rsid w:val="00664F4F"/>
    <w:rsid w:val="00664F78"/>
    <w:rsid w:val="00664FA6"/>
    <w:rsid w:val="006650C9"/>
    <w:rsid w:val="006652F2"/>
    <w:rsid w:val="006654FE"/>
    <w:rsid w:val="006656DB"/>
    <w:rsid w:val="0066598A"/>
    <w:rsid w:val="006659F1"/>
    <w:rsid w:val="00665B66"/>
    <w:rsid w:val="00665E4E"/>
    <w:rsid w:val="00665EAD"/>
    <w:rsid w:val="00665F0D"/>
    <w:rsid w:val="00665F2B"/>
    <w:rsid w:val="00665F77"/>
    <w:rsid w:val="006661C6"/>
    <w:rsid w:val="00666299"/>
    <w:rsid w:val="006664BE"/>
    <w:rsid w:val="006665B9"/>
    <w:rsid w:val="0066666E"/>
    <w:rsid w:val="00666752"/>
    <w:rsid w:val="0066680C"/>
    <w:rsid w:val="00666877"/>
    <w:rsid w:val="00666DB6"/>
    <w:rsid w:val="00666F6C"/>
    <w:rsid w:val="00666F9C"/>
    <w:rsid w:val="00667023"/>
    <w:rsid w:val="00667044"/>
    <w:rsid w:val="00667097"/>
    <w:rsid w:val="00667421"/>
    <w:rsid w:val="006675B2"/>
    <w:rsid w:val="00667807"/>
    <w:rsid w:val="00667D03"/>
    <w:rsid w:val="00667D7F"/>
    <w:rsid w:val="006700B4"/>
    <w:rsid w:val="00670123"/>
    <w:rsid w:val="00670169"/>
    <w:rsid w:val="00670614"/>
    <w:rsid w:val="00670825"/>
    <w:rsid w:val="0067099E"/>
    <w:rsid w:val="006709AD"/>
    <w:rsid w:val="00670A17"/>
    <w:rsid w:val="00670B63"/>
    <w:rsid w:val="00670CF1"/>
    <w:rsid w:val="00670D4A"/>
    <w:rsid w:val="00670F69"/>
    <w:rsid w:val="00671104"/>
    <w:rsid w:val="006712C1"/>
    <w:rsid w:val="00671358"/>
    <w:rsid w:val="00671409"/>
    <w:rsid w:val="0067177B"/>
    <w:rsid w:val="00671B2F"/>
    <w:rsid w:val="00671C47"/>
    <w:rsid w:val="00671D69"/>
    <w:rsid w:val="00671E4B"/>
    <w:rsid w:val="00672233"/>
    <w:rsid w:val="00672254"/>
    <w:rsid w:val="00672268"/>
    <w:rsid w:val="006723A3"/>
    <w:rsid w:val="0067247A"/>
    <w:rsid w:val="0067260D"/>
    <w:rsid w:val="00672631"/>
    <w:rsid w:val="006727D6"/>
    <w:rsid w:val="00672842"/>
    <w:rsid w:val="0067284E"/>
    <w:rsid w:val="00672853"/>
    <w:rsid w:val="00672955"/>
    <w:rsid w:val="00672A4A"/>
    <w:rsid w:val="00672B04"/>
    <w:rsid w:val="00672B26"/>
    <w:rsid w:val="00672F4E"/>
    <w:rsid w:val="00672F5E"/>
    <w:rsid w:val="00673017"/>
    <w:rsid w:val="00673081"/>
    <w:rsid w:val="006732B5"/>
    <w:rsid w:val="00673654"/>
    <w:rsid w:val="006738AC"/>
    <w:rsid w:val="00673A97"/>
    <w:rsid w:val="00673B61"/>
    <w:rsid w:val="00673BCD"/>
    <w:rsid w:val="006741AA"/>
    <w:rsid w:val="00674281"/>
    <w:rsid w:val="006743C1"/>
    <w:rsid w:val="006746B8"/>
    <w:rsid w:val="006749C2"/>
    <w:rsid w:val="00674AC1"/>
    <w:rsid w:val="00674BA0"/>
    <w:rsid w:val="00674BE1"/>
    <w:rsid w:val="00674D28"/>
    <w:rsid w:val="00675261"/>
    <w:rsid w:val="0067532B"/>
    <w:rsid w:val="0067552B"/>
    <w:rsid w:val="00675589"/>
    <w:rsid w:val="006758D3"/>
    <w:rsid w:val="00675A53"/>
    <w:rsid w:val="00675D25"/>
    <w:rsid w:val="00675ECA"/>
    <w:rsid w:val="00675F5A"/>
    <w:rsid w:val="00676029"/>
    <w:rsid w:val="0067629D"/>
    <w:rsid w:val="006762D8"/>
    <w:rsid w:val="0067644F"/>
    <w:rsid w:val="0067647C"/>
    <w:rsid w:val="00676652"/>
    <w:rsid w:val="00676670"/>
    <w:rsid w:val="006767C4"/>
    <w:rsid w:val="006769C0"/>
    <w:rsid w:val="006769EA"/>
    <w:rsid w:val="00676A0C"/>
    <w:rsid w:val="00676BF1"/>
    <w:rsid w:val="00676C23"/>
    <w:rsid w:val="00676D85"/>
    <w:rsid w:val="00676E26"/>
    <w:rsid w:val="00676FCD"/>
    <w:rsid w:val="0067716A"/>
    <w:rsid w:val="0067718D"/>
    <w:rsid w:val="0067736B"/>
    <w:rsid w:val="0067738A"/>
    <w:rsid w:val="00677594"/>
    <w:rsid w:val="006775E8"/>
    <w:rsid w:val="006778C1"/>
    <w:rsid w:val="00677C3A"/>
    <w:rsid w:val="006804FD"/>
    <w:rsid w:val="0068059B"/>
    <w:rsid w:val="006805DF"/>
    <w:rsid w:val="0068062E"/>
    <w:rsid w:val="00680701"/>
    <w:rsid w:val="006807AD"/>
    <w:rsid w:val="00680BCB"/>
    <w:rsid w:val="00680D6B"/>
    <w:rsid w:val="00680E1E"/>
    <w:rsid w:val="00680FA4"/>
    <w:rsid w:val="00680FFC"/>
    <w:rsid w:val="006811BC"/>
    <w:rsid w:val="006811D8"/>
    <w:rsid w:val="0068138B"/>
    <w:rsid w:val="006814B7"/>
    <w:rsid w:val="006814FE"/>
    <w:rsid w:val="00681708"/>
    <w:rsid w:val="00681777"/>
    <w:rsid w:val="00681830"/>
    <w:rsid w:val="00681C11"/>
    <w:rsid w:val="00681C3A"/>
    <w:rsid w:val="00681C9E"/>
    <w:rsid w:val="00681E7C"/>
    <w:rsid w:val="00681F26"/>
    <w:rsid w:val="00681FF9"/>
    <w:rsid w:val="0068216D"/>
    <w:rsid w:val="00682228"/>
    <w:rsid w:val="0068224D"/>
    <w:rsid w:val="0068232A"/>
    <w:rsid w:val="0068263E"/>
    <w:rsid w:val="00682704"/>
    <w:rsid w:val="00682755"/>
    <w:rsid w:val="006829CB"/>
    <w:rsid w:val="00682A64"/>
    <w:rsid w:val="00682CA2"/>
    <w:rsid w:val="00682E15"/>
    <w:rsid w:val="0068307F"/>
    <w:rsid w:val="0068326E"/>
    <w:rsid w:val="00683503"/>
    <w:rsid w:val="00683542"/>
    <w:rsid w:val="00683763"/>
    <w:rsid w:val="0068400E"/>
    <w:rsid w:val="00684028"/>
    <w:rsid w:val="006841E7"/>
    <w:rsid w:val="006844EF"/>
    <w:rsid w:val="00684790"/>
    <w:rsid w:val="0068496B"/>
    <w:rsid w:val="00684BB8"/>
    <w:rsid w:val="00684C0A"/>
    <w:rsid w:val="00684CDA"/>
    <w:rsid w:val="00684D96"/>
    <w:rsid w:val="00684E45"/>
    <w:rsid w:val="00684F8E"/>
    <w:rsid w:val="0068558E"/>
    <w:rsid w:val="006856D0"/>
    <w:rsid w:val="00685744"/>
    <w:rsid w:val="006857EA"/>
    <w:rsid w:val="00685859"/>
    <w:rsid w:val="00685CD0"/>
    <w:rsid w:val="00685F98"/>
    <w:rsid w:val="00686188"/>
    <w:rsid w:val="006861DB"/>
    <w:rsid w:val="006862E2"/>
    <w:rsid w:val="0068637A"/>
    <w:rsid w:val="0068665B"/>
    <w:rsid w:val="0068680A"/>
    <w:rsid w:val="00686A0B"/>
    <w:rsid w:val="00686BF4"/>
    <w:rsid w:val="00686C4B"/>
    <w:rsid w:val="00686C87"/>
    <w:rsid w:val="0068704E"/>
    <w:rsid w:val="00687321"/>
    <w:rsid w:val="00687324"/>
    <w:rsid w:val="006875B1"/>
    <w:rsid w:val="00687861"/>
    <w:rsid w:val="00687A4D"/>
    <w:rsid w:val="00687F4F"/>
    <w:rsid w:val="00690054"/>
    <w:rsid w:val="00690087"/>
    <w:rsid w:val="0069033D"/>
    <w:rsid w:val="0069078C"/>
    <w:rsid w:val="00690B2F"/>
    <w:rsid w:val="00690B5A"/>
    <w:rsid w:val="00690D2E"/>
    <w:rsid w:val="00690D6E"/>
    <w:rsid w:val="00690DFA"/>
    <w:rsid w:val="0069143D"/>
    <w:rsid w:val="006915F5"/>
    <w:rsid w:val="006916BE"/>
    <w:rsid w:val="0069196B"/>
    <w:rsid w:val="006919C5"/>
    <w:rsid w:val="00691D29"/>
    <w:rsid w:val="00691EFB"/>
    <w:rsid w:val="00691F23"/>
    <w:rsid w:val="00692069"/>
    <w:rsid w:val="006920C0"/>
    <w:rsid w:val="00692262"/>
    <w:rsid w:val="00692598"/>
    <w:rsid w:val="00692BEA"/>
    <w:rsid w:val="006930E3"/>
    <w:rsid w:val="006930EB"/>
    <w:rsid w:val="00693307"/>
    <w:rsid w:val="0069334D"/>
    <w:rsid w:val="00693364"/>
    <w:rsid w:val="006933C3"/>
    <w:rsid w:val="0069365B"/>
    <w:rsid w:val="006936AC"/>
    <w:rsid w:val="006936B3"/>
    <w:rsid w:val="0069394D"/>
    <w:rsid w:val="00693AE5"/>
    <w:rsid w:val="00693C30"/>
    <w:rsid w:val="00693C3F"/>
    <w:rsid w:val="00693DA0"/>
    <w:rsid w:val="0069476A"/>
    <w:rsid w:val="006947D1"/>
    <w:rsid w:val="006949A6"/>
    <w:rsid w:val="006951B5"/>
    <w:rsid w:val="006951D7"/>
    <w:rsid w:val="006951E8"/>
    <w:rsid w:val="006954E3"/>
    <w:rsid w:val="00695819"/>
    <w:rsid w:val="006958F2"/>
    <w:rsid w:val="00695993"/>
    <w:rsid w:val="006959BC"/>
    <w:rsid w:val="00695BB0"/>
    <w:rsid w:val="00695C61"/>
    <w:rsid w:val="00695D3D"/>
    <w:rsid w:val="0069611C"/>
    <w:rsid w:val="0069616B"/>
    <w:rsid w:val="006961FA"/>
    <w:rsid w:val="006963D0"/>
    <w:rsid w:val="00696486"/>
    <w:rsid w:val="0069664F"/>
    <w:rsid w:val="006967AE"/>
    <w:rsid w:val="00696873"/>
    <w:rsid w:val="006969FB"/>
    <w:rsid w:val="00696BB2"/>
    <w:rsid w:val="00697108"/>
    <w:rsid w:val="00697BCE"/>
    <w:rsid w:val="00697C58"/>
    <w:rsid w:val="00697EE6"/>
    <w:rsid w:val="00697F0A"/>
    <w:rsid w:val="006A0192"/>
    <w:rsid w:val="006A03DD"/>
    <w:rsid w:val="006A0500"/>
    <w:rsid w:val="006A05F4"/>
    <w:rsid w:val="006A0622"/>
    <w:rsid w:val="006A069D"/>
    <w:rsid w:val="006A06CA"/>
    <w:rsid w:val="006A082E"/>
    <w:rsid w:val="006A0989"/>
    <w:rsid w:val="006A0A31"/>
    <w:rsid w:val="006A0BF2"/>
    <w:rsid w:val="006A0C26"/>
    <w:rsid w:val="006A0C4D"/>
    <w:rsid w:val="006A0D20"/>
    <w:rsid w:val="006A0FE9"/>
    <w:rsid w:val="006A1128"/>
    <w:rsid w:val="006A117A"/>
    <w:rsid w:val="006A13DA"/>
    <w:rsid w:val="006A14FA"/>
    <w:rsid w:val="006A1618"/>
    <w:rsid w:val="006A1874"/>
    <w:rsid w:val="006A1A26"/>
    <w:rsid w:val="006A1D61"/>
    <w:rsid w:val="006A1EFE"/>
    <w:rsid w:val="006A20DE"/>
    <w:rsid w:val="006A2252"/>
    <w:rsid w:val="006A25E4"/>
    <w:rsid w:val="006A266A"/>
    <w:rsid w:val="006A2692"/>
    <w:rsid w:val="006A2775"/>
    <w:rsid w:val="006A29C4"/>
    <w:rsid w:val="006A2BB0"/>
    <w:rsid w:val="006A2C37"/>
    <w:rsid w:val="006A3053"/>
    <w:rsid w:val="006A3185"/>
    <w:rsid w:val="006A32E3"/>
    <w:rsid w:val="006A33D4"/>
    <w:rsid w:val="006A3672"/>
    <w:rsid w:val="006A36C3"/>
    <w:rsid w:val="006A39B7"/>
    <w:rsid w:val="006A3A82"/>
    <w:rsid w:val="006A3AEF"/>
    <w:rsid w:val="006A3B0C"/>
    <w:rsid w:val="006A3D02"/>
    <w:rsid w:val="006A3D7C"/>
    <w:rsid w:val="006A3F6C"/>
    <w:rsid w:val="006A4667"/>
    <w:rsid w:val="006A473E"/>
    <w:rsid w:val="006A49CE"/>
    <w:rsid w:val="006A49FF"/>
    <w:rsid w:val="006A4FA0"/>
    <w:rsid w:val="006A5459"/>
    <w:rsid w:val="006A57B2"/>
    <w:rsid w:val="006A5BB6"/>
    <w:rsid w:val="006A5EEB"/>
    <w:rsid w:val="006A5EEC"/>
    <w:rsid w:val="006A60AB"/>
    <w:rsid w:val="006A62C4"/>
    <w:rsid w:val="006A6318"/>
    <w:rsid w:val="006A6476"/>
    <w:rsid w:val="006A64AF"/>
    <w:rsid w:val="006A6729"/>
    <w:rsid w:val="006A6959"/>
    <w:rsid w:val="006A6FC7"/>
    <w:rsid w:val="006A7009"/>
    <w:rsid w:val="006A74A5"/>
    <w:rsid w:val="006A74ED"/>
    <w:rsid w:val="006A757F"/>
    <w:rsid w:val="006A7670"/>
    <w:rsid w:val="006A78F4"/>
    <w:rsid w:val="006A7A40"/>
    <w:rsid w:val="006A7C64"/>
    <w:rsid w:val="006A7F4F"/>
    <w:rsid w:val="006B00ED"/>
    <w:rsid w:val="006B00F3"/>
    <w:rsid w:val="006B0374"/>
    <w:rsid w:val="006B04C9"/>
    <w:rsid w:val="006B05B7"/>
    <w:rsid w:val="006B09C3"/>
    <w:rsid w:val="006B0D37"/>
    <w:rsid w:val="006B0E22"/>
    <w:rsid w:val="006B0E32"/>
    <w:rsid w:val="006B0FE1"/>
    <w:rsid w:val="006B1168"/>
    <w:rsid w:val="006B130F"/>
    <w:rsid w:val="006B14DB"/>
    <w:rsid w:val="006B155B"/>
    <w:rsid w:val="006B1785"/>
    <w:rsid w:val="006B1A37"/>
    <w:rsid w:val="006B1D69"/>
    <w:rsid w:val="006B1E63"/>
    <w:rsid w:val="006B2347"/>
    <w:rsid w:val="006B23C0"/>
    <w:rsid w:val="006B2463"/>
    <w:rsid w:val="006B256D"/>
    <w:rsid w:val="006B26F8"/>
    <w:rsid w:val="006B2780"/>
    <w:rsid w:val="006B2861"/>
    <w:rsid w:val="006B2B2C"/>
    <w:rsid w:val="006B2EA1"/>
    <w:rsid w:val="006B34A5"/>
    <w:rsid w:val="006B3B25"/>
    <w:rsid w:val="006B3B34"/>
    <w:rsid w:val="006B3B68"/>
    <w:rsid w:val="006B3DD1"/>
    <w:rsid w:val="006B3EF4"/>
    <w:rsid w:val="006B3FE6"/>
    <w:rsid w:val="006B4085"/>
    <w:rsid w:val="006B41DC"/>
    <w:rsid w:val="006B42E4"/>
    <w:rsid w:val="006B43A6"/>
    <w:rsid w:val="006B4484"/>
    <w:rsid w:val="006B484A"/>
    <w:rsid w:val="006B4850"/>
    <w:rsid w:val="006B48AC"/>
    <w:rsid w:val="006B49C4"/>
    <w:rsid w:val="006B4F73"/>
    <w:rsid w:val="006B4FE4"/>
    <w:rsid w:val="006B5209"/>
    <w:rsid w:val="006B5480"/>
    <w:rsid w:val="006B55C8"/>
    <w:rsid w:val="006B572C"/>
    <w:rsid w:val="006B57F3"/>
    <w:rsid w:val="006B5B36"/>
    <w:rsid w:val="006B5CA3"/>
    <w:rsid w:val="006B5DF5"/>
    <w:rsid w:val="006B6126"/>
    <w:rsid w:val="006B64AC"/>
    <w:rsid w:val="006B64B6"/>
    <w:rsid w:val="006B65D0"/>
    <w:rsid w:val="006B67D9"/>
    <w:rsid w:val="006B67EC"/>
    <w:rsid w:val="006B6C51"/>
    <w:rsid w:val="006B703A"/>
    <w:rsid w:val="006B7445"/>
    <w:rsid w:val="006B757A"/>
    <w:rsid w:val="006B7583"/>
    <w:rsid w:val="006B7667"/>
    <w:rsid w:val="006B7C33"/>
    <w:rsid w:val="006B7D15"/>
    <w:rsid w:val="006C0044"/>
    <w:rsid w:val="006C00C9"/>
    <w:rsid w:val="006C013C"/>
    <w:rsid w:val="006C0592"/>
    <w:rsid w:val="006C05F0"/>
    <w:rsid w:val="006C08C1"/>
    <w:rsid w:val="006C0B52"/>
    <w:rsid w:val="006C0BB5"/>
    <w:rsid w:val="006C0D1E"/>
    <w:rsid w:val="006C10DA"/>
    <w:rsid w:val="006C1188"/>
    <w:rsid w:val="006C12BA"/>
    <w:rsid w:val="006C1367"/>
    <w:rsid w:val="006C1667"/>
    <w:rsid w:val="006C173D"/>
    <w:rsid w:val="006C1832"/>
    <w:rsid w:val="006C1A77"/>
    <w:rsid w:val="006C1DB4"/>
    <w:rsid w:val="006C1E28"/>
    <w:rsid w:val="006C2090"/>
    <w:rsid w:val="006C20F8"/>
    <w:rsid w:val="006C2252"/>
    <w:rsid w:val="006C23E8"/>
    <w:rsid w:val="006C2998"/>
    <w:rsid w:val="006C2A4B"/>
    <w:rsid w:val="006C2BA1"/>
    <w:rsid w:val="006C2BF6"/>
    <w:rsid w:val="006C2D2F"/>
    <w:rsid w:val="006C2D43"/>
    <w:rsid w:val="006C2E96"/>
    <w:rsid w:val="006C3236"/>
    <w:rsid w:val="006C33F9"/>
    <w:rsid w:val="006C356D"/>
    <w:rsid w:val="006C357B"/>
    <w:rsid w:val="006C35C3"/>
    <w:rsid w:val="006C3631"/>
    <w:rsid w:val="006C3922"/>
    <w:rsid w:val="006C3966"/>
    <w:rsid w:val="006C3CC6"/>
    <w:rsid w:val="006C3CCC"/>
    <w:rsid w:val="006C4495"/>
    <w:rsid w:val="006C4723"/>
    <w:rsid w:val="006C491B"/>
    <w:rsid w:val="006C4940"/>
    <w:rsid w:val="006C495C"/>
    <w:rsid w:val="006C4BFE"/>
    <w:rsid w:val="006C4C14"/>
    <w:rsid w:val="006C4C7B"/>
    <w:rsid w:val="006C4E14"/>
    <w:rsid w:val="006C50DB"/>
    <w:rsid w:val="006C51B3"/>
    <w:rsid w:val="006C54DB"/>
    <w:rsid w:val="006C5852"/>
    <w:rsid w:val="006C5C15"/>
    <w:rsid w:val="006C5D3F"/>
    <w:rsid w:val="006C5F81"/>
    <w:rsid w:val="006C60A7"/>
    <w:rsid w:val="006C62A8"/>
    <w:rsid w:val="006C6372"/>
    <w:rsid w:val="006C65D5"/>
    <w:rsid w:val="006C69A7"/>
    <w:rsid w:val="006C69E9"/>
    <w:rsid w:val="006C6AFD"/>
    <w:rsid w:val="006C6EC7"/>
    <w:rsid w:val="006C6F0C"/>
    <w:rsid w:val="006C6F74"/>
    <w:rsid w:val="006C7372"/>
    <w:rsid w:val="006C745A"/>
    <w:rsid w:val="006C798C"/>
    <w:rsid w:val="006C79E5"/>
    <w:rsid w:val="006C7A19"/>
    <w:rsid w:val="006C7A38"/>
    <w:rsid w:val="006C7CDB"/>
    <w:rsid w:val="006D01CE"/>
    <w:rsid w:val="006D05B9"/>
    <w:rsid w:val="006D08C7"/>
    <w:rsid w:val="006D0A47"/>
    <w:rsid w:val="006D0B16"/>
    <w:rsid w:val="006D0B58"/>
    <w:rsid w:val="006D0D33"/>
    <w:rsid w:val="006D0FD4"/>
    <w:rsid w:val="006D143A"/>
    <w:rsid w:val="006D165B"/>
    <w:rsid w:val="006D16F7"/>
    <w:rsid w:val="006D1772"/>
    <w:rsid w:val="006D18EC"/>
    <w:rsid w:val="006D1BAA"/>
    <w:rsid w:val="006D1BC8"/>
    <w:rsid w:val="006D1BCD"/>
    <w:rsid w:val="006D1F29"/>
    <w:rsid w:val="006D1FE7"/>
    <w:rsid w:val="006D201E"/>
    <w:rsid w:val="006D2282"/>
    <w:rsid w:val="006D2407"/>
    <w:rsid w:val="006D26C6"/>
    <w:rsid w:val="006D2705"/>
    <w:rsid w:val="006D2CA9"/>
    <w:rsid w:val="006D3346"/>
    <w:rsid w:val="006D3373"/>
    <w:rsid w:val="006D3466"/>
    <w:rsid w:val="006D3600"/>
    <w:rsid w:val="006D3672"/>
    <w:rsid w:val="006D382C"/>
    <w:rsid w:val="006D3AC6"/>
    <w:rsid w:val="006D436B"/>
    <w:rsid w:val="006D47A3"/>
    <w:rsid w:val="006D49CD"/>
    <w:rsid w:val="006D4A78"/>
    <w:rsid w:val="006D4E62"/>
    <w:rsid w:val="006D4E72"/>
    <w:rsid w:val="006D511B"/>
    <w:rsid w:val="006D5143"/>
    <w:rsid w:val="006D51DE"/>
    <w:rsid w:val="006D52F3"/>
    <w:rsid w:val="006D52F5"/>
    <w:rsid w:val="006D54B0"/>
    <w:rsid w:val="006D588B"/>
    <w:rsid w:val="006D59F0"/>
    <w:rsid w:val="006D5D8A"/>
    <w:rsid w:val="006D5D9A"/>
    <w:rsid w:val="006D5DB6"/>
    <w:rsid w:val="006D6230"/>
    <w:rsid w:val="006D6288"/>
    <w:rsid w:val="006D6597"/>
    <w:rsid w:val="006D667A"/>
    <w:rsid w:val="006D68E1"/>
    <w:rsid w:val="006D6C10"/>
    <w:rsid w:val="006D6D79"/>
    <w:rsid w:val="006D6E22"/>
    <w:rsid w:val="006D711B"/>
    <w:rsid w:val="006D7151"/>
    <w:rsid w:val="006D73BE"/>
    <w:rsid w:val="006D7445"/>
    <w:rsid w:val="006D749A"/>
    <w:rsid w:val="006D74F3"/>
    <w:rsid w:val="006D7636"/>
    <w:rsid w:val="006D768D"/>
    <w:rsid w:val="006D7832"/>
    <w:rsid w:val="006D7B30"/>
    <w:rsid w:val="006D7C63"/>
    <w:rsid w:val="006D7C8E"/>
    <w:rsid w:val="006D7E36"/>
    <w:rsid w:val="006E002E"/>
    <w:rsid w:val="006E005B"/>
    <w:rsid w:val="006E01FE"/>
    <w:rsid w:val="006E0451"/>
    <w:rsid w:val="006E0526"/>
    <w:rsid w:val="006E0851"/>
    <w:rsid w:val="006E096F"/>
    <w:rsid w:val="006E0F9E"/>
    <w:rsid w:val="006E181E"/>
    <w:rsid w:val="006E1840"/>
    <w:rsid w:val="006E18AF"/>
    <w:rsid w:val="006E1B35"/>
    <w:rsid w:val="006E1B52"/>
    <w:rsid w:val="006E1E55"/>
    <w:rsid w:val="006E2211"/>
    <w:rsid w:val="006E2284"/>
    <w:rsid w:val="006E22E0"/>
    <w:rsid w:val="006E2450"/>
    <w:rsid w:val="006E24AB"/>
    <w:rsid w:val="006E260A"/>
    <w:rsid w:val="006E2BE2"/>
    <w:rsid w:val="006E2CF9"/>
    <w:rsid w:val="006E2D7C"/>
    <w:rsid w:val="006E3206"/>
    <w:rsid w:val="006E32B0"/>
    <w:rsid w:val="006E337C"/>
    <w:rsid w:val="006E339D"/>
    <w:rsid w:val="006E365F"/>
    <w:rsid w:val="006E3AC0"/>
    <w:rsid w:val="006E3C6A"/>
    <w:rsid w:val="006E3CF0"/>
    <w:rsid w:val="006E3DE7"/>
    <w:rsid w:val="006E3E3E"/>
    <w:rsid w:val="006E3E5C"/>
    <w:rsid w:val="006E40F8"/>
    <w:rsid w:val="006E46B0"/>
    <w:rsid w:val="006E498C"/>
    <w:rsid w:val="006E4C2B"/>
    <w:rsid w:val="006E51C9"/>
    <w:rsid w:val="006E57DF"/>
    <w:rsid w:val="006E5A9E"/>
    <w:rsid w:val="006E5B6B"/>
    <w:rsid w:val="006E5C1D"/>
    <w:rsid w:val="006E5DDD"/>
    <w:rsid w:val="006E5F1B"/>
    <w:rsid w:val="006E6045"/>
    <w:rsid w:val="006E6163"/>
    <w:rsid w:val="006E630E"/>
    <w:rsid w:val="006E6379"/>
    <w:rsid w:val="006E658F"/>
    <w:rsid w:val="006E66CC"/>
    <w:rsid w:val="006E6B3F"/>
    <w:rsid w:val="006E6CB9"/>
    <w:rsid w:val="006E709D"/>
    <w:rsid w:val="006E7476"/>
    <w:rsid w:val="006E777A"/>
    <w:rsid w:val="006E784A"/>
    <w:rsid w:val="006E7852"/>
    <w:rsid w:val="006E7883"/>
    <w:rsid w:val="006E7C2F"/>
    <w:rsid w:val="006E7CDF"/>
    <w:rsid w:val="006E7E89"/>
    <w:rsid w:val="006E7EEF"/>
    <w:rsid w:val="006F0068"/>
    <w:rsid w:val="006F00E5"/>
    <w:rsid w:val="006F01F9"/>
    <w:rsid w:val="006F0294"/>
    <w:rsid w:val="006F0490"/>
    <w:rsid w:val="006F067C"/>
    <w:rsid w:val="006F0754"/>
    <w:rsid w:val="006F0766"/>
    <w:rsid w:val="006F0974"/>
    <w:rsid w:val="006F0B8D"/>
    <w:rsid w:val="006F1076"/>
    <w:rsid w:val="006F1164"/>
    <w:rsid w:val="006F1537"/>
    <w:rsid w:val="006F1594"/>
    <w:rsid w:val="006F1799"/>
    <w:rsid w:val="006F17EC"/>
    <w:rsid w:val="006F1835"/>
    <w:rsid w:val="006F1870"/>
    <w:rsid w:val="006F2170"/>
    <w:rsid w:val="006F2246"/>
    <w:rsid w:val="006F245B"/>
    <w:rsid w:val="006F2737"/>
    <w:rsid w:val="006F29D8"/>
    <w:rsid w:val="006F2AF6"/>
    <w:rsid w:val="006F2B38"/>
    <w:rsid w:val="006F2CB3"/>
    <w:rsid w:val="006F2D60"/>
    <w:rsid w:val="006F2FB2"/>
    <w:rsid w:val="006F2FFA"/>
    <w:rsid w:val="006F315C"/>
    <w:rsid w:val="006F33C3"/>
    <w:rsid w:val="006F3A23"/>
    <w:rsid w:val="006F3A69"/>
    <w:rsid w:val="006F3AA9"/>
    <w:rsid w:val="006F3ACB"/>
    <w:rsid w:val="006F3B67"/>
    <w:rsid w:val="006F3CE4"/>
    <w:rsid w:val="006F3DF1"/>
    <w:rsid w:val="006F3FEC"/>
    <w:rsid w:val="006F4148"/>
    <w:rsid w:val="006F4315"/>
    <w:rsid w:val="006F43B1"/>
    <w:rsid w:val="006F4571"/>
    <w:rsid w:val="006F45EB"/>
    <w:rsid w:val="006F46A0"/>
    <w:rsid w:val="006F471C"/>
    <w:rsid w:val="006F49E9"/>
    <w:rsid w:val="006F4A4F"/>
    <w:rsid w:val="006F4B74"/>
    <w:rsid w:val="006F4C58"/>
    <w:rsid w:val="006F4CD9"/>
    <w:rsid w:val="006F4E41"/>
    <w:rsid w:val="006F511B"/>
    <w:rsid w:val="006F5230"/>
    <w:rsid w:val="006F564B"/>
    <w:rsid w:val="006F5806"/>
    <w:rsid w:val="006F59A6"/>
    <w:rsid w:val="006F59B9"/>
    <w:rsid w:val="006F5C7C"/>
    <w:rsid w:val="006F5CEE"/>
    <w:rsid w:val="006F5E06"/>
    <w:rsid w:val="006F5F7B"/>
    <w:rsid w:val="006F5FD4"/>
    <w:rsid w:val="006F620C"/>
    <w:rsid w:val="006F63C4"/>
    <w:rsid w:val="006F64A7"/>
    <w:rsid w:val="006F651C"/>
    <w:rsid w:val="006F6624"/>
    <w:rsid w:val="006F6B61"/>
    <w:rsid w:val="006F6C1B"/>
    <w:rsid w:val="006F6CA8"/>
    <w:rsid w:val="006F6DE1"/>
    <w:rsid w:val="006F7094"/>
    <w:rsid w:val="006F7104"/>
    <w:rsid w:val="006F71DF"/>
    <w:rsid w:val="006F73E6"/>
    <w:rsid w:val="006F7453"/>
    <w:rsid w:val="006F746A"/>
    <w:rsid w:val="006F7507"/>
    <w:rsid w:val="006F7551"/>
    <w:rsid w:val="006F75EC"/>
    <w:rsid w:val="006F7B86"/>
    <w:rsid w:val="006F7B90"/>
    <w:rsid w:val="006F7C7B"/>
    <w:rsid w:val="006F7CDB"/>
    <w:rsid w:val="00700057"/>
    <w:rsid w:val="00700C3A"/>
    <w:rsid w:val="00700FBD"/>
    <w:rsid w:val="00701134"/>
    <w:rsid w:val="00701373"/>
    <w:rsid w:val="00701575"/>
    <w:rsid w:val="00701645"/>
    <w:rsid w:val="007019B6"/>
    <w:rsid w:val="00701A6B"/>
    <w:rsid w:val="0070201C"/>
    <w:rsid w:val="007020BF"/>
    <w:rsid w:val="007023F8"/>
    <w:rsid w:val="007024F6"/>
    <w:rsid w:val="007026AB"/>
    <w:rsid w:val="00702C6F"/>
    <w:rsid w:val="007031A7"/>
    <w:rsid w:val="007031DB"/>
    <w:rsid w:val="00703253"/>
    <w:rsid w:val="0070331D"/>
    <w:rsid w:val="00703689"/>
    <w:rsid w:val="00703753"/>
    <w:rsid w:val="00703771"/>
    <w:rsid w:val="007039E9"/>
    <w:rsid w:val="00703B12"/>
    <w:rsid w:val="00703FED"/>
    <w:rsid w:val="0070427C"/>
    <w:rsid w:val="00704323"/>
    <w:rsid w:val="00704370"/>
    <w:rsid w:val="007043EE"/>
    <w:rsid w:val="00704500"/>
    <w:rsid w:val="0070463F"/>
    <w:rsid w:val="00704B16"/>
    <w:rsid w:val="00704BEF"/>
    <w:rsid w:val="00704E6C"/>
    <w:rsid w:val="00705041"/>
    <w:rsid w:val="007050F0"/>
    <w:rsid w:val="00705791"/>
    <w:rsid w:val="007057A0"/>
    <w:rsid w:val="007057BD"/>
    <w:rsid w:val="00705952"/>
    <w:rsid w:val="00705D2F"/>
    <w:rsid w:val="00705DC3"/>
    <w:rsid w:val="00706527"/>
    <w:rsid w:val="0070661A"/>
    <w:rsid w:val="007066FC"/>
    <w:rsid w:val="00706795"/>
    <w:rsid w:val="0070680B"/>
    <w:rsid w:val="00706EBC"/>
    <w:rsid w:val="007070A7"/>
    <w:rsid w:val="007073A8"/>
    <w:rsid w:val="00707622"/>
    <w:rsid w:val="007076CB"/>
    <w:rsid w:val="00707773"/>
    <w:rsid w:val="00707A54"/>
    <w:rsid w:val="00707B81"/>
    <w:rsid w:val="00707BB6"/>
    <w:rsid w:val="00707EAD"/>
    <w:rsid w:val="00710203"/>
    <w:rsid w:val="00710269"/>
    <w:rsid w:val="007102E2"/>
    <w:rsid w:val="0071075A"/>
    <w:rsid w:val="007107CF"/>
    <w:rsid w:val="0071084A"/>
    <w:rsid w:val="007108A4"/>
    <w:rsid w:val="00710BE4"/>
    <w:rsid w:val="00710E2A"/>
    <w:rsid w:val="007110B1"/>
    <w:rsid w:val="0071118A"/>
    <w:rsid w:val="007111CA"/>
    <w:rsid w:val="00711367"/>
    <w:rsid w:val="00711600"/>
    <w:rsid w:val="007116D5"/>
    <w:rsid w:val="007118EF"/>
    <w:rsid w:val="007119B9"/>
    <w:rsid w:val="00711B70"/>
    <w:rsid w:val="00711BF5"/>
    <w:rsid w:val="00711DA4"/>
    <w:rsid w:val="00712160"/>
    <w:rsid w:val="007122D5"/>
    <w:rsid w:val="00712409"/>
    <w:rsid w:val="007125EE"/>
    <w:rsid w:val="00712963"/>
    <w:rsid w:val="00712CD0"/>
    <w:rsid w:val="00712CE9"/>
    <w:rsid w:val="00712D00"/>
    <w:rsid w:val="00712DF9"/>
    <w:rsid w:val="00712F2B"/>
    <w:rsid w:val="00713055"/>
    <w:rsid w:val="00713093"/>
    <w:rsid w:val="00713366"/>
    <w:rsid w:val="00713525"/>
    <w:rsid w:val="0071381C"/>
    <w:rsid w:val="007138E5"/>
    <w:rsid w:val="0071397E"/>
    <w:rsid w:val="00713B30"/>
    <w:rsid w:val="00713E7A"/>
    <w:rsid w:val="00713EED"/>
    <w:rsid w:val="00713FDE"/>
    <w:rsid w:val="00714098"/>
    <w:rsid w:val="007142C3"/>
    <w:rsid w:val="00714375"/>
    <w:rsid w:val="007143A2"/>
    <w:rsid w:val="007144B3"/>
    <w:rsid w:val="007144EC"/>
    <w:rsid w:val="0071483F"/>
    <w:rsid w:val="0071484C"/>
    <w:rsid w:val="00714C34"/>
    <w:rsid w:val="00714DD5"/>
    <w:rsid w:val="00714FEA"/>
    <w:rsid w:val="00715060"/>
    <w:rsid w:val="0071510C"/>
    <w:rsid w:val="0071520B"/>
    <w:rsid w:val="00715211"/>
    <w:rsid w:val="00715619"/>
    <w:rsid w:val="00715744"/>
    <w:rsid w:val="00715927"/>
    <w:rsid w:val="00715CA2"/>
    <w:rsid w:val="00715EC6"/>
    <w:rsid w:val="00716042"/>
    <w:rsid w:val="00716173"/>
    <w:rsid w:val="007162D2"/>
    <w:rsid w:val="0071637F"/>
    <w:rsid w:val="00716727"/>
    <w:rsid w:val="007167EC"/>
    <w:rsid w:val="0071681C"/>
    <w:rsid w:val="007169C5"/>
    <w:rsid w:val="0071707C"/>
    <w:rsid w:val="007170AD"/>
    <w:rsid w:val="007171FD"/>
    <w:rsid w:val="007174EC"/>
    <w:rsid w:val="0071786A"/>
    <w:rsid w:val="007178ED"/>
    <w:rsid w:val="00717A00"/>
    <w:rsid w:val="00717C61"/>
    <w:rsid w:val="00717CE4"/>
    <w:rsid w:val="00717CE7"/>
    <w:rsid w:val="00717CF3"/>
    <w:rsid w:val="007206A7"/>
    <w:rsid w:val="007206D3"/>
    <w:rsid w:val="00720711"/>
    <w:rsid w:val="007208E5"/>
    <w:rsid w:val="00720BD7"/>
    <w:rsid w:val="00720BE8"/>
    <w:rsid w:val="00720ED6"/>
    <w:rsid w:val="00720FC5"/>
    <w:rsid w:val="00721051"/>
    <w:rsid w:val="007213F6"/>
    <w:rsid w:val="007218CF"/>
    <w:rsid w:val="0072192C"/>
    <w:rsid w:val="0072192E"/>
    <w:rsid w:val="00721940"/>
    <w:rsid w:val="00721AFD"/>
    <w:rsid w:val="00721B10"/>
    <w:rsid w:val="00721C59"/>
    <w:rsid w:val="00721D46"/>
    <w:rsid w:val="00722099"/>
    <w:rsid w:val="007222C8"/>
    <w:rsid w:val="007222DA"/>
    <w:rsid w:val="00722734"/>
    <w:rsid w:val="0072279E"/>
    <w:rsid w:val="00722858"/>
    <w:rsid w:val="0072298C"/>
    <w:rsid w:val="0072298F"/>
    <w:rsid w:val="00722AE0"/>
    <w:rsid w:val="00722B78"/>
    <w:rsid w:val="00722C11"/>
    <w:rsid w:val="00722DB9"/>
    <w:rsid w:val="00722EC9"/>
    <w:rsid w:val="0072304E"/>
    <w:rsid w:val="0072309F"/>
    <w:rsid w:val="007230FF"/>
    <w:rsid w:val="00723136"/>
    <w:rsid w:val="007231FE"/>
    <w:rsid w:val="007233A2"/>
    <w:rsid w:val="00723AEE"/>
    <w:rsid w:val="00723BA9"/>
    <w:rsid w:val="00723CCF"/>
    <w:rsid w:val="00723FD3"/>
    <w:rsid w:val="00724370"/>
    <w:rsid w:val="0072444E"/>
    <w:rsid w:val="00724691"/>
    <w:rsid w:val="007246F3"/>
    <w:rsid w:val="00724D73"/>
    <w:rsid w:val="00724DC1"/>
    <w:rsid w:val="00724E9C"/>
    <w:rsid w:val="00724EE9"/>
    <w:rsid w:val="00724FB8"/>
    <w:rsid w:val="0072512A"/>
    <w:rsid w:val="007251DD"/>
    <w:rsid w:val="007252E3"/>
    <w:rsid w:val="00725727"/>
    <w:rsid w:val="00725A74"/>
    <w:rsid w:val="00725ABA"/>
    <w:rsid w:val="00725B83"/>
    <w:rsid w:val="00725EEC"/>
    <w:rsid w:val="00725F03"/>
    <w:rsid w:val="00726278"/>
    <w:rsid w:val="00726326"/>
    <w:rsid w:val="00726434"/>
    <w:rsid w:val="0072648E"/>
    <w:rsid w:val="0072661C"/>
    <w:rsid w:val="0072666D"/>
    <w:rsid w:val="00726A59"/>
    <w:rsid w:val="00726B1E"/>
    <w:rsid w:val="00726C2D"/>
    <w:rsid w:val="00726C74"/>
    <w:rsid w:val="00726ECA"/>
    <w:rsid w:val="007271A5"/>
    <w:rsid w:val="007272A1"/>
    <w:rsid w:val="007274B4"/>
    <w:rsid w:val="00727E2F"/>
    <w:rsid w:val="00727E91"/>
    <w:rsid w:val="00727FAA"/>
    <w:rsid w:val="00730029"/>
    <w:rsid w:val="0073009D"/>
    <w:rsid w:val="007300C3"/>
    <w:rsid w:val="007300EF"/>
    <w:rsid w:val="007300FE"/>
    <w:rsid w:val="00730100"/>
    <w:rsid w:val="0073031B"/>
    <w:rsid w:val="00730B19"/>
    <w:rsid w:val="00730C7A"/>
    <w:rsid w:val="00730EB2"/>
    <w:rsid w:val="007310AB"/>
    <w:rsid w:val="00731329"/>
    <w:rsid w:val="00731A63"/>
    <w:rsid w:val="00731AC0"/>
    <w:rsid w:val="00731BDB"/>
    <w:rsid w:val="00731D47"/>
    <w:rsid w:val="00731E09"/>
    <w:rsid w:val="0073211B"/>
    <w:rsid w:val="00732151"/>
    <w:rsid w:val="00732263"/>
    <w:rsid w:val="007326C4"/>
    <w:rsid w:val="00732841"/>
    <w:rsid w:val="00732847"/>
    <w:rsid w:val="00732BA6"/>
    <w:rsid w:val="00732CD3"/>
    <w:rsid w:val="00732D73"/>
    <w:rsid w:val="00732EA5"/>
    <w:rsid w:val="00733095"/>
    <w:rsid w:val="007333B6"/>
    <w:rsid w:val="00733452"/>
    <w:rsid w:val="00733A32"/>
    <w:rsid w:val="00733B25"/>
    <w:rsid w:val="00733D3F"/>
    <w:rsid w:val="00733EE5"/>
    <w:rsid w:val="00733F6C"/>
    <w:rsid w:val="00733FE0"/>
    <w:rsid w:val="00733FEA"/>
    <w:rsid w:val="007341B1"/>
    <w:rsid w:val="007342A8"/>
    <w:rsid w:val="0073433A"/>
    <w:rsid w:val="007349E4"/>
    <w:rsid w:val="00734A3F"/>
    <w:rsid w:val="00734C27"/>
    <w:rsid w:val="00735088"/>
    <w:rsid w:val="00735221"/>
    <w:rsid w:val="007355E6"/>
    <w:rsid w:val="007359EE"/>
    <w:rsid w:val="00735A99"/>
    <w:rsid w:val="00735D73"/>
    <w:rsid w:val="00735DF2"/>
    <w:rsid w:val="00736408"/>
    <w:rsid w:val="00736C91"/>
    <w:rsid w:val="00736F79"/>
    <w:rsid w:val="0073702A"/>
    <w:rsid w:val="0073720C"/>
    <w:rsid w:val="00737270"/>
    <w:rsid w:val="0073753C"/>
    <w:rsid w:val="007375C9"/>
    <w:rsid w:val="00737722"/>
    <w:rsid w:val="007378F2"/>
    <w:rsid w:val="00737AAA"/>
    <w:rsid w:val="00737D56"/>
    <w:rsid w:val="00737FAF"/>
    <w:rsid w:val="0074005E"/>
    <w:rsid w:val="00740103"/>
    <w:rsid w:val="007401DD"/>
    <w:rsid w:val="0074027C"/>
    <w:rsid w:val="007403BF"/>
    <w:rsid w:val="00740490"/>
    <w:rsid w:val="007404DD"/>
    <w:rsid w:val="00740541"/>
    <w:rsid w:val="00740559"/>
    <w:rsid w:val="0074061C"/>
    <w:rsid w:val="00740685"/>
    <w:rsid w:val="00740C21"/>
    <w:rsid w:val="00740E00"/>
    <w:rsid w:val="00741446"/>
    <w:rsid w:val="007418AD"/>
    <w:rsid w:val="00741B19"/>
    <w:rsid w:val="00741B20"/>
    <w:rsid w:val="00741BDC"/>
    <w:rsid w:val="0074250D"/>
    <w:rsid w:val="0074258E"/>
    <w:rsid w:val="00742991"/>
    <w:rsid w:val="00742B06"/>
    <w:rsid w:val="00743310"/>
    <w:rsid w:val="0074334B"/>
    <w:rsid w:val="00743CD1"/>
    <w:rsid w:val="00743E07"/>
    <w:rsid w:val="00744121"/>
    <w:rsid w:val="00744413"/>
    <w:rsid w:val="007445DF"/>
    <w:rsid w:val="00744A72"/>
    <w:rsid w:val="00744B50"/>
    <w:rsid w:val="0074504E"/>
    <w:rsid w:val="00745190"/>
    <w:rsid w:val="0074564A"/>
    <w:rsid w:val="00745948"/>
    <w:rsid w:val="00745A93"/>
    <w:rsid w:val="00745B5D"/>
    <w:rsid w:val="00745F0C"/>
    <w:rsid w:val="00746822"/>
    <w:rsid w:val="00746AE8"/>
    <w:rsid w:val="00746B6F"/>
    <w:rsid w:val="00746DA5"/>
    <w:rsid w:val="00746F86"/>
    <w:rsid w:val="0074709B"/>
    <w:rsid w:val="00747314"/>
    <w:rsid w:val="007475A5"/>
    <w:rsid w:val="007476B1"/>
    <w:rsid w:val="00747D32"/>
    <w:rsid w:val="00747D64"/>
    <w:rsid w:val="007501D7"/>
    <w:rsid w:val="00750202"/>
    <w:rsid w:val="007508CB"/>
    <w:rsid w:val="00750AA9"/>
    <w:rsid w:val="00750AF6"/>
    <w:rsid w:val="00750BD9"/>
    <w:rsid w:val="00750CF6"/>
    <w:rsid w:val="00750E31"/>
    <w:rsid w:val="00751083"/>
    <w:rsid w:val="0075116A"/>
    <w:rsid w:val="0075118A"/>
    <w:rsid w:val="00751190"/>
    <w:rsid w:val="00751323"/>
    <w:rsid w:val="00751417"/>
    <w:rsid w:val="0075145A"/>
    <w:rsid w:val="007515C1"/>
    <w:rsid w:val="00751A54"/>
    <w:rsid w:val="00751BFA"/>
    <w:rsid w:val="00751D47"/>
    <w:rsid w:val="00752156"/>
    <w:rsid w:val="007523F1"/>
    <w:rsid w:val="007524D1"/>
    <w:rsid w:val="00752812"/>
    <w:rsid w:val="00752AC9"/>
    <w:rsid w:val="00752C60"/>
    <w:rsid w:val="00752E7F"/>
    <w:rsid w:val="00752EA7"/>
    <w:rsid w:val="007530F5"/>
    <w:rsid w:val="00753AFE"/>
    <w:rsid w:val="00753B67"/>
    <w:rsid w:val="00753FF5"/>
    <w:rsid w:val="00754014"/>
    <w:rsid w:val="007541AA"/>
    <w:rsid w:val="00754445"/>
    <w:rsid w:val="00754523"/>
    <w:rsid w:val="00754533"/>
    <w:rsid w:val="00754594"/>
    <w:rsid w:val="007546CE"/>
    <w:rsid w:val="00754823"/>
    <w:rsid w:val="00754A89"/>
    <w:rsid w:val="00754AF3"/>
    <w:rsid w:val="00754B2F"/>
    <w:rsid w:val="00754D87"/>
    <w:rsid w:val="00754DC3"/>
    <w:rsid w:val="00755078"/>
    <w:rsid w:val="007552FB"/>
    <w:rsid w:val="0075548F"/>
    <w:rsid w:val="007556DE"/>
    <w:rsid w:val="00755CBE"/>
    <w:rsid w:val="00755D3C"/>
    <w:rsid w:val="00755E27"/>
    <w:rsid w:val="00756145"/>
    <w:rsid w:val="007561A8"/>
    <w:rsid w:val="00756310"/>
    <w:rsid w:val="00756591"/>
    <w:rsid w:val="00756609"/>
    <w:rsid w:val="007567AA"/>
    <w:rsid w:val="00756857"/>
    <w:rsid w:val="007568FF"/>
    <w:rsid w:val="007569A7"/>
    <w:rsid w:val="00756B71"/>
    <w:rsid w:val="00756C8B"/>
    <w:rsid w:val="00756E3D"/>
    <w:rsid w:val="00756E85"/>
    <w:rsid w:val="00756EA5"/>
    <w:rsid w:val="00757076"/>
    <w:rsid w:val="0075722E"/>
    <w:rsid w:val="007575B7"/>
    <w:rsid w:val="007575E3"/>
    <w:rsid w:val="00757B47"/>
    <w:rsid w:val="00757CC4"/>
    <w:rsid w:val="00757F57"/>
    <w:rsid w:val="00760D70"/>
    <w:rsid w:val="0076107B"/>
    <w:rsid w:val="0076142D"/>
    <w:rsid w:val="00761507"/>
    <w:rsid w:val="007616C2"/>
    <w:rsid w:val="007616DF"/>
    <w:rsid w:val="007617B3"/>
    <w:rsid w:val="00761AB8"/>
    <w:rsid w:val="00761C2D"/>
    <w:rsid w:val="00761DF0"/>
    <w:rsid w:val="00761F3F"/>
    <w:rsid w:val="00762073"/>
    <w:rsid w:val="0076213D"/>
    <w:rsid w:val="00762353"/>
    <w:rsid w:val="00762437"/>
    <w:rsid w:val="00762507"/>
    <w:rsid w:val="007627A4"/>
    <w:rsid w:val="00762BD8"/>
    <w:rsid w:val="00762CB8"/>
    <w:rsid w:val="00762CFA"/>
    <w:rsid w:val="00762DFF"/>
    <w:rsid w:val="00762E5A"/>
    <w:rsid w:val="00762EC0"/>
    <w:rsid w:val="00762FF5"/>
    <w:rsid w:val="0076311B"/>
    <w:rsid w:val="007631B2"/>
    <w:rsid w:val="007639DE"/>
    <w:rsid w:val="00763D13"/>
    <w:rsid w:val="00763F6F"/>
    <w:rsid w:val="00764102"/>
    <w:rsid w:val="0076414B"/>
    <w:rsid w:val="007641F8"/>
    <w:rsid w:val="0076427B"/>
    <w:rsid w:val="00764336"/>
    <w:rsid w:val="007645F6"/>
    <w:rsid w:val="007648A7"/>
    <w:rsid w:val="00764928"/>
    <w:rsid w:val="0076494F"/>
    <w:rsid w:val="007649D2"/>
    <w:rsid w:val="00764BF6"/>
    <w:rsid w:val="00764C24"/>
    <w:rsid w:val="00764C80"/>
    <w:rsid w:val="00764D51"/>
    <w:rsid w:val="00764E25"/>
    <w:rsid w:val="00764EF4"/>
    <w:rsid w:val="00764FCB"/>
    <w:rsid w:val="0076501E"/>
    <w:rsid w:val="00765445"/>
    <w:rsid w:val="00765690"/>
    <w:rsid w:val="00765756"/>
    <w:rsid w:val="00765A7E"/>
    <w:rsid w:val="00765E3B"/>
    <w:rsid w:val="00765EF2"/>
    <w:rsid w:val="0076607A"/>
    <w:rsid w:val="0076626A"/>
    <w:rsid w:val="0076655E"/>
    <w:rsid w:val="00766571"/>
    <w:rsid w:val="007667CD"/>
    <w:rsid w:val="00766A2C"/>
    <w:rsid w:val="00766A3C"/>
    <w:rsid w:val="00766F00"/>
    <w:rsid w:val="007670DF"/>
    <w:rsid w:val="00767340"/>
    <w:rsid w:val="0076741A"/>
    <w:rsid w:val="00767532"/>
    <w:rsid w:val="0076772D"/>
    <w:rsid w:val="00767803"/>
    <w:rsid w:val="007678D6"/>
    <w:rsid w:val="00767A8C"/>
    <w:rsid w:val="00767B03"/>
    <w:rsid w:val="00767EF6"/>
    <w:rsid w:val="00770011"/>
    <w:rsid w:val="007700D4"/>
    <w:rsid w:val="00770151"/>
    <w:rsid w:val="007701E8"/>
    <w:rsid w:val="00770324"/>
    <w:rsid w:val="00770378"/>
    <w:rsid w:val="00770394"/>
    <w:rsid w:val="00770648"/>
    <w:rsid w:val="0077088A"/>
    <w:rsid w:val="007709E3"/>
    <w:rsid w:val="00770AAA"/>
    <w:rsid w:val="00770F19"/>
    <w:rsid w:val="00771205"/>
    <w:rsid w:val="00771250"/>
    <w:rsid w:val="007713E9"/>
    <w:rsid w:val="007714E9"/>
    <w:rsid w:val="0077151F"/>
    <w:rsid w:val="00771597"/>
    <w:rsid w:val="007715AF"/>
    <w:rsid w:val="007715EF"/>
    <w:rsid w:val="00771742"/>
    <w:rsid w:val="00771A2F"/>
    <w:rsid w:val="00771ADC"/>
    <w:rsid w:val="00771DF8"/>
    <w:rsid w:val="00771F73"/>
    <w:rsid w:val="0077218D"/>
    <w:rsid w:val="0077234C"/>
    <w:rsid w:val="007724DA"/>
    <w:rsid w:val="0077264F"/>
    <w:rsid w:val="00772836"/>
    <w:rsid w:val="007728BE"/>
    <w:rsid w:val="00772A71"/>
    <w:rsid w:val="00772A90"/>
    <w:rsid w:val="00772BDE"/>
    <w:rsid w:val="00772C16"/>
    <w:rsid w:val="00772EC6"/>
    <w:rsid w:val="00772F04"/>
    <w:rsid w:val="00772F47"/>
    <w:rsid w:val="00773079"/>
    <w:rsid w:val="00773242"/>
    <w:rsid w:val="007732D3"/>
    <w:rsid w:val="00773367"/>
    <w:rsid w:val="00773471"/>
    <w:rsid w:val="007734A1"/>
    <w:rsid w:val="007734E9"/>
    <w:rsid w:val="007736EB"/>
    <w:rsid w:val="00773701"/>
    <w:rsid w:val="007737EB"/>
    <w:rsid w:val="007738C8"/>
    <w:rsid w:val="0077393C"/>
    <w:rsid w:val="00773B24"/>
    <w:rsid w:val="00773B2E"/>
    <w:rsid w:val="00773C75"/>
    <w:rsid w:val="00773DFA"/>
    <w:rsid w:val="00773E1B"/>
    <w:rsid w:val="00773FD1"/>
    <w:rsid w:val="00774518"/>
    <w:rsid w:val="0077476B"/>
    <w:rsid w:val="007748E6"/>
    <w:rsid w:val="00774B3A"/>
    <w:rsid w:val="00774B88"/>
    <w:rsid w:val="00774CE2"/>
    <w:rsid w:val="00774D65"/>
    <w:rsid w:val="00775244"/>
    <w:rsid w:val="0077538E"/>
    <w:rsid w:val="0077540C"/>
    <w:rsid w:val="0077546C"/>
    <w:rsid w:val="007755A9"/>
    <w:rsid w:val="00775692"/>
    <w:rsid w:val="007756FE"/>
    <w:rsid w:val="00775755"/>
    <w:rsid w:val="00775891"/>
    <w:rsid w:val="007758D8"/>
    <w:rsid w:val="0077598C"/>
    <w:rsid w:val="00775AEF"/>
    <w:rsid w:val="00775C34"/>
    <w:rsid w:val="00775D5A"/>
    <w:rsid w:val="00776188"/>
    <w:rsid w:val="007761A9"/>
    <w:rsid w:val="007762C2"/>
    <w:rsid w:val="007763DA"/>
    <w:rsid w:val="0077640F"/>
    <w:rsid w:val="007765B9"/>
    <w:rsid w:val="00776E77"/>
    <w:rsid w:val="00776F2B"/>
    <w:rsid w:val="00776FBC"/>
    <w:rsid w:val="007773A5"/>
    <w:rsid w:val="007773B2"/>
    <w:rsid w:val="00777547"/>
    <w:rsid w:val="00777660"/>
    <w:rsid w:val="0077768D"/>
    <w:rsid w:val="007778C0"/>
    <w:rsid w:val="00777DD4"/>
    <w:rsid w:val="00780209"/>
    <w:rsid w:val="0078023E"/>
    <w:rsid w:val="0078064A"/>
    <w:rsid w:val="00780714"/>
    <w:rsid w:val="0078078A"/>
    <w:rsid w:val="007807A7"/>
    <w:rsid w:val="0078082C"/>
    <w:rsid w:val="00780B28"/>
    <w:rsid w:val="00780C7A"/>
    <w:rsid w:val="00781204"/>
    <w:rsid w:val="0078141B"/>
    <w:rsid w:val="0078184F"/>
    <w:rsid w:val="00781AA2"/>
    <w:rsid w:val="00781B2B"/>
    <w:rsid w:val="00781CB5"/>
    <w:rsid w:val="00782197"/>
    <w:rsid w:val="007824C5"/>
    <w:rsid w:val="007825BD"/>
    <w:rsid w:val="007826A8"/>
    <w:rsid w:val="00782937"/>
    <w:rsid w:val="00782A34"/>
    <w:rsid w:val="00782C0D"/>
    <w:rsid w:val="00782C8D"/>
    <w:rsid w:val="007830AD"/>
    <w:rsid w:val="00783368"/>
    <w:rsid w:val="00783403"/>
    <w:rsid w:val="007834B7"/>
    <w:rsid w:val="00783637"/>
    <w:rsid w:val="007836A7"/>
    <w:rsid w:val="00783A1C"/>
    <w:rsid w:val="00783D01"/>
    <w:rsid w:val="00783D32"/>
    <w:rsid w:val="00783EBB"/>
    <w:rsid w:val="00784086"/>
    <w:rsid w:val="00784442"/>
    <w:rsid w:val="00784448"/>
    <w:rsid w:val="0078475E"/>
    <w:rsid w:val="007849AA"/>
    <w:rsid w:val="00784B8A"/>
    <w:rsid w:val="00784C7C"/>
    <w:rsid w:val="00784F14"/>
    <w:rsid w:val="0078504C"/>
    <w:rsid w:val="0078541E"/>
    <w:rsid w:val="007855DB"/>
    <w:rsid w:val="0078570D"/>
    <w:rsid w:val="00785812"/>
    <w:rsid w:val="00785870"/>
    <w:rsid w:val="00785872"/>
    <w:rsid w:val="00785989"/>
    <w:rsid w:val="0078598B"/>
    <w:rsid w:val="007859A7"/>
    <w:rsid w:val="00785A7B"/>
    <w:rsid w:val="00785CAE"/>
    <w:rsid w:val="00785D9B"/>
    <w:rsid w:val="00785E31"/>
    <w:rsid w:val="00785E59"/>
    <w:rsid w:val="00785F00"/>
    <w:rsid w:val="00785FD9"/>
    <w:rsid w:val="007861D7"/>
    <w:rsid w:val="0078626E"/>
    <w:rsid w:val="0078630A"/>
    <w:rsid w:val="007863E8"/>
    <w:rsid w:val="007863FE"/>
    <w:rsid w:val="0078641C"/>
    <w:rsid w:val="0078653C"/>
    <w:rsid w:val="007867CD"/>
    <w:rsid w:val="0078690E"/>
    <w:rsid w:val="007869F3"/>
    <w:rsid w:val="00786A02"/>
    <w:rsid w:val="00786B59"/>
    <w:rsid w:val="00786BE1"/>
    <w:rsid w:val="00786C10"/>
    <w:rsid w:val="00786D48"/>
    <w:rsid w:val="00786FF3"/>
    <w:rsid w:val="00787108"/>
    <w:rsid w:val="00787168"/>
    <w:rsid w:val="00787781"/>
    <w:rsid w:val="00787797"/>
    <w:rsid w:val="00787EE4"/>
    <w:rsid w:val="0079033B"/>
    <w:rsid w:val="007905AF"/>
    <w:rsid w:val="00790705"/>
    <w:rsid w:val="007907AC"/>
    <w:rsid w:val="0079082C"/>
    <w:rsid w:val="007908F8"/>
    <w:rsid w:val="00790C81"/>
    <w:rsid w:val="00790CAE"/>
    <w:rsid w:val="00790D0D"/>
    <w:rsid w:val="00790D60"/>
    <w:rsid w:val="00790FFE"/>
    <w:rsid w:val="007914CD"/>
    <w:rsid w:val="007915E0"/>
    <w:rsid w:val="00791842"/>
    <w:rsid w:val="00791AEF"/>
    <w:rsid w:val="00791E4F"/>
    <w:rsid w:val="00791EE3"/>
    <w:rsid w:val="00791F08"/>
    <w:rsid w:val="00791F77"/>
    <w:rsid w:val="007921E3"/>
    <w:rsid w:val="0079229F"/>
    <w:rsid w:val="007923D1"/>
    <w:rsid w:val="00792539"/>
    <w:rsid w:val="007925C7"/>
    <w:rsid w:val="0079279D"/>
    <w:rsid w:val="00792932"/>
    <w:rsid w:val="00792B38"/>
    <w:rsid w:val="00792C69"/>
    <w:rsid w:val="00792C72"/>
    <w:rsid w:val="00792CF3"/>
    <w:rsid w:val="00792F2F"/>
    <w:rsid w:val="00792F56"/>
    <w:rsid w:val="0079308F"/>
    <w:rsid w:val="00793119"/>
    <w:rsid w:val="0079314B"/>
    <w:rsid w:val="0079328E"/>
    <w:rsid w:val="007932CB"/>
    <w:rsid w:val="00793626"/>
    <w:rsid w:val="00793915"/>
    <w:rsid w:val="00793935"/>
    <w:rsid w:val="00793A87"/>
    <w:rsid w:val="00793B8D"/>
    <w:rsid w:val="00793BC1"/>
    <w:rsid w:val="00793C5A"/>
    <w:rsid w:val="00793CA8"/>
    <w:rsid w:val="00793D64"/>
    <w:rsid w:val="00793D70"/>
    <w:rsid w:val="00793E6C"/>
    <w:rsid w:val="0079407E"/>
    <w:rsid w:val="0079442E"/>
    <w:rsid w:val="007944E1"/>
    <w:rsid w:val="007945A7"/>
    <w:rsid w:val="007948FE"/>
    <w:rsid w:val="00794A7E"/>
    <w:rsid w:val="00794B24"/>
    <w:rsid w:val="00794D98"/>
    <w:rsid w:val="00795089"/>
    <w:rsid w:val="0079518C"/>
    <w:rsid w:val="00795417"/>
    <w:rsid w:val="0079554F"/>
    <w:rsid w:val="00795C2E"/>
    <w:rsid w:val="00795C35"/>
    <w:rsid w:val="00795CB5"/>
    <w:rsid w:val="00795EDE"/>
    <w:rsid w:val="0079600C"/>
    <w:rsid w:val="0079622C"/>
    <w:rsid w:val="007965E7"/>
    <w:rsid w:val="00796630"/>
    <w:rsid w:val="0079695D"/>
    <w:rsid w:val="00796A20"/>
    <w:rsid w:val="00796A58"/>
    <w:rsid w:val="00796AD7"/>
    <w:rsid w:val="00796BFC"/>
    <w:rsid w:val="00796CCE"/>
    <w:rsid w:val="00796D23"/>
    <w:rsid w:val="00796EE6"/>
    <w:rsid w:val="00797125"/>
    <w:rsid w:val="007971CE"/>
    <w:rsid w:val="00797427"/>
    <w:rsid w:val="00797621"/>
    <w:rsid w:val="0079763E"/>
    <w:rsid w:val="0079787E"/>
    <w:rsid w:val="00797DDF"/>
    <w:rsid w:val="007A01A4"/>
    <w:rsid w:val="007A0347"/>
    <w:rsid w:val="007A039D"/>
    <w:rsid w:val="007A06F5"/>
    <w:rsid w:val="007A087F"/>
    <w:rsid w:val="007A0A69"/>
    <w:rsid w:val="007A0DC8"/>
    <w:rsid w:val="007A0DE7"/>
    <w:rsid w:val="007A0F79"/>
    <w:rsid w:val="007A1025"/>
    <w:rsid w:val="007A1241"/>
    <w:rsid w:val="007A127B"/>
    <w:rsid w:val="007A1635"/>
    <w:rsid w:val="007A16E6"/>
    <w:rsid w:val="007A16FD"/>
    <w:rsid w:val="007A1E38"/>
    <w:rsid w:val="007A1F35"/>
    <w:rsid w:val="007A20DE"/>
    <w:rsid w:val="007A20EB"/>
    <w:rsid w:val="007A2158"/>
    <w:rsid w:val="007A217B"/>
    <w:rsid w:val="007A21FF"/>
    <w:rsid w:val="007A242A"/>
    <w:rsid w:val="007A245B"/>
    <w:rsid w:val="007A24F2"/>
    <w:rsid w:val="007A2768"/>
    <w:rsid w:val="007A2880"/>
    <w:rsid w:val="007A2A97"/>
    <w:rsid w:val="007A2BF8"/>
    <w:rsid w:val="007A2C90"/>
    <w:rsid w:val="007A2C9F"/>
    <w:rsid w:val="007A2D7C"/>
    <w:rsid w:val="007A2F21"/>
    <w:rsid w:val="007A300C"/>
    <w:rsid w:val="007A3091"/>
    <w:rsid w:val="007A31EA"/>
    <w:rsid w:val="007A330F"/>
    <w:rsid w:val="007A35D8"/>
    <w:rsid w:val="007A37BD"/>
    <w:rsid w:val="007A3A72"/>
    <w:rsid w:val="007A3C77"/>
    <w:rsid w:val="007A3DD6"/>
    <w:rsid w:val="007A3E44"/>
    <w:rsid w:val="007A3EC8"/>
    <w:rsid w:val="007A41A3"/>
    <w:rsid w:val="007A43BB"/>
    <w:rsid w:val="007A44C7"/>
    <w:rsid w:val="007A45A6"/>
    <w:rsid w:val="007A4624"/>
    <w:rsid w:val="007A4632"/>
    <w:rsid w:val="007A4787"/>
    <w:rsid w:val="007A482F"/>
    <w:rsid w:val="007A4957"/>
    <w:rsid w:val="007A49D9"/>
    <w:rsid w:val="007A4B0E"/>
    <w:rsid w:val="007A4BBE"/>
    <w:rsid w:val="007A4C8E"/>
    <w:rsid w:val="007A4E00"/>
    <w:rsid w:val="007A4F3B"/>
    <w:rsid w:val="007A5337"/>
    <w:rsid w:val="007A535A"/>
    <w:rsid w:val="007A5363"/>
    <w:rsid w:val="007A53D6"/>
    <w:rsid w:val="007A55FD"/>
    <w:rsid w:val="007A5A88"/>
    <w:rsid w:val="007A5ACC"/>
    <w:rsid w:val="007A5CC7"/>
    <w:rsid w:val="007A5E1D"/>
    <w:rsid w:val="007A5EC8"/>
    <w:rsid w:val="007A5F32"/>
    <w:rsid w:val="007A6583"/>
    <w:rsid w:val="007A66FA"/>
    <w:rsid w:val="007A6A27"/>
    <w:rsid w:val="007A713E"/>
    <w:rsid w:val="007A7510"/>
    <w:rsid w:val="007A756C"/>
    <w:rsid w:val="007A75BD"/>
    <w:rsid w:val="007A7673"/>
    <w:rsid w:val="007A7A6D"/>
    <w:rsid w:val="007A7E6E"/>
    <w:rsid w:val="007B04FD"/>
    <w:rsid w:val="007B0564"/>
    <w:rsid w:val="007B0710"/>
    <w:rsid w:val="007B0812"/>
    <w:rsid w:val="007B086C"/>
    <w:rsid w:val="007B0B58"/>
    <w:rsid w:val="007B0BDB"/>
    <w:rsid w:val="007B0CD2"/>
    <w:rsid w:val="007B0E5B"/>
    <w:rsid w:val="007B1104"/>
    <w:rsid w:val="007B128B"/>
    <w:rsid w:val="007B12BD"/>
    <w:rsid w:val="007B1387"/>
    <w:rsid w:val="007B1431"/>
    <w:rsid w:val="007B1694"/>
    <w:rsid w:val="007B1790"/>
    <w:rsid w:val="007B1863"/>
    <w:rsid w:val="007B1B68"/>
    <w:rsid w:val="007B1D2D"/>
    <w:rsid w:val="007B1D39"/>
    <w:rsid w:val="007B1E3B"/>
    <w:rsid w:val="007B1F9B"/>
    <w:rsid w:val="007B2486"/>
    <w:rsid w:val="007B28C3"/>
    <w:rsid w:val="007B2A1C"/>
    <w:rsid w:val="007B2ABA"/>
    <w:rsid w:val="007B2D4E"/>
    <w:rsid w:val="007B2F4A"/>
    <w:rsid w:val="007B348B"/>
    <w:rsid w:val="007B359F"/>
    <w:rsid w:val="007B3638"/>
    <w:rsid w:val="007B3704"/>
    <w:rsid w:val="007B3980"/>
    <w:rsid w:val="007B3F8E"/>
    <w:rsid w:val="007B40EE"/>
    <w:rsid w:val="007B497B"/>
    <w:rsid w:val="007B4BBE"/>
    <w:rsid w:val="007B4E12"/>
    <w:rsid w:val="007B5012"/>
    <w:rsid w:val="007B515B"/>
    <w:rsid w:val="007B53CD"/>
    <w:rsid w:val="007B5AC8"/>
    <w:rsid w:val="007B5AFE"/>
    <w:rsid w:val="007B5B2C"/>
    <w:rsid w:val="007B5B2D"/>
    <w:rsid w:val="007B623E"/>
    <w:rsid w:val="007B62BD"/>
    <w:rsid w:val="007B62F4"/>
    <w:rsid w:val="007B6847"/>
    <w:rsid w:val="007B69C6"/>
    <w:rsid w:val="007B6D42"/>
    <w:rsid w:val="007B6E03"/>
    <w:rsid w:val="007B6E76"/>
    <w:rsid w:val="007B7134"/>
    <w:rsid w:val="007B7268"/>
    <w:rsid w:val="007B747F"/>
    <w:rsid w:val="007B7616"/>
    <w:rsid w:val="007B76A7"/>
    <w:rsid w:val="007B7A36"/>
    <w:rsid w:val="007B7AD0"/>
    <w:rsid w:val="007B7E5B"/>
    <w:rsid w:val="007C005A"/>
    <w:rsid w:val="007C006B"/>
    <w:rsid w:val="007C01BC"/>
    <w:rsid w:val="007C01D4"/>
    <w:rsid w:val="007C0293"/>
    <w:rsid w:val="007C02BF"/>
    <w:rsid w:val="007C04ED"/>
    <w:rsid w:val="007C06C1"/>
    <w:rsid w:val="007C0A16"/>
    <w:rsid w:val="007C0B02"/>
    <w:rsid w:val="007C0CB8"/>
    <w:rsid w:val="007C0ED7"/>
    <w:rsid w:val="007C13D9"/>
    <w:rsid w:val="007C1515"/>
    <w:rsid w:val="007C1AF8"/>
    <w:rsid w:val="007C1B90"/>
    <w:rsid w:val="007C203B"/>
    <w:rsid w:val="007C226A"/>
    <w:rsid w:val="007C2473"/>
    <w:rsid w:val="007C27D4"/>
    <w:rsid w:val="007C2839"/>
    <w:rsid w:val="007C2BC0"/>
    <w:rsid w:val="007C2BEC"/>
    <w:rsid w:val="007C2DF7"/>
    <w:rsid w:val="007C2F46"/>
    <w:rsid w:val="007C3150"/>
    <w:rsid w:val="007C337B"/>
    <w:rsid w:val="007C348A"/>
    <w:rsid w:val="007C3609"/>
    <w:rsid w:val="007C3E61"/>
    <w:rsid w:val="007C405D"/>
    <w:rsid w:val="007C445A"/>
    <w:rsid w:val="007C463E"/>
    <w:rsid w:val="007C47E7"/>
    <w:rsid w:val="007C4878"/>
    <w:rsid w:val="007C49DA"/>
    <w:rsid w:val="007C49EA"/>
    <w:rsid w:val="007C4C2B"/>
    <w:rsid w:val="007C4C39"/>
    <w:rsid w:val="007C4D56"/>
    <w:rsid w:val="007C4EA3"/>
    <w:rsid w:val="007C5028"/>
    <w:rsid w:val="007C5185"/>
    <w:rsid w:val="007C51C9"/>
    <w:rsid w:val="007C557F"/>
    <w:rsid w:val="007C57E8"/>
    <w:rsid w:val="007C5932"/>
    <w:rsid w:val="007C5B16"/>
    <w:rsid w:val="007C5B1B"/>
    <w:rsid w:val="007C5B26"/>
    <w:rsid w:val="007C5FB1"/>
    <w:rsid w:val="007C6245"/>
    <w:rsid w:val="007C6337"/>
    <w:rsid w:val="007C674E"/>
    <w:rsid w:val="007C683C"/>
    <w:rsid w:val="007C68CE"/>
    <w:rsid w:val="007C6BD2"/>
    <w:rsid w:val="007C6C8A"/>
    <w:rsid w:val="007C7069"/>
    <w:rsid w:val="007C72E4"/>
    <w:rsid w:val="007C7357"/>
    <w:rsid w:val="007C73A1"/>
    <w:rsid w:val="007C7607"/>
    <w:rsid w:val="007C794F"/>
    <w:rsid w:val="007C79EC"/>
    <w:rsid w:val="007C7AEF"/>
    <w:rsid w:val="007C7CCB"/>
    <w:rsid w:val="007D0080"/>
    <w:rsid w:val="007D0162"/>
    <w:rsid w:val="007D0218"/>
    <w:rsid w:val="007D033D"/>
    <w:rsid w:val="007D047E"/>
    <w:rsid w:val="007D0557"/>
    <w:rsid w:val="007D068F"/>
    <w:rsid w:val="007D099B"/>
    <w:rsid w:val="007D0A0F"/>
    <w:rsid w:val="007D0C2D"/>
    <w:rsid w:val="007D0EF8"/>
    <w:rsid w:val="007D0F52"/>
    <w:rsid w:val="007D1279"/>
    <w:rsid w:val="007D13FB"/>
    <w:rsid w:val="007D1568"/>
    <w:rsid w:val="007D1ACD"/>
    <w:rsid w:val="007D1BF0"/>
    <w:rsid w:val="007D20B1"/>
    <w:rsid w:val="007D2231"/>
    <w:rsid w:val="007D276E"/>
    <w:rsid w:val="007D2886"/>
    <w:rsid w:val="007D2BF0"/>
    <w:rsid w:val="007D2D08"/>
    <w:rsid w:val="007D2DAB"/>
    <w:rsid w:val="007D2F5B"/>
    <w:rsid w:val="007D3270"/>
    <w:rsid w:val="007D3526"/>
    <w:rsid w:val="007D3924"/>
    <w:rsid w:val="007D3A3C"/>
    <w:rsid w:val="007D3B8F"/>
    <w:rsid w:val="007D3F14"/>
    <w:rsid w:val="007D402F"/>
    <w:rsid w:val="007D4311"/>
    <w:rsid w:val="007D432E"/>
    <w:rsid w:val="007D43F5"/>
    <w:rsid w:val="007D43F7"/>
    <w:rsid w:val="007D4650"/>
    <w:rsid w:val="007D4684"/>
    <w:rsid w:val="007D49E1"/>
    <w:rsid w:val="007D4C37"/>
    <w:rsid w:val="007D4D31"/>
    <w:rsid w:val="007D4E5D"/>
    <w:rsid w:val="007D5280"/>
    <w:rsid w:val="007D53F4"/>
    <w:rsid w:val="007D5464"/>
    <w:rsid w:val="007D558E"/>
    <w:rsid w:val="007D5861"/>
    <w:rsid w:val="007D5AAB"/>
    <w:rsid w:val="007D663B"/>
    <w:rsid w:val="007D66EA"/>
    <w:rsid w:val="007D6825"/>
    <w:rsid w:val="007D692E"/>
    <w:rsid w:val="007D69A7"/>
    <w:rsid w:val="007D6CE5"/>
    <w:rsid w:val="007D6E53"/>
    <w:rsid w:val="007D7114"/>
    <w:rsid w:val="007D72E1"/>
    <w:rsid w:val="007D7324"/>
    <w:rsid w:val="007D745E"/>
    <w:rsid w:val="007D77D5"/>
    <w:rsid w:val="007D79F0"/>
    <w:rsid w:val="007D7AD8"/>
    <w:rsid w:val="007D7B14"/>
    <w:rsid w:val="007D7BB6"/>
    <w:rsid w:val="007D7CCC"/>
    <w:rsid w:val="007D7CE9"/>
    <w:rsid w:val="007D7D11"/>
    <w:rsid w:val="007D7F8D"/>
    <w:rsid w:val="007D7FFB"/>
    <w:rsid w:val="007E0050"/>
    <w:rsid w:val="007E0204"/>
    <w:rsid w:val="007E0278"/>
    <w:rsid w:val="007E051A"/>
    <w:rsid w:val="007E0583"/>
    <w:rsid w:val="007E0630"/>
    <w:rsid w:val="007E0677"/>
    <w:rsid w:val="007E0710"/>
    <w:rsid w:val="007E0A9A"/>
    <w:rsid w:val="007E0C69"/>
    <w:rsid w:val="007E0EA1"/>
    <w:rsid w:val="007E10E0"/>
    <w:rsid w:val="007E11F2"/>
    <w:rsid w:val="007E125A"/>
    <w:rsid w:val="007E142E"/>
    <w:rsid w:val="007E15F2"/>
    <w:rsid w:val="007E1678"/>
    <w:rsid w:val="007E16E2"/>
    <w:rsid w:val="007E1754"/>
    <w:rsid w:val="007E19F5"/>
    <w:rsid w:val="007E1EC4"/>
    <w:rsid w:val="007E20F2"/>
    <w:rsid w:val="007E2231"/>
    <w:rsid w:val="007E22AF"/>
    <w:rsid w:val="007E2B6F"/>
    <w:rsid w:val="007E2D97"/>
    <w:rsid w:val="007E2E43"/>
    <w:rsid w:val="007E2EF7"/>
    <w:rsid w:val="007E328E"/>
    <w:rsid w:val="007E342B"/>
    <w:rsid w:val="007E3547"/>
    <w:rsid w:val="007E373A"/>
    <w:rsid w:val="007E3780"/>
    <w:rsid w:val="007E3D1A"/>
    <w:rsid w:val="007E3EC0"/>
    <w:rsid w:val="007E3F05"/>
    <w:rsid w:val="007E3F2A"/>
    <w:rsid w:val="007E4077"/>
    <w:rsid w:val="007E4132"/>
    <w:rsid w:val="007E4658"/>
    <w:rsid w:val="007E4CF8"/>
    <w:rsid w:val="007E507D"/>
    <w:rsid w:val="007E5170"/>
    <w:rsid w:val="007E51CA"/>
    <w:rsid w:val="007E5233"/>
    <w:rsid w:val="007E54AC"/>
    <w:rsid w:val="007E5519"/>
    <w:rsid w:val="007E557D"/>
    <w:rsid w:val="007E5710"/>
    <w:rsid w:val="007E5A3E"/>
    <w:rsid w:val="007E5B24"/>
    <w:rsid w:val="007E5B66"/>
    <w:rsid w:val="007E5C1B"/>
    <w:rsid w:val="007E5EC3"/>
    <w:rsid w:val="007E5EF8"/>
    <w:rsid w:val="007E5FD5"/>
    <w:rsid w:val="007E6234"/>
    <w:rsid w:val="007E6641"/>
    <w:rsid w:val="007E6837"/>
    <w:rsid w:val="007E6B7E"/>
    <w:rsid w:val="007E701D"/>
    <w:rsid w:val="007E7050"/>
    <w:rsid w:val="007E7087"/>
    <w:rsid w:val="007E7408"/>
    <w:rsid w:val="007E7627"/>
    <w:rsid w:val="007E76C3"/>
    <w:rsid w:val="007E7738"/>
    <w:rsid w:val="007E7A69"/>
    <w:rsid w:val="007E7AA7"/>
    <w:rsid w:val="007E7AF4"/>
    <w:rsid w:val="007E7B15"/>
    <w:rsid w:val="007E7B40"/>
    <w:rsid w:val="007E7E2B"/>
    <w:rsid w:val="007F0121"/>
    <w:rsid w:val="007F0164"/>
    <w:rsid w:val="007F01B8"/>
    <w:rsid w:val="007F04F2"/>
    <w:rsid w:val="007F0683"/>
    <w:rsid w:val="007F071C"/>
    <w:rsid w:val="007F07DD"/>
    <w:rsid w:val="007F08B2"/>
    <w:rsid w:val="007F08B5"/>
    <w:rsid w:val="007F08DC"/>
    <w:rsid w:val="007F09A4"/>
    <w:rsid w:val="007F0A4C"/>
    <w:rsid w:val="007F0C5D"/>
    <w:rsid w:val="007F0DF1"/>
    <w:rsid w:val="007F0E38"/>
    <w:rsid w:val="007F0EEB"/>
    <w:rsid w:val="007F0FDC"/>
    <w:rsid w:val="007F110B"/>
    <w:rsid w:val="007F11D9"/>
    <w:rsid w:val="007F1231"/>
    <w:rsid w:val="007F1868"/>
    <w:rsid w:val="007F1A05"/>
    <w:rsid w:val="007F1A7C"/>
    <w:rsid w:val="007F1B38"/>
    <w:rsid w:val="007F1BEC"/>
    <w:rsid w:val="007F1D0D"/>
    <w:rsid w:val="007F1E91"/>
    <w:rsid w:val="007F1ED9"/>
    <w:rsid w:val="007F1F56"/>
    <w:rsid w:val="007F1FD5"/>
    <w:rsid w:val="007F255E"/>
    <w:rsid w:val="007F266B"/>
    <w:rsid w:val="007F274F"/>
    <w:rsid w:val="007F2F7E"/>
    <w:rsid w:val="007F31FE"/>
    <w:rsid w:val="007F3240"/>
    <w:rsid w:val="007F3425"/>
    <w:rsid w:val="007F3853"/>
    <w:rsid w:val="007F3BDC"/>
    <w:rsid w:val="007F40D7"/>
    <w:rsid w:val="007F410F"/>
    <w:rsid w:val="007F4553"/>
    <w:rsid w:val="007F461C"/>
    <w:rsid w:val="007F47D9"/>
    <w:rsid w:val="007F4E0E"/>
    <w:rsid w:val="007F4F74"/>
    <w:rsid w:val="007F515E"/>
    <w:rsid w:val="007F52B0"/>
    <w:rsid w:val="007F555B"/>
    <w:rsid w:val="007F5891"/>
    <w:rsid w:val="007F5B84"/>
    <w:rsid w:val="007F5D79"/>
    <w:rsid w:val="007F605C"/>
    <w:rsid w:val="007F63B6"/>
    <w:rsid w:val="007F63BA"/>
    <w:rsid w:val="007F661D"/>
    <w:rsid w:val="007F681D"/>
    <w:rsid w:val="007F683A"/>
    <w:rsid w:val="007F6B2D"/>
    <w:rsid w:val="007F6CEF"/>
    <w:rsid w:val="007F6E9F"/>
    <w:rsid w:val="007F6F7A"/>
    <w:rsid w:val="007F712C"/>
    <w:rsid w:val="007F7236"/>
    <w:rsid w:val="007F73BE"/>
    <w:rsid w:val="007F7565"/>
    <w:rsid w:val="007F76DA"/>
    <w:rsid w:val="007F7757"/>
    <w:rsid w:val="007F7D6B"/>
    <w:rsid w:val="007F7D74"/>
    <w:rsid w:val="008000B7"/>
    <w:rsid w:val="008000F1"/>
    <w:rsid w:val="00800315"/>
    <w:rsid w:val="008003A3"/>
    <w:rsid w:val="00800405"/>
    <w:rsid w:val="008009D3"/>
    <w:rsid w:val="00800C64"/>
    <w:rsid w:val="0080114F"/>
    <w:rsid w:val="0080116C"/>
    <w:rsid w:val="008011CD"/>
    <w:rsid w:val="00801246"/>
    <w:rsid w:val="008013A9"/>
    <w:rsid w:val="0080156E"/>
    <w:rsid w:val="008016AC"/>
    <w:rsid w:val="0080174C"/>
    <w:rsid w:val="00801936"/>
    <w:rsid w:val="00801A78"/>
    <w:rsid w:val="00801B75"/>
    <w:rsid w:val="00801C54"/>
    <w:rsid w:val="00801CF8"/>
    <w:rsid w:val="00801EC1"/>
    <w:rsid w:val="00802281"/>
    <w:rsid w:val="00802311"/>
    <w:rsid w:val="00802329"/>
    <w:rsid w:val="00802442"/>
    <w:rsid w:val="0080245D"/>
    <w:rsid w:val="00802796"/>
    <w:rsid w:val="00802966"/>
    <w:rsid w:val="00802C6E"/>
    <w:rsid w:val="00802D64"/>
    <w:rsid w:val="00802DC5"/>
    <w:rsid w:val="00802E01"/>
    <w:rsid w:val="00802F8A"/>
    <w:rsid w:val="00802FBE"/>
    <w:rsid w:val="008033B5"/>
    <w:rsid w:val="0080357F"/>
    <w:rsid w:val="0080358D"/>
    <w:rsid w:val="008035CE"/>
    <w:rsid w:val="008036B3"/>
    <w:rsid w:val="0080395F"/>
    <w:rsid w:val="00803A6D"/>
    <w:rsid w:val="00803C09"/>
    <w:rsid w:val="00803E29"/>
    <w:rsid w:val="00803F29"/>
    <w:rsid w:val="00804224"/>
    <w:rsid w:val="008044A0"/>
    <w:rsid w:val="0080468B"/>
    <w:rsid w:val="00804719"/>
    <w:rsid w:val="0080498A"/>
    <w:rsid w:val="00804D6E"/>
    <w:rsid w:val="00804D7F"/>
    <w:rsid w:val="00804E6A"/>
    <w:rsid w:val="008052FA"/>
    <w:rsid w:val="00805386"/>
    <w:rsid w:val="00805667"/>
    <w:rsid w:val="00805757"/>
    <w:rsid w:val="00805CC0"/>
    <w:rsid w:val="00805DA1"/>
    <w:rsid w:val="00805E8D"/>
    <w:rsid w:val="00805EA4"/>
    <w:rsid w:val="00806150"/>
    <w:rsid w:val="008068A6"/>
    <w:rsid w:val="00806912"/>
    <w:rsid w:val="00806A95"/>
    <w:rsid w:val="00806B5F"/>
    <w:rsid w:val="00806BAF"/>
    <w:rsid w:val="00806DC3"/>
    <w:rsid w:val="008070F3"/>
    <w:rsid w:val="00807703"/>
    <w:rsid w:val="008077C5"/>
    <w:rsid w:val="00807A4C"/>
    <w:rsid w:val="00807B8A"/>
    <w:rsid w:val="00807B9C"/>
    <w:rsid w:val="00807CC3"/>
    <w:rsid w:val="00807E08"/>
    <w:rsid w:val="00807F2F"/>
    <w:rsid w:val="00807FCC"/>
    <w:rsid w:val="0081016C"/>
    <w:rsid w:val="0081032E"/>
    <w:rsid w:val="00810386"/>
    <w:rsid w:val="008104E5"/>
    <w:rsid w:val="0081054B"/>
    <w:rsid w:val="00810621"/>
    <w:rsid w:val="0081089D"/>
    <w:rsid w:val="00810A39"/>
    <w:rsid w:val="00810ABE"/>
    <w:rsid w:val="00810B24"/>
    <w:rsid w:val="00810CAA"/>
    <w:rsid w:val="00810CC9"/>
    <w:rsid w:val="00810E28"/>
    <w:rsid w:val="00810E32"/>
    <w:rsid w:val="00810F3C"/>
    <w:rsid w:val="00811484"/>
    <w:rsid w:val="0081172B"/>
    <w:rsid w:val="00811744"/>
    <w:rsid w:val="0081184F"/>
    <w:rsid w:val="008118A6"/>
    <w:rsid w:val="00811A9F"/>
    <w:rsid w:val="00811C49"/>
    <w:rsid w:val="00811DD1"/>
    <w:rsid w:val="00811F77"/>
    <w:rsid w:val="00812608"/>
    <w:rsid w:val="00812710"/>
    <w:rsid w:val="008129CC"/>
    <w:rsid w:val="00812AFF"/>
    <w:rsid w:val="00812B89"/>
    <w:rsid w:val="00812C8B"/>
    <w:rsid w:val="00812EDC"/>
    <w:rsid w:val="0081303E"/>
    <w:rsid w:val="008131B7"/>
    <w:rsid w:val="0081370D"/>
    <w:rsid w:val="0081375C"/>
    <w:rsid w:val="00813BCE"/>
    <w:rsid w:val="00813CBB"/>
    <w:rsid w:val="00813D85"/>
    <w:rsid w:val="00814186"/>
    <w:rsid w:val="00814253"/>
    <w:rsid w:val="00814389"/>
    <w:rsid w:val="008145DC"/>
    <w:rsid w:val="008145E1"/>
    <w:rsid w:val="00814669"/>
    <w:rsid w:val="00814859"/>
    <w:rsid w:val="00814A36"/>
    <w:rsid w:val="00814A5B"/>
    <w:rsid w:val="00814AA5"/>
    <w:rsid w:val="00814CC0"/>
    <w:rsid w:val="00814CFD"/>
    <w:rsid w:val="00815018"/>
    <w:rsid w:val="00815786"/>
    <w:rsid w:val="0081593F"/>
    <w:rsid w:val="00815985"/>
    <w:rsid w:val="00815D03"/>
    <w:rsid w:val="008162CD"/>
    <w:rsid w:val="0081633F"/>
    <w:rsid w:val="00816396"/>
    <w:rsid w:val="00816416"/>
    <w:rsid w:val="0081677F"/>
    <w:rsid w:val="008169EE"/>
    <w:rsid w:val="00816C47"/>
    <w:rsid w:val="00816F51"/>
    <w:rsid w:val="0081704C"/>
    <w:rsid w:val="00817268"/>
    <w:rsid w:val="008172AE"/>
    <w:rsid w:val="00817A5F"/>
    <w:rsid w:val="00817AA4"/>
    <w:rsid w:val="00817ABA"/>
    <w:rsid w:val="00817EED"/>
    <w:rsid w:val="00817F06"/>
    <w:rsid w:val="008200BE"/>
    <w:rsid w:val="00820319"/>
    <w:rsid w:val="008203B6"/>
    <w:rsid w:val="008206A4"/>
    <w:rsid w:val="00820869"/>
    <w:rsid w:val="00820876"/>
    <w:rsid w:val="00820DF4"/>
    <w:rsid w:val="0082101D"/>
    <w:rsid w:val="0082150F"/>
    <w:rsid w:val="008216E6"/>
    <w:rsid w:val="008217EE"/>
    <w:rsid w:val="008219D8"/>
    <w:rsid w:val="00821CF6"/>
    <w:rsid w:val="00821DCC"/>
    <w:rsid w:val="00821E23"/>
    <w:rsid w:val="00822012"/>
    <w:rsid w:val="00822134"/>
    <w:rsid w:val="00822252"/>
    <w:rsid w:val="008222B7"/>
    <w:rsid w:val="008223E8"/>
    <w:rsid w:val="008225EF"/>
    <w:rsid w:val="00822907"/>
    <w:rsid w:val="00822A59"/>
    <w:rsid w:val="00822A89"/>
    <w:rsid w:val="00822AD8"/>
    <w:rsid w:val="00822C9F"/>
    <w:rsid w:val="00822CA6"/>
    <w:rsid w:val="00822FBE"/>
    <w:rsid w:val="00823037"/>
    <w:rsid w:val="0082303F"/>
    <w:rsid w:val="008230FD"/>
    <w:rsid w:val="0082327D"/>
    <w:rsid w:val="0082343B"/>
    <w:rsid w:val="0082354A"/>
    <w:rsid w:val="008238F4"/>
    <w:rsid w:val="00823BE7"/>
    <w:rsid w:val="00823D08"/>
    <w:rsid w:val="00823DD8"/>
    <w:rsid w:val="00823F01"/>
    <w:rsid w:val="00823F41"/>
    <w:rsid w:val="00823FD3"/>
    <w:rsid w:val="00824292"/>
    <w:rsid w:val="008242B8"/>
    <w:rsid w:val="008242FD"/>
    <w:rsid w:val="00824363"/>
    <w:rsid w:val="0082451A"/>
    <w:rsid w:val="008248E5"/>
    <w:rsid w:val="00824BC5"/>
    <w:rsid w:val="00824D0E"/>
    <w:rsid w:val="00824FCD"/>
    <w:rsid w:val="00825023"/>
    <w:rsid w:val="0082534B"/>
    <w:rsid w:val="00825418"/>
    <w:rsid w:val="008258D8"/>
    <w:rsid w:val="00825AFF"/>
    <w:rsid w:val="00825C97"/>
    <w:rsid w:val="00825CF0"/>
    <w:rsid w:val="00825E46"/>
    <w:rsid w:val="00825F63"/>
    <w:rsid w:val="00826011"/>
    <w:rsid w:val="00826028"/>
    <w:rsid w:val="0082606D"/>
    <w:rsid w:val="00826127"/>
    <w:rsid w:val="00826191"/>
    <w:rsid w:val="008262FB"/>
    <w:rsid w:val="00826732"/>
    <w:rsid w:val="0082697B"/>
    <w:rsid w:val="00826D31"/>
    <w:rsid w:val="00826E59"/>
    <w:rsid w:val="00826F65"/>
    <w:rsid w:val="00826FB4"/>
    <w:rsid w:val="00827029"/>
    <w:rsid w:val="00827035"/>
    <w:rsid w:val="00827097"/>
    <w:rsid w:val="0082778E"/>
    <w:rsid w:val="008277A8"/>
    <w:rsid w:val="008278D3"/>
    <w:rsid w:val="00827C72"/>
    <w:rsid w:val="00827DC3"/>
    <w:rsid w:val="00827EA2"/>
    <w:rsid w:val="00830055"/>
    <w:rsid w:val="008301AA"/>
    <w:rsid w:val="008301FF"/>
    <w:rsid w:val="008303B9"/>
    <w:rsid w:val="0083051E"/>
    <w:rsid w:val="00830615"/>
    <w:rsid w:val="008307F6"/>
    <w:rsid w:val="00830817"/>
    <w:rsid w:val="00830857"/>
    <w:rsid w:val="00830AB4"/>
    <w:rsid w:val="00830ACC"/>
    <w:rsid w:val="00830BE8"/>
    <w:rsid w:val="00830CE6"/>
    <w:rsid w:val="00830FCD"/>
    <w:rsid w:val="00830FFB"/>
    <w:rsid w:val="0083103B"/>
    <w:rsid w:val="0083148A"/>
    <w:rsid w:val="0083161F"/>
    <w:rsid w:val="008317B2"/>
    <w:rsid w:val="008317E6"/>
    <w:rsid w:val="00831C2E"/>
    <w:rsid w:val="00831CA8"/>
    <w:rsid w:val="00831FBA"/>
    <w:rsid w:val="0083204A"/>
    <w:rsid w:val="008323BD"/>
    <w:rsid w:val="00832A97"/>
    <w:rsid w:val="00832B16"/>
    <w:rsid w:val="00832E74"/>
    <w:rsid w:val="00832EBE"/>
    <w:rsid w:val="0083339F"/>
    <w:rsid w:val="00833743"/>
    <w:rsid w:val="00833758"/>
    <w:rsid w:val="00833938"/>
    <w:rsid w:val="00833BC4"/>
    <w:rsid w:val="00833C96"/>
    <w:rsid w:val="00833CFA"/>
    <w:rsid w:val="00833D0C"/>
    <w:rsid w:val="00833D17"/>
    <w:rsid w:val="00833FC0"/>
    <w:rsid w:val="008345C7"/>
    <w:rsid w:val="0083467A"/>
    <w:rsid w:val="008347BA"/>
    <w:rsid w:val="008347BC"/>
    <w:rsid w:val="00834809"/>
    <w:rsid w:val="00834A4A"/>
    <w:rsid w:val="00834D51"/>
    <w:rsid w:val="00834D7F"/>
    <w:rsid w:val="00834E2D"/>
    <w:rsid w:val="00834E52"/>
    <w:rsid w:val="0083526A"/>
    <w:rsid w:val="00835881"/>
    <w:rsid w:val="00835926"/>
    <w:rsid w:val="008359AC"/>
    <w:rsid w:val="00835B82"/>
    <w:rsid w:val="0083632B"/>
    <w:rsid w:val="00836387"/>
    <w:rsid w:val="00836619"/>
    <w:rsid w:val="008366A1"/>
    <w:rsid w:val="008366F2"/>
    <w:rsid w:val="0083676C"/>
    <w:rsid w:val="008367BA"/>
    <w:rsid w:val="008368BC"/>
    <w:rsid w:val="0083690F"/>
    <w:rsid w:val="00836A2B"/>
    <w:rsid w:val="00836AA7"/>
    <w:rsid w:val="00836CA7"/>
    <w:rsid w:val="00836FBC"/>
    <w:rsid w:val="00837AE8"/>
    <w:rsid w:val="00837C03"/>
    <w:rsid w:val="00837D03"/>
    <w:rsid w:val="00840176"/>
    <w:rsid w:val="008407FC"/>
    <w:rsid w:val="00840E40"/>
    <w:rsid w:val="00840EBF"/>
    <w:rsid w:val="008410AA"/>
    <w:rsid w:val="0084119F"/>
    <w:rsid w:val="008417B1"/>
    <w:rsid w:val="00841936"/>
    <w:rsid w:val="00841A69"/>
    <w:rsid w:val="00841B46"/>
    <w:rsid w:val="00841CB4"/>
    <w:rsid w:val="00841F16"/>
    <w:rsid w:val="00841F20"/>
    <w:rsid w:val="008420F5"/>
    <w:rsid w:val="00842174"/>
    <w:rsid w:val="00842355"/>
    <w:rsid w:val="00842769"/>
    <w:rsid w:val="0084281C"/>
    <w:rsid w:val="00842C24"/>
    <w:rsid w:val="00842E10"/>
    <w:rsid w:val="00842FB9"/>
    <w:rsid w:val="00843216"/>
    <w:rsid w:val="008432C8"/>
    <w:rsid w:val="00843317"/>
    <w:rsid w:val="008433AF"/>
    <w:rsid w:val="00843905"/>
    <w:rsid w:val="00843A10"/>
    <w:rsid w:val="00843A77"/>
    <w:rsid w:val="00843B24"/>
    <w:rsid w:val="00843E72"/>
    <w:rsid w:val="00843FBC"/>
    <w:rsid w:val="00843FEF"/>
    <w:rsid w:val="008441CE"/>
    <w:rsid w:val="0084421F"/>
    <w:rsid w:val="008443C5"/>
    <w:rsid w:val="0084474C"/>
    <w:rsid w:val="008447AD"/>
    <w:rsid w:val="008448B5"/>
    <w:rsid w:val="00844A0F"/>
    <w:rsid w:val="00844C2D"/>
    <w:rsid w:val="00844C51"/>
    <w:rsid w:val="0084515E"/>
    <w:rsid w:val="008451AA"/>
    <w:rsid w:val="008451AD"/>
    <w:rsid w:val="008455A3"/>
    <w:rsid w:val="00845B53"/>
    <w:rsid w:val="00845D52"/>
    <w:rsid w:val="00845DB2"/>
    <w:rsid w:val="00845FD8"/>
    <w:rsid w:val="00845FF0"/>
    <w:rsid w:val="008460D2"/>
    <w:rsid w:val="008460DD"/>
    <w:rsid w:val="0084617B"/>
    <w:rsid w:val="00846249"/>
    <w:rsid w:val="0084669D"/>
    <w:rsid w:val="0084698F"/>
    <w:rsid w:val="00846EE6"/>
    <w:rsid w:val="00847254"/>
    <w:rsid w:val="008473D0"/>
    <w:rsid w:val="0084751D"/>
    <w:rsid w:val="008477A2"/>
    <w:rsid w:val="0084784D"/>
    <w:rsid w:val="008478E4"/>
    <w:rsid w:val="0084795F"/>
    <w:rsid w:val="00847B69"/>
    <w:rsid w:val="00847EB8"/>
    <w:rsid w:val="0085044F"/>
    <w:rsid w:val="00850550"/>
    <w:rsid w:val="00850913"/>
    <w:rsid w:val="00850AA6"/>
    <w:rsid w:val="00850F33"/>
    <w:rsid w:val="0085104D"/>
    <w:rsid w:val="008511DC"/>
    <w:rsid w:val="0085121C"/>
    <w:rsid w:val="008512BE"/>
    <w:rsid w:val="008515F1"/>
    <w:rsid w:val="0085174D"/>
    <w:rsid w:val="008518F1"/>
    <w:rsid w:val="00851BB4"/>
    <w:rsid w:val="00851D32"/>
    <w:rsid w:val="00851F6C"/>
    <w:rsid w:val="0085205E"/>
    <w:rsid w:val="00852078"/>
    <w:rsid w:val="008523E7"/>
    <w:rsid w:val="00852622"/>
    <w:rsid w:val="008526B2"/>
    <w:rsid w:val="008527A3"/>
    <w:rsid w:val="00852878"/>
    <w:rsid w:val="008528C1"/>
    <w:rsid w:val="008528EF"/>
    <w:rsid w:val="00852B9A"/>
    <w:rsid w:val="00852C89"/>
    <w:rsid w:val="0085317F"/>
    <w:rsid w:val="008532D6"/>
    <w:rsid w:val="0085333E"/>
    <w:rsid w:val="00853816"/>
    <w:rsid w:val="008538D3"/>
    <w:rsid w:val="00853A31"/>
    <w:rsid w:val="00853BB4"/>
    <w:rsid w:val="00853CDC"/>
    <w:rsid w:val="00853D5D"/>
    <w:rsid w:val="00853E2B"/>
    <w:rsid w:val="0085444A"/>
    <w:rsid w:val="00854A00"/>
    <w:rsid w:val="00854A79"/>
    <w:rsid w:val="00854C72"/>
    <w:rsid w:val="00854D69"/>
    <w:rsid w:val="00855045"/>
    <w:rsid w:val="008551B0"/>
    <w:rsid w:val="00855355"/>
    <w:rsid w:val="00855453"/>
    <w:rsid w:val="008555CB"/>
    <w:rsid w:val="00855941"/>
    <w:rsid w:val="008559C1"/>
    <w:rsid w:val="008559E1"/>
    <w:rsid w:val="00855A36"/>
    <w:rsid w:val="00855AF7"/>
    <w:rsid w:val="00855EDC"/>
    <w:rsid w:val="00856475"/>
    <w:rsid w:val="00856806"/>
    <w:rsid w:val="00856912"/>
    <w:rsid w:val="0085691F"/>
    <w:rsid w:val="00857072"/>
    <w:rsid w:val="008571AD"/>
    <w:rsid w:val="008574B4"/>
    <w:rsid w:val="00857648"/>
    <w:rsid w:val="00857ABF"/>
    <w:rsid w:val="00857D14"/>
    <w:rsid w:val="00857D66"/>
    <w:rsid w:val="00857DB9"/>
    <w:rsid w:val="00857DE8"/>
    <w:rsid w:val="00857F72"/>
    <w:rsid w:val="00857F7E"/>
    <w:rsid w:val="008602A9"/>
    <w:rsid w:val="00860456"/>
    <w:rsid w:val="008609B9"/>
    <w:rsid w:val="00860BE2"/>
    <w:rsid w:val="00860C78"/>
    <w:rsid w:val="008612A9"/>
    <w:rsid w:val="0086137F"/>
    <w:rsid w:val="00861464"/>
    <w:rsid w:val="00861698"/>
    <w:rsid w:val="008618AB"/>
    <w:rsid w:val="008619CA"/>
    <w:rsid w:val="00861C6A"/>
    <w:rsid w:val="00861F0A"/>
    <w:rsid w:val="00862144"/>
    <w:rsid w:val="00862165"/>
    <w:rsid w:val="00862282"/>
    <w:rsid w:val="0086241B"/>
    <w:rsid w:val="0086244D"/>
    <w:rsid w:val="00862474"/>
    <w:rsid w:val="008627E7"/>
    <w:rsid w:val="008628B2"/>
    <w:rsid w:val="00862AB7"/>
    <w:rsid w:val="00862AB9"/>
    <w:rsid w:val="00863373"/>
    <w:rsid w:val="00863394"/>
    <w:rsid w:val="00863421"/>
    <w:rsid w:val="008637A8"/>
    <w:rsid w:val="008637F2"/>
    <w:rsid w:val="0086381D"/>
    <w:rsid w:val="008638EC"/>
    <w:rsid w:val="008639DF"/>
    <w:rsid w:val="00863AEB"/>
    <w:rsid w:val="00863B72"/>
    <w:rsid w:val="00863EB1"/>
    <w:rsid w:val="0086449A"/>
    <w:rsid w:val="0086488B"/>
    <w:rsid w:val="00864B31"/>
    <w:rsid w:val="00864D45"/>
    <w:rsid w:val="00864D81"/>
    <w:rsid w:val="00864E8E"/>
    <w:rsid w:val="00865188"/>
    <w:rsid w:val="008654C6"/>
    <w:rsid w:val="0086551F"/>
    <w:rsid w:val="008655F6"/>
    <w:rsid w:val="00865608"/>
    <w:rsid w:val="00865676"/>
    <w:rsid w:val="008657B1"/>
    <w:rsid w:val="00865859"/>
    <w:rsid w:val="00865AD1"/>
    <w:rsid w:val="00865BDA"/>
    <w:rsid w:val="00865E9C"/>
    <w:rsid w:val="00865FE6"/>
    <w:rsid w:val="00865FF9"/>
    <w:rsid w:val="008661FA"/>
    <w:rsid w:val="008661FC"/>
    <w:rsid w:val="00866686"/>
    <w:rsid w:val="008669A3"/>
    <w:rsid w:val="00866B2C"/>
    <w:rsid w:val="00866F4E"/>
    <w:rsid w:val="008670B0"/>
    <w:rsid w:val="008670C1"/>
    <w:rsid w:val="00867880"/>
    <w:rsid w:val="008678AC"/>
    <w:rsid w:val="00867A6F"/>
    <w:rsid w:val="00867C79"/>
    <w:rsid w:val="00867D22"/>
    <w:rsid w:val="00867FD5"/>
    <w:rsid w:val="0087002A"/>
    <w:rsid w:val="00870211"/>
    <w:rsid w:val="008702FE"/>
    <w:rsid w:val="0087048D"/>
    <w:rsid w:val="008704ED"/>
    <w:rsid w:val="00870533"/>
    <w:rsid w:val="00870594"/>
    <w:rsid w:val="008706C3"/>
    <w:rsid w:val="00870976"/>
    <w:rsid w:val="008709C4"/>
    <w:rsid w:val="00870B73"/>
    <w:rsid w:val="00870F26"/>
    <w:rsid w:val="0087136E"/>
    <w:rsid w:val="00871409"/>
    <w:rsid w:val="008718A7"/>
    <w:rsid w:val="0087190D"/>
    <w:rsid w:val="00871BFC"/>
    <w:rsid w:val="00871F79"/>
    <w:rsid w:val="00872296"/>
    <w:rsid w:val="008722E4"/>
    <w:rsid w:val="0087242E"/>
    <w:rsid w:val="008728B4"/>
    <w:rsid w:val="00872ABC"/>
    <w:rsid w:val="00872B15"/>
    <w:rsid w:val="00872C13"/>
    <w:rsid w:val="00872CDC"/>
    <w:rsid w:val="00872D7B"/>
    <w:rsid w:val="008732AB"/>
    <w:rsid w:val="00873619"/>
    <w:rsid w:val="00873657"/>
    <w:rsid w:val="00873731"/>
    <w:rsid w:val="0087393C"/>
    <w:rsid w:val="008739D9"/>
    <w:rsid w:val="00873A2B"/>
    <w:rsid w:val="00873BC5"/>
    <w:rsid w:val="00873BE8"/>
    <w:rsid w:val="00873FF4"/>
    <w:rsid w:val="008742AF"/>
    <w:rsid w:val="00874771"/>
    <w:rsid w:val="0087479B"/>
    <w:rsid w:val="008749A1"/>
    <w:rsid w:val="00874B7E"/>
    <w:rsid w:val="008750AA"/>
    <w:rsid w:val="0087534E"/>
    <w:rsid w:val="0087552C"/>
    <w:rsid w:val="0087598D"/>
    <w:rsid w:val="008759FD"/>
    <w:rsid w:val="00875B17"/>
    <w:rsid w:val="0087602E"/>
    <w:rsid w:val="008762AD"/>
    <w:rsid w:val="008764D3"/>
    <w:rsid w:val="008766C7"/>
    <w:rsid w:val="008768C6"/>
    <w:rsid w:val="008769CB"/>
    <w:rsid w:val="00876BAE"/>
    <w:rsid w:val="00876D0B"/>
    <w:rsid w:val="00876E79"/>
    <w:rsid w:val="00876E8B"/>
    <w:rsid w:val="0087754F"/>
    <w:rsid w:val="008775D1"/>
    <w:rsid w:val="008775D8"/>
    <w:rsid w:val="00877674"/>
    <w:rsid w:val="008779B0"/>
    <w:rsid w:val="008779D5"/>
    <w:rsid w:val="00877C91"/>
    <w:rsid w:val="00877D0D"/>
    <w:rsid w:val="00877D93"/>
    <w:rsid w:val="00877E48"/>
    <w:rsid w:val="00877FA8"/>
    <w:rsid w:val="008803E9"/>
    <w:rsid w:val="00880438"/>
    <w:rsid w:val="008804BA"/>
    <w:rsid w:val="0088060A"/>
    <w:rsid w:val="00880737"/>
    <w:rsid w:val="00880C33"/>
    <w:rsid w:val="008812BB"/>
    <w:rsid w:val="00881465"/>
    <w:rsid w:val="00881567"/>
    <w:rsid w:val="008816EA"/>
    <w:rsid w:val="00881856"/>
    <w:rsid w:val="00881872"/>
    <w:rsid w:val="00881AE1"/>
    <w:rsid w:val="00881B11"/>
    <w:rsid w:val="00881CA7"/>
    <w:rsid w:val="00881D7D"/>
    <w:rsid w:val="00882783"/>
    <w:rsid w:val="00882848"/>
    <w:rsid w:val="00882B81"/>
    <w:rsid w:val="00882D87"/>
    <w:rsid w:val="00883213"/>
    <w:rsid w:val="00883497"/>
    <w:rsid w:val="0088397C"/>
    <w:rsid w:val="00883A14"/>
    <w:rsid w:val="00883AB5"/>
    <w:rsid w:val="00883B50"/>
    <w:rsid w:val="00883C41"/>
    <w:rsid w:val="00883CA4"/>
    <w:rsid w:val="00883D89"/>
    <w:rsid w:val="00883DE4"/>
    <w:rsid w:val="00883E93"/>
    <w:rsid w:val="00883F46"/>
    <w:rsid w:val="00883F89"/>
    <w:rsid w:val="008840EE"/>
    <w:rsid w:val="0088418B"/>
    <w:rsid w:val="008841FB"/>
    <w:rsid w:val="00884B27"/>
    <w:rsid w:val="00884B49"/>
    <w:rsid w:val="00884CEA"/>
    <w:rsid w:val="00884DDC"/>
    <w:rsid w:val="00885127"/>
    <w:rsid w:val="008852F4"/>
    <w:rsid w:val="008857BC"/>
    <w:rsid w:val="008857F0"/>
    <w:rsid w:val="008858DB"/>
    <w:rsid w:val="008859C2"/>
    <w:rsid w:val="00886340"/>
    <w:rsid w:val="00886477"/>
    <w:rsid w:val="0088648A"/>
    <w:rsid w:val="008866F1"/>
    <w:rsid w:val="00886750"/>
    <w:rsid w:val="00886A2E"/>
    <w:rsid w:val="00886AF8"/>
    <w:rsid w:val="00886B31"/>
    <w:rsid w:val="00886B73"/>
    <w:rsid w:val="00886C2F"/>
    <w:rsid w:val="00886CA1"/>
    <w:rsid w:val="00886CF3"/>
    <w:rsid w:val="00886F92"/>
    <w:rsid w:val="00887045"/>
    <w:rsid w:val="008871BA"/>
    <w:rsid w:val="008874CF"/>
    <w:rsid w:val="00887505"/>
    <w:rsid w:val="0088779E"/>
    <w:rsid w:val="00887912"/>
    <w:rsid w:val="0088799B"/>
    <w:rsid w:val="00887B20"/>
    <w:rsid w:val="00887D87"/>
    <w:rsid w:val="00887E6D"/>
    <w:rsid w:val="00887FAF"/>
    <w:rsid w:val="008901A6"/>
    <w:rsid w:val="00890232"/>
    <w:rsid w:val="008902D8"/>
    <w:rsid w:val="00890BB0"/>
    <w:rsid w:val="00890C44"/>
    <w:rsid w:val="00890E76"/>
    <w:rsid w:val="00890F16"/>
    <w:rsid w:val="00890F60"/>
    <w:rsid w:val="00891056"/>
    <w:rsid w:val="008910EB"/>
    <w:rsid w:val="00891376"/>
    <w:rsid w:val="00891439"/>
    <w:rsid w:val="008915B6"/>
    <w:rsid w:val="00891602"/>
    <w:rsid w:val="0089178B"/>
    <w:rsid w:val="00891B92"/>
    <w:rsid w:val="00891E1A"/>
    <w:rsid w:val="00891FBB"/>
    <w:rsid w:val="008920C9"/>
    <w:rsid w:val="008920E3"/>
    <w:rsid w:val="008921E9"/>
    <w:rsid w:val="00892204"/>
    <w:rsid w:val="0089249D"/>
    <w:rsid w:val="00892AD1"/>
    <w:rsid w:val="00892F34"/>
    <w:rsid w:val="00893125"/>
    <w:rsid w:val="00893174"/>
    <w:rsid w:val="008933A2"/>
    <w:rsid w:val="00893711"/>
    <w:rsid w:val="00893C2B"/>
    <w:rsid w:val="00893C68"/>
    <w:rsid w:val="00893DCD"/>
    <w:rsid w:val="00893F52"/>
    <w:rsid w:val="00894381"/>
    <w:rsid w:val="0089451C"/>
    <w:rsid w:val="00894626"/>
    <w:rsid w:val="008949E8"/>
    <w:rsid w:val="00894A0C"/>
    <w:rsid w:val="00894C72"/>
    <w:rsid w:val="00894D0F"/>
    <w:rsid w:val="00894DB5"/>
    <w:rsid w:val="00894F24"/>
    <w:rsid w:val="00894F73"/>
    <w:rsid w:val="00895103"/>
    <w:rsid w:val="008951DD"/>
    <w:rsid w:val="0089529B"/>
    <w:rsid w:val="008954DF"/>
    <w:rsid w:val="00895759"/>
    <w:rsid w:val="008959E0"/>
    <w:rsid w:val="00895A05"/>
    <w:rsid w:val="00895A99"/>
    <w:rsid w:val="00895C8E"/>
    <w:rsid w:val="00895CF7"/>
    <w:rsid w:val="00895EE1"/>
    <w:rsid w:val="00895F2D"/>
    <w:rsid w:val="00896335"/>
    <w:rsid w:val="0089660F"/>
    <w:rsid w:val="00896DBD"/>
    <w:rsid w:val="00896F8E"/>
    <w:rsid w:val="00896F9B"/>
    <w:rsid w:val="0089748C"/>
    <w:rsid w:val="0089753A"/>
    <w:rsid w:val="00897561"/>
    <w:rsid w:val="00897707"/>
    <w:rsid w:val="00897729"/>
    <w:rsid w:val="00897CED"/>
    <w:rsid w:val="00897FD2"/>
    <w:rsid w:val="00897FF0"/>
    <w:rsid w:val="008A000F"/>
    <w:rsid w:val="008A00C4"/>
    <w:rsid w:val="008A03DB"/>
    <w:rsid w:val="008A0674"/>
    <w:rsid w:val="008A067F"/>
    <w:rsid w:val="008A0757"/>
    <w:rsid w:val="008A07CA"/>
    <w:rsid w:val="008A0AA2"/>
    <w:rsid w:val="008A0ABC"/>
    <w:rsid w:val="008A0BDD"/>
    <w:rsid w:val="008A0C0F"/>
    <w:rsid w:val="008A0E41"/>
    <w:rsid w:val="008A10B0"/>
    <w:rsid w:val="008A13E5"/>
    <w:rsid w:val="008A14BB"/>
    <w:rsid w:val="008A1573"/>
    <w:rsid w:val="008A1781"/>
    <w:rsid w:val="008A1954"/>
    <w:rsid w:val="008A1E6F"/>
    <w:rsid w:val="008A1EAC"/>
    <w:rsid w:val="008A2067"/>
    <w:rsid w:val="008A2157"/>
    <w:rsid w:val="008A2471"/>
    <w:rsid w:val="008A25AA"/>
    <w:rsid w:val="008A26DE"/>
    <w:rsid w:val="008A2A28"/>
    <w:rsid w:val="008A2F7E"/>
    <w:rsid w:val="008A2F88"/>
    <w:rsid w:val="008A3318"/>
    <w:rsid w:val="008A345C"/>
    <w:rsid w:val="008A346A"/>
    <w:rsid w:val="008A37C9"/>
    <w:rsid w:val="008A3976"/>
    <w:rsid w:val="008A39C2"/>
    <w:rsid w:val="008A3AF7"/>
    <w:rsid w:val="008A3BF3"/>
    <w:rsid w:val="008A3FA1"/>
    <w:rsid w:val="008A3FBB"/>
    <w:rsid w:val="008A4243"/>
    <w:rsid w:val="008A42C6"/>
    <w:rsid w:val="008A4308"/>
    <w:rsid w:val="008A4487"/>
    <w:rsid w:val="008A4612"/>
    <w:rsid w:val="008A4640"/>
    <w:rsid w:val="008A4A50"/>
    <w:rsid w:val="008A4B13"/>
    <w:rsid w:val="008A4D1C"/>
    <w:rsid w:val="008A4D6F"/>
    <w:rsid w:val="008A4D93"/>
    <w:rsid w:val="008A4E52"/>
    <w:rsid w:val="008A50A8"/>
    <w:rsid w:val="008A50D8"/>
    <w:rsid w:val="008A50DB"/>
    <w:rsid w:val="008A534E"/>
    <w:rsid w:val="008A5500"/>
    <w:rsid w:val="008A5A03"/>
    <w:rsid w:val="008A5A78"/>
    <w:rsid w:val="008A5BF6"/>
    <w:rsid w:val="008A5E92"/>
    <w:rsid w:val="008A5FA5"/>
    <w:rsid w:val="008A6117"/>
    <w:rsid w:val="008A61AE"/>
    <w:rsid w:val="008A6492"/>
    <w:rsid w:val="008A6685"/>
    <w:rsid w:val="008A6709"/>
    <w:rsid w:val="008A6865"/>
    <w:rsid w:val="008A6A1D"/>
    <w:rsid w:val="008A6EE6"/>
    <w:rsid w:val="008A6FA7"/>
    <w:rsid w:val="008A7092"/>
    <w:rsid w:val="008A7197"/>
    <w:rsid w:val="008A72A9"/>
    <w:rsid w:val="008A752D"/>
    <w:rsid w:val="008A777C"/>
    <w:rsid w:val="008A77D7"/>
    <w:rsid w:val="008A77D9"/>
    <w:rsid w:val="008A7964"/>
    <w:rsid w:val="008A7BBC"/>
    <w:rsid w:val="008A7DFA"/>
    <w:rsid w:val="008B0095"/>
    <w:rsid w:val="008B01EC"/>
    <w:rsid w:val="008B067A"/>
    <w:rsid w:val="008B09E6"/>
    <w:rsid w:val="008B0C27"/>
    <w:rsid w:val="008B0D2E"/>
    <w:rsid w:val="008B0DBC"/>
    <w:rsid w:val="008B0F16"/>
    <w:rsid w:val="008B1236"/>
    <w:rsid w:val="008B1364"/>
    <w:rsid w:val="008B136B"/>
    <w:rsid w:val="008B15DE"/>
    <w:rsid w:val="008B16A2"/>
    <w:rsid w:val="008B1738"/>
    <w:rsid w:val="008B176C"/>
    <w:rsid w:val="008B1B27"/>
    <w:rsid w:val="008B1EF1"/>
    <w:rsid w:val="008B1F42"/>
    <w:rsid w:val="008B1F93"/>
    <w:rsid w:val="008B2216"/>
    <w:rsid w:val="008B2369"/>
    <w:rsid w:val="008B2710"/>
    <w:rsid w:val="008B2766"/>
    <w:rsid w:val="008B2775"/>
    <w:rsid w:val="008B2922"/>
    <w:rsid w:val="008B2A89"/>
    <w:rsid w:val="008B2CA1"/>
    <w:rsid w:val="008B2D42"/>
    <w:rsid w:val="008B2D47"/>
    <w:rsid w:val="008B2D55"/>
    <w:rsid w:val="008B2E0E"/>
    <w:rsid w:val="008B2F36"/>
    <w:rsid w:val="008B31C1"/>
    <w:rsid w:val="008B328A"/>
    <w:rsid w:val="008B341D"/>
    <w:rsid w:val="008B38B4"/>
    <w:rsid w:val="008B3A7F"/>
    <w:rsid w:val="008B3B7F"/>
    <w:rsid w:val="008B3DA1"/>
    <w:rsid w:val="008B3DCA"/>
    <w:rsid w:val="008B3DFE"/>
    <w:rsid w:val="008B3FAF"/>
    <w:rsid w:val="008B4056"/>
    <w:rsid w:val="008B4103"/>
    <w:rsid w:val="008B4289"/>
    <w:rsid w:val="008B43B3"/>
    <w:rsid w:val="008B4418"/>
    <w:rsid w:val="008B4A9E"/>
    <w:rsid w:val="008B4B0B"/>
    <w:rsid w:val="008B4B30"/>
    <w:rsid w:val="008B4C06"/>
    <w:rsid w:val="008B4C4D"/>
    <w:rsid w:val="008B4DED"/>
    <w:rsid w:val="008B4DF1"/>
    <w:rsid w:val="008B4F85"/>
    <w:rsid w:val="008B5301"/>
    <w:rsid w:val="008B5357"/>
    <w:rsid w:val="008B546A"/>
    <w:rsid w:val="008B54A6"/>
    <w:rsid w:val="008B5511"/>
    <w:rsid w:val="008B554E"/>
    <w:rsid w:val="008B595B"/>
    <w:rsid w:val="008B5C22"/>
    <w:rsid w:val="008B5E22"/>
    <w:rsid w:val="008B5FB3"/>
    <w:rsid w:val="008B6011"/>
    <w:rsid w:val="008B6224"/>
    <w:rsid w:val="008B637B"/>
    <w:rsid w:val="008B6393"/>
    <w:rsid w:val="008B671B"/>
    <w:rsid w:val="008B67F3"/>
    <w:rsid w:val="008B68CB"/>
    <w:rsid w:val="008B6CD5"/>
    <w:rsid w:val="008B6FAF"/>
    <w:rsid w:val="008B704A"/>
    <w:rsid w:val="008B7233"/>
    <w:rsid w:val="008B7361"/>
    <w:rsid w:val="008B7440"/>
    <w:rsid w:val="008B74E8"/>
    <w:rsid w:val="008B77DE"/>
    <w:rsid w:val="008B7841"/>
    <w:rsid w:val="008B7884"/>
    <w:rsid w:val="008B7891"/>
    <w:rsid w:val="008B7933"/>
    <w:rsid w:val="008B795B"/>
    <w:rsid w:val="008B7D0D"/>
    <w:rsid w:val="008B7E06"/>
    <w:rsid w:val="008B7E4A"/>
    <w:rsid w:val="008C0392"/>
    <w:rsid w:val="008C0556"/>
    <w:rsid w:val="008C05C2"/>
    <w:rsid w:val="008C06D8"/>
    <w:rsid w:val="008C06EE"/>
    <w:rsid w:val="008C0762"/>
    <w:rsid w:val="008C078F"/>
    <w:rsid w:val="008C087F"/>
    <w:rsid w:val="008C0931"/>
    <w:rsid w:val="008C0966"/>
    <w:rsid w:val="008C0B9A"/>
    <w:rsid w:val="008C0C33"/>
    <w:rsid w:val="008C0E87"/>
    <w:rsid w:val="008C0F6A"/>
    <w:rsid w:val="008C1476"/>
    <w:rsid w:val="008C1577"/>
    <w:rsid w:val="008C172F"/>
    <w:rsid w:val="008C1925"/>
    <w:rsid w:val="008C19ED"/>
    <w:rsid w:val="008C1D2C"/>
    <w:rsid w:val="008C1D89"/>
    <w:rsid w:val="008C1F49"/>
    <w:rsid w:val="008C20EA"/>
    <w:rsid w:val="008C2246"/>
    <w:rsid w:val="008C2375"/>
    <w:rsid w:val="008C2531"/>
    <w:rsid w:val="008C258D"/>
    <w:rsid w:val="008C2698"/>
    <w:rsid w:val="008C2736"/>
    <w:rsid w:val="008C27F2"/>
    <w:rsid w:val="008C282A"/>
    <w:rsid w:val="008C284F"/>
    <w:rsid w:val="008C2903"/>
    <w:rsid w:val="008C29F5"/>
    <w:rsid w:val="008C2A68"/>
    <w:rsid w:val="008C2A7B"/>
    <w:rsid w:val="008C2B1B"/>
    <w:rsid w:val="008C2BB0"/>
    <w:rsid w:val="008C2EB2"/>
    <w:rsid w:val="008C2F9A"/>
    <w:rsid w:val="008C2FF2"/>
    <w:rsid w:val="008C3035"/>
    <w:rsid w:val="008C315E"/>
    <w:rsid w:val="008C3278"/>
    <w:rsid w:val="008C3345"/>
    <w:rsid w:val="008C3674"/>
    <w:rsid w:val="008C3803"/>
    <w:rsid w:val="008C3B7B"/>
    <w:rsid w:val="008C3C64"/>
    <w:rsid w:val="008C3F92"/>
    <w:rsid w:val="008C3FCC"/>
    <w:rsid w:val="008C42DF"/>
    <w:rsid w:val="008C4377"/>
    <w:rsid w:val="008C43B3"/>
    <w:rsid w:val="008C449A"/>
    <w:rsid w:val="008C4509"/>
    <w:rsid w:val="008C45AA"/>
    <w:rsid w:val="008C469E"/>
    <w:rsid w:val="008C46F3"/>
    <w:rsid w:val="008C4995"/>
    <w:rsid w:val="008C49B3"/>
    <w:rsid w:val="008C4AC3"/>
    <w:rsid w:val="008C4B39"/>
    <w:rsid w:val="008C4C70"/>
    <w:rsid w:val="008C4E0C"/>
    <w:rsid w:val="008C55F2"/>
    <w:rsid w:val="008C5CD3"/>
    <w:rsid w:val="008C5DB2"/>
    <w:rsid w:val="008C5EB1"/>
    <w:rsid w:val="008C6567"/>
    <w:rsid w:val="008C6794"/>
    <w:rsid w:val="008C6C5C"/>
    <w:rsid w:val="008C6F26"/>
    <w:rsid w:val="008C6FB2"/>
    <w:rsid w:val="008C7204"/>
    <w:rsid w:val="008C73D7"/>
    <w:rsid w:val="008C790D"/>
    <w:rsid w:val="008C792C"/>
    <w:rsid w:val="008C7AD1"/>
    <w:rsid w:val="008C7B0B"/>
    <w:rsid w:val="008C7D77"/>
    <w:rsid w:val="008C7D8F"/>
    <w:rsid w:val="008D0019"/>
    <w:rsid w:val="008D03A8"/>
    <w:rsid w:val="008D03BC"/>
    <w:rsid w:val="008D08D3"/>
    <w:rsid w:val="008D09D7"/>
    <w:rsid w:val="008D0A01"/>
    <w:rsid w:val="008D0BDD"/>
    <w:rsid w:val="008D0C11"/>
    <w:rsid w:val="008D0CFE"/>
    <w:rsid w:val="008D10CE"/>
    <w:rsid w:val="008D1113"/>
    <w:rsid w:val="008D125C"/>
    <w:rsid w:val="008D15C2"/>
    <w:rsid w:val="008D18F3"/>
    <w:rsid w:val="008D19C8"/>
    <w:rsid w:val="008D1F4B"/>
    <w:rsid w:val="008D1FD6"/>
    <w:rsid w:val="008D211C"/>
    <w:rsid w:val="008D22B5"/>
    <w:rsid w:val="008D2428"/>
    <w:rsid w:val="008D26AB"/>
    <w:rsid w:val="008D2757"/>
    <w:rsid w:val="008D289C"/>
    <w:rsid w:val="008D28CF"/>
    <w:rsid w:val="008D28E7"/>
    <w:rsid w:val="008D2994"/>
    <w:rsid w:val="008D2C03"/>
    <w:rsid w:val="008D2DA8"/>
    <w:rsid w:val="008D3012"/>
    <w:rsid w:val="008D31F8"/>
    <w:rsid w:val="008D351B"/>
    <w:rsid w:val="008D39DA"/>
    <w:rsid w:val="008D3C9F"/>
    <w:rsid w:val="008D4085"/>
    <w:rsid w:val="008D40CF"/>
    <w:rsid w:val="008D4117"/>
    <w:rsid w:val="008D42BE"/>
    <w:rsid w:val="008D4775"/>
    <w:rsid w:val="008D48D7"/>
    <w:rsid w:val="008D49AC"/>
    <w:rsid w:val="008D49E6"/>
    <w:rsid w:val="008D4D77"/>
    <w:rsid w:val="008D55C0"/>
    <w:rsid w:val="008D5605"/>
    <w:rsid w:val="008D5658"/>
    <w:rsid w:val="008D584E"/>
    <w:rsid w:val="008D5A23"/>
    <w:rsid w:val="008D5AC9"/>
    <w:rsid w:val="008D5BD0"/>
    <w:rsid w:val="008D5DB4"/>
    <w:rsid w:val="008D5FAD"/>
    <w:rsid w:val="008D60C3"/>
    <w:rsid w:val="008D6201"/>
    <w:rsid w:val="008D62A4"/>
    <w:rsid w:val="008D63F9"/>
    <w:rsid w:val="008D63FF"/>
    <w:rsid w:val="008D6485"/>
    <w:rsid w:val="008D6943"/>
    <w:rsid w:val="008D6A68"/>
    <w:rsid w:val="008D6B94"/>
    <w:rsid w:val="008D7167"/>
    <w:rsid w:val="008D7973"/>
    <w:rsid w:val="008D7A5E"/>
    <w:rsid w:val="008D7BC8"/>
    <w:rsid w:val="008D7EC8"/>
    <w:rsid w:val="008D7EE5"/>
    <w:rsid w:val="008E00D2"/>
    <w:rsid w:val="008E0158"/>
    <w:rsid w:val="008E015D"/>
    <w:rsid w:val="008E02BC"/>
    <w:rsid w:val="008E02C9"/>
    <w:rsid w:val="008E0323"/>
    <w:rsid w:val="008E0338"/>
    <w:rsid w:val="008E04B5"/>
    <w:rsid w:val="008E0525"/>
    <w:rsid w:val="008E0605"/>
    <w:rsid w:val="008E071F"/>
    <w:rsid w:val="008E0756"/>
    <w:rsid w:val="008E09C4"/>
    <w:rsid w:val="008E0C42"/>
    <w:rsid w:val="008E14CD"/>
    <w:rsid w:val="008E154B"/>
    <w:rsid w:val="008E165F"/>
    <w:rsid w:val="008E1C8D"/>
    <w:rsid w:val="008E20D2"/>
    <w:rsid w:val="008E22A6"/>
    <w:rsid w:val="008E2352"/>
    <w:rsid w:val="008E239E"/>
    <w:rsid w:val="008E25A2"/>
    <w:rsid w:val="008E2653"/>
    <w:rsid w:val="008E275E"/>
    <w:rsid w:val="008E2866"/>
    <w:rsid w:val="008E2BDD"/>
    <w:rsid w:val="008E2F42"/>
    <w:rsid w:val="008E308A"/>
    <w:rsid w:val="008E31D1"/>
    <w:rsid w:val="008E3316"/>
    <w:rsid w:val="008E351B"/>
    <w:rsid w:val="008E37AC"/>
    <w:rsid w:val="008E39D5"/>
    <w:rsid w:val="008E3A3F"/>
    <w:rsid w:val="008E3A67"/>
    <w:rsid w:val="008E3A7F"/>
    <w:rsid w:val="008E3C37"/>
    <w:rsid w:val="008E3E01"/>
    <w:rsid w:val="008E3F51"/>
    <w:rsid w:val="008E41A1"/>
    <w:rsid w:val="008E44B5"/>
    <w:rsid w:val="008E45C9"/>
    <w:rsid w:val="008E480A"/>
    <w:rsid w:val="008E4B5F"/>
    <w:rsid w:val="008E4D46"/>
    <w:rsid w:val="008E4E21"/>
    <w:rsid w:val="008E4E40"/>
    <w:rsid w:val="008E4F17"/>
    <w:rsid w:val="008E4FF4"/>
    <w:rsid w:val="008E5282"/>
    <w:rsid w:val="008E5313"/>
    <w:rsid w:val="008E5336"/>
    <w:rsid w:val="008E5366"/>
    <w:rsid w:val="008E55C1"/>
    <w:rsid w:val="008E56E4"/>
    <w:rsid w:val="008E5BAA"/>
    <w:rsid w:val="008E5BB6"/>
    <w:rsid w:val="008E5BCD"/>
    <w:rsid w:val="008E5D0D"/>
    <w:rsid w:val="008E5DC9"/>
    <w:rsid w:val="008E5DF5"/>
    <w:rsid w:val="008E5E84"/>
    <w:rsid w:val="008E5F0B"/>
    <w:rsid w:val="008E5FD3"/>
    <w:rsid w:val="008E6054"/>
    <w:rsid w:val="008E6154"/>
    <w:rsid w:val="008E6220"/>
    <w:rsid w:val="008E638E"/>
    <w:rsid w:val="008E6642"/>
    <w:rsid w:val="008E6682"/>
    <w:rsid w:val="008E6820"/>
    <w:rsid w:val="008E71A5"/>
    <w:rsid w:val="008E723D"/>
    <w:rsid w:val="008E72FC"/>
    <w:rsid w:val="008E768E"/>
    <w:rsid w:val="008E7770"/>
    <w:rsid w:val="008E7A79"/>
    <w:rsid w:val="008E7E44"/>
    <w:rsid w:val="008E7E5C"/>
    <w:rsid w:val="008E7FDE"/>
    <w:rsid w:val="008F0133"/>
    <w:rsid w:val="008F0231"/>
    <w:rsid w:val="008F0747"/>
    <w:rsid w:val="008F07D7"/>
    <w:rsid w:val="008F0927"/>
    <w:rsid w:val="008F0992"/>
    <w:rsid w:val="008F09FF"/>
    <w:rsid w:val="008F0A9C"/>
    <w:rsid w:val="008F0C75"/>
    <w:rsid w:val="008F0E1C"/>
    <w:rsid w:val="008F144A"/>
    <w:rsid w:val="008F14F7"/>
    <w:rsid w:val="008F173F"/>
    <w:rsid w:val="008F1833"/>
    <w:rsid w:val="008F1917"/>
    <w:rsid w:val="008F1A05"/>
    <w:rsid w:val="008F1A78"/>
    <w:rsid w:val="008F1A96"/>
    <w:rsid w:val="008F1E74"/>
    <w:rsid w:val="008F20B9"/>
    <w:rsid w:val="008F24F9"/>
    <w:rsid w:val="008F26FA"/>
    <w:rsid w:val="008F2748"/>
    <w:rsid w:val="008F274D"/>
    <w:rsid w:val="008F2969"/>
    <w:rsid w:val="008F2BE3"/>
    <w:rsid w:val="008F2C52"/>
    <w:rsid w:val="008F2CC3"/>
    <w:rsid w:val="008F33D1"/>
    <w:rsid w:val="008F3672"/>
    <w:rsid w:val="008F3941"/>
    <w:rsid w:val="008F394E"/>
    <w:rsid w:val="008F3A5D"/>
    <w:rsid w:val="008F3F66"/>
    <w:rsid w:val="008F406F"/>
    <w:rsid w:val="008F42E9"/>
    <w:rsid w:val="008F435C"/>
    <w:rsid w:val="008F4596"/>
    <w:rsid w:val="008F49BB"/>
    <w:rsid w:val="008F4E95"/>
    <w:rsid w:val="008F4F99"/>
    <w:rsid w:val="008F521F"/>
    <w:rsid w:val="008F53C8"/>
    <w:rsid w:val="008F53D8"/>
    <w:rsid w:val="008F551E"/>
    <w:rsid w:val="008F55E5"/>
    <w:rsid w:val="008F56F8"/>
    <w:rsid w:val="008F5780"/>
    <w:rsid w:val="008F59B6"/>
    <w:rsid w:val="008F5B45"/>
    <w:rsid w:val="008F5EC5"/>
    <w:rsid w:val="008F5F90"/>
    <w:rsid w:val="008F60CE"/>
    <w:rsid w:val="008F650A"/>
    <w:rsid w:val="008F6547"/>
    <w:rsid w:val="008F68EC"/>
    <w:rsid w:val="008F6932"/>
    <w:rsid w:val="008F6ADB"/>
    <w:rsid w:val="008F6F09"/>
    <w:rsid w:val="008F6F27"/>
    <w:rsid w:val="008F6FF3"/>
    <w:rsid w:val="008F7365"/>
    <w:rsid w:val="008F7372"/>
    <w:rsid w:val="008F75BE"/>
    <w:rsid w:val="008F7644"/>
    <w:rsid w:val="008F765B"/>
    <w:rsid w:val="008F76AB"/>
    <w:rsid w:val="008F76B6"/>
    <w:rsid w:val="008F78BF"/>
    <w:rsid w:val="008F78E6"/>
    <w:rsid w:val="008F7B59"/>
    <w:rsid w:val="008F7F4B"/>
    <w:rsid w:val="008F7F8A"/>
    <w:rsid w:val="00900071"/>
    <w:rsid w:val="009002C9"/>
    <w:rsid w:val="00900791"/>
    <w:rsid w:val="009007DE"/>
    <w:rsid w:val="00900855"/>
    <w:rsid w:val="00900A06"/>
    <w:rsid w:val="00900A36"/>
    <w:rsid w:val="00900B58"/>
    <w:rsid w:val="00900FAB"/>
    <w:rsid w:val="00900FF1"/>
    <w:rsid w:val="009010A2"/>
    <w:rsid w:val="0090121C"/>
    <w:rsid w:val="00901293"/>
    <w:rsid w:val="009015B5"/>
    <w:rsid w:val="009019EE"/>
    <w:rsid w:val="00901B03"/>
    <w:rsid w:val="00901DED"/>
    <w:rsid w:val="009020D0"/>
    <w:rsid w:val="00902130"/>
    <w:rsid w:val="009021D4"/>
    <w:rsid w:val="00902316"/>
    <w:rsid w:val="00902340"/>
    <w:rsid w:val="00902341"/>
    <w:rsid w:val="00902443"/>
    <w:rsid w:val="009024A4"/>
    <w:rsid w:val="0090259E"/>
    <w:rsid w:val="00902669"/>
    <w:rsid w:val="00902939"/>
    <w:rsid w:val="00902A16"/>
    <w:rsid w:val="00902B08"/>
    <w:rsid w:val="00902E06"/>
    <w:rsid w:val="00902E75"/>
    <w:rsid w:val="009030D7"/>
    <w:rsid w:val="009031CB"/>
    <w:rsid w:val="00903618"/>
    <w:rsid w:val="00903E89"/>
    <w:rsid w:val="00903FB3"/>
    <w:rsid w:val="00904065"/>
    <w:rsid w:val="009040DA"/>
    <w:rsid w:val="00904117"/>
    <w:rsid w:val="009044F8"/>
    <w:rsid w:val="0090461C"/>
    <w:rsid w:val="00904659"/>
    <w:rsid w:val="009049DB"/>
    <w:rsid w:val="00904C57"/>
    <w:rsid w:val="00904DBE"/>
    <w:rsid w:val="009054A3"/>
    <w:rsid w:val="0090576D"/>
    <w:rsid w:val="009057F1"/>
    <w:rsid w:val="00905AE3"/>
    <w:rsid w:val="00905B61"/>
    <w:rsid w:val="00905C6B"/>
    <w:rsid w:val="00905D8D"/>
    <w:rsid w:val="00905DE8"/>
    <w:rsid w:val="00905E56"/>
    <w:rsid w:val="00905E81"/>
    <w:rsid w:val="00905EFB"/>
    <w:rsid w:val="00906184"/>
    <w:rsid w:val="00906470"/>
    <w:rsid w:val="009064C1"/>
    <w:rsid w:val="00906683"/>
    <w:rsid w:val="009066C3"/>
    <w:rsid w:val="009066FF"/>
    <w:rsid w:val="00906713"/>
    <w:rsid w:val="00906780"/>
    <w:rsid w:val="009068A3"/>
    <w:rsid w:val="00906C10"/>
    <w:rsid w:val="00906FA0"/>
    <w:rsid w:val="009072B3"/>
    <w:rsid w:val="009077CA"/>
    <w:rsid w:val="00907AA5"/>
    <w:rsid w:val="00907C77"/>
    <w:rsid w:val="00907D19"/>
    <w:rsid w:val="00907EBF"/>
    <w:rsid w:val="00907ECF"/>
    <w:rsid w:val="00907F9D"/>
    <w:rsid w:val="00910189"/>
    <w:rsid w:val="00910297"/>
    <w:rsid w:val="009102EB"/>
    <w:rsid w:val="0091097B"/>
    <w:rsid w:val="00910A00"/>
    <w:rsid w:val="00910AFA"/>
    <w:rsid w:val="00910E33"/>
    <w:rsid w:val="00910F6C"/>
    <w:rsid w:val="00910FF8"/>
    <w:rsid w:val="0091104F"/>
    <w:rsid w:val="0091107E"/>
    <w:rsid w:val="00911171"/>
    <w:rsid w:val="009112A8"/>
    <w:rsid w:val="0091132C"/>
    <w:rsid w:val="0091151C"/>
    <w:rsid w:val="009117BD"/>
    <w:rsid w:val="00911AA9"/>
    <w:rsid w:val="00911ADE"/>
    <w:rsid w:val="00911B19"/>
    <w:rsid w:val="00911C79"/>
    <w:rsid w:val="00911E25"/>
    <w:rsid w:val="00911E63"/>
    <w:rsid w:val="00911FFB"/>
    <w:rsid w:val="0091201F"/>
    <w:rsid w:val="00912128"/>
    <w:rsid w:val="009123F8"/>
    <w:rsid w:val="0091243F"/>
    <w:rsid w:val="009124C9"/>
    <w:rsid w:val="00912981"/>
    <w:rsid w:val="009129E3"/>
    <w:rsid w:val="00912A3A"/>
    <w:rsid w:val="00912BDE"/>
    <w:rsid w:val="00912BE9"/>
    <w:rsid w:val="00912C09"/>
    <w:rsid w:val="00912C96"/>
    <w:rsid w:val="00912C99"/>
    <w:rsid w:val="00912F6E"/>
    <w:rsid w:val="00913084"/>
    <w:rsid w:val="009132C3"/>
    <w:rsid w:val="0091341D"/>
    <w:rsid w:val="00913596"/>
    <w:rsid w:val="009137D7"/>
    <w:rsid w:val="00913868"/>
    <w:rsid w:val="00913993"/>
    <w:rsid w:val="00913CC2"/>
    <w:rsid w:val="00913DB9"/>
    <w:rsid w:val="00913E4C"/>
    <w:rsid w:val="009142DB"/>
    <w:rsid w:val="0091461A"/>
    <w:rsid w:val="009146B6"/>
    <w:rsid w:val="009148B8"/>
    <w:rsid w:val="00914A17"/>
    <w:rsid w:val="00914ABE"/>
    <w:rsid w:val="00915114"/>
    <w:rsid w:val="009151B4"/>
    <w:rsid w:val="009152D8"/>
    <w:rsid w:val="009155CE"/>
    <w:rsid w:val="009158EF"/>
    <w:rsid w:val="009158FF"/>
    <w:rsid w:val="00915997"/>
    <w:rsid w:val="00915BDA"/>
    <w:rsid w:val="0091615E"/>
    <w:rsid w:val="00916205"/>
    <w:rsid w:val="00916585"/>
    <w:rsid w:val="009168DA"/>
    <w:rsid w:val="00916931"/>
    <w:rsid w:val="00916A11"/>
    <w:rsid w:val="00916B14"/>
    <w:rsid w:val="00916BF4"/>
    <w:rsid w:val="00916D6E"/>
    <w:rsid w:val="00917184"/>
    <w:rsid w:val="009171E9"/>
    <w:rsid w:val="009172FE"/>
    <w:rsid w:val="00917495"/>
    <w:rsid w:val="00917840"/>
    <w:rsid w:val="009179C4"/>
    <w:rsid w:val="00917A23"/>
    <w:rsid w:val="00917BAC"/>
    <w:rsid w:val="00917D69"/>
    <w:rsid w:val="00917EAF"/>
    <w:rsid w:val="00917FC2"/>
    <w:rsid w:val="00920552"/>
    <w:rsid w:val="00920C47"/>
    <w:rsid w:val="00920E3E"/>
    <w:rsid w:val="00920EF4"/>
    <w:rsid w:val="00920F0A"/>
    <w:rsid w:val="00920F7A"/>
    <w:rsid w:val="0092100E"/>
    <w:rsid w:val="009210DD"/>
    <w:rsid w:val="00921266"/>
    <w:rsid w:val="00921876"/>
    <w:rsid w:val="00921AA4"/>
    <w:rsid w:val="00921C27"/>
    <w:rsid w:val="00921C49"/>
    <w:rsid w:val="00921E3C"/>
    <w:rsid w:val="00921E78"/>
    <w:rsid w:val="0092234E"/>
    <w:rsid w:val="0092294F"/>
    <w:rsid w:val="00922BC8"/>
    <w:rsid w:val="00922CD1"/>
    <w:rsid w:val="00922DBD"/>
    <w:rsid w:val="00922DD0"/>
    <w:rsid w:val="00922E45"/>
    <w:rsid w:val="0092327E"/>
    <w:rsid w:val="0092332E"/>
    <w:rsid w:val="009235AB"/>
    <w:rsid w:val="0092382F"/>
    <w:rsid w:val="00923927"/>
    <w:rsid w:val="00923D0A"/>
    <w:rsid w:val="00923D7C"/>
    <w:rsid w:val="00923DC0"/>
    <w:rsid w:val="00923ECE"/>
    <w:rsid w:val="00923F1E"/>
    <w:rsid w:val="00923FE8"/>
    <w:rsid w:val="009240BC"/>
    <w:rsid w:val="0092410D"/>
    <w:rsid w:val="0092411C"/>
    <w:rsid w:val="00924653"/>
    <w:rsid w:val="009246C1"/>
    <w:rsid w:val="009247A0"/>
    <w:rsid w:val="00924866"/>
    <w:rsid w:val="009249F5"/>
    <w:rsid w:val="00924A40"/>
    <w:rsid w:val="00924BF9"/>
    <w:rsid w:val="00924C0F"/>
    <w:rsid w:val="00924C81"/>
    <w:rsid w:val="00924E4E"/>
    <w:rsid w:val="0092510D"/>
    <w:rsid w:val="0092518E"/>
    <w:rsid w:val="00925243"/>
    <w:rsid w:val="0092527A"/>
    <w:rsid w:val="00925452"/>
    <w:rsid w:val="00925736"/>
    <w:rsid w:val="009257F5"/>
    <w:rsid w:val="009258CA"/>
    <w:rsid w:val="00925A12"/>
    <w:rsid w:val="00925D69"/>
    <w:rsid w:val="009265AF"/>
    <w:rsid w:val="00926674"/>
    <w:rsid w:val="00926D76"/>
    <w:rsid w:val="009270B8"/>
    <w:rsid w:val="009274E8"/>
    <w:rsid w:val="00927684"/>
    <w:rsid w:val="009276A4"/>
    <w:rsid w:val="00927A40"/>
    <w:rsid w:val="00927B0D"/>
    <w:rsid w:val="00927BC2"/>
    <w:rsid w:val="00927C1B"/>
    <w:rsid w:val="009300CC"/>
    <w:rsid w:val="00930440"/>
    <w:rsid w:val="009304AD"/>
    <w:rsid w:val="00930503"/>
    <w:rsid w:val="00930777"/>
    <w:rsid w:val="009309F5"/>
    <w:rsid w:val="00930AC0"/>
    <w:rsid w:val="00930BDB"/>
    <w:rsid w:val="00930DEF"/>
    <w:rsid w:val="00930E1A"/>
    <w:rsid w:val="00930F86"/>
    <w:rsid w:val="009312CB"/>
    <w:rsid w:val="009317E5"/>
    <w:rsid w:val="009318B9"/>
    <w:rsid w:val="00931930"/>
    <w:rsid w:val="00931B3E"/>
    <w:rsid w:val="00931C72"/>
    <w:rsid w:val="00931FAC"/>
    <w:rsid w:val="0093200C"/>
    <w:rsid w:val="00932761"/>
    <w:rsid w:val="00932827"/>
    <w:rsid w:val="00932A79"/>
    <w:rsid w:val="0093313A"/>
    <w:rsid w:val="009332C1"/>
    <w:rsid w:val="009334A5"/>
    <w:rsid w:val="0093361F"/>
    <w:rsid w:val="009337A2"/>
    <w:rsid w:val="0093387F"/>
    <w:rsid w:val="0093394B"/>
    <w:rsid w:val="00933951"/>
    <w:rsid w:val="009339C4"/>
    <w:rsid w:val="009339E5"/>
    <w:rsid w:val="00933CD9"/>
    <w:rsid w:val="00933D52"/>
    <w:rsid w:val="00933D8D"/>
    <w:rsid w:val="00933DEC"/>
    <w:rsid w:val="00934829"/>
    <w:rsid w:val="00934AAB"/>
    <w:rsid w:val="00935082"/>
    <w:rsid w:val="009351B8"/>
    <w:rsid w:val="0093523E"/>
    <w:rsid w:val="00935354"/>
    <w:rsid w:val="00935466"/>
    <w:rsid w:val="0093587B"/>
    <w:rsid w:val="009358AB"/>
    <w:rsid w:val="009358B9"/>
    <w:rsid w:val="00935C20"/>
    <w:rsid w:val="00935C85"/>
    <w:rsid w:val="00935F69"/>
    <w:rsid w:val="009364B8"/>
    <w:rsid w:val="009364F0"/>
    <w:rsid w:val="009368FC"/>
    <w:rsid w:val="0093691D"/>
    <w:rsid w:val="0093695F"/>
    <w:rsid w:val="00936989"/>
    <w:rsid w:val="00936B16"/>
    <w:rsid w:val="00936FEE"/>
    <w:rsid w:val="00937334"/>
    <w:rsid w:val="0093741C"/>
    <w:rsid w:val="00937431"/>
    <w:rsid w:val="009376A3"/>
    <w:rsid w:val="0093773C"/>
    <w:rsid w:val="009377A0"/>
    <w:rsid w:val="00937892"/>
    <w:rsid w:val="009378C8"/>
    <w:rsid w:val="00937923"/>
    <w:rsid w:val="009379B1"/>
    <w:rsid w:val="00937B76"/>
    <w:rsid w:val="00937C99"/>
    <w:rsid w:val="00937CEB"/>
    <w:rsid w:val="00937DF7"/>
    <w:rsid w:val="0094015A"/>
    <w:rsid w:val="00940698"/>
    <w:rsid w:val="00940A17"/>
    <w:rsid w:val="00940A84"/>
    <w:rsid w:val="00940AC0"/>
    <w:rsid w:val="00940D79"/>
    <w:rsid w:val="00941095"/>
    <w:rsid w:val="00941288"/>
    <w:rsid w:val="00941B55"/>
    <w:rsid w:val="00941BED"/>
    <w:rsid w:val="009420C1"/>
    <w:rsid w:val="0094214F"/>
    <w:rsid w:val="009421E9"/>
    <w:rsid w:val="00942479"/>
    <w:rsid w:val="0094268A"/>
    <w:rsid w:val="009428F3"/>
    <w:rsid w:val="00942AD1"/>
    <w:rsid w:val="00942D0E"/>
    <w:rsid w:val="00942DBA"/>
    <w:rsid w:val="00942E62"/>
    <w:rsid w:val="00943010"/>
    <w:rsid w:val="00943240"/>
    <w:rsid w:val="00943491"/>
    <w:rsid w:val="009434A5"/>
    <w:rsid w:val="009439EE"/>
    <w:rsid w:val="00943F76"/>
    <w:rsid w:val="009440DB"/>
    <w:rsid w:val="00944137"/>
    <w:rsid w:val="0094418B"/>
    <w:rsid w:val="009444C0"/>
    <w:rsid w:val="0094475A"/>
    <w:rsid w:val="0094477C"/>
    <w:rsid w:val="009448E0"/>
    <w:rsid w:val="009449A0"/>
    <w:rsid w:val="00944E4B"/>
    <w:rsid w:val="00945171"/>
    <w:rsid w:val="0094520A"/>
    <w:rsid w:val="0094566B"/>
    <w:rsid w:val="00945709"/>
    <w:rsid w:val="00945B1D"/>
    <w:rsid w:val="00945BE5"/>
    <w:rsid w:val="00945C99"/>
    <w:rsid w:val="009460F8"/>
    <w:rsid w:val="009461E5"/>
    <w:rsid w:val="00946220"/>
    <w:rsid w:val="00946315"/>
    <w:rsid w:val="009464B4"/>
    <w:rsid w:val="0094661F"/>
    <w:rsid w:val="00947187"/>
    <w:rsid w:val="00947258"/>
    <w:rsid w:val="009473E9"/>
    <w:rsid w:val="009478C2"/>
    <w:rsid w:val="00947912"/>
    <w:rsid w:val="009479DF"/>
    <w:rsid w:val="00947B05"/>
    <w:rsid w:val="00947C49"/>
    <w:rsid w:val="00947F69"/>
    <w:rsid w:val="00947FEA"/>
    <w:rsid w:val="009501B7"/>
    <w:rsid w:val="0095032C"/>
    <w:rsid w:val="009503B7"/>
    <w:rsid w:val="00950433"/>
    <w:rsid w:val="009506A6"/>
    <w:rsid w:val="00950804"/>
    <w:rsid w:val="00950950"/>
    <w:rsid w:val="00950AE2"/>
    <w:rsid w:val="00950E2B"/>
    <w:rsid w:val="00950EB4"/>
    <w:rsid w:val="00950EC1"/>
    <w:rsid w:val="00950F5B"/>
    <w:rsid w:val="009511D9"/>
    <w:rsid w:val="00951359"/>
    <w:rsid w:val="00951423"/>
    <w:rsid w:val="00951BBE"/>
    <w:rsid w:val="0095234B"/>
    <w:rsid w:val="009524E7"/>
    <w:rsid w:val="00952A05"/>
    <w:rsid w:val="00952A95"/>
    <w:rsid w:val="00952AA1"/>
    <w:rsid w:val="00952CA2"/>
    <w:rsid w:val="00952D03"/>
    <w:rsid w:val="00952D99"/>
    <w:rsid w:val="00953250"/>
    <w:rsid w:val="0095325B"/>
    <w:rsid w:val="0095341F"/>
    <w:rsid w:val="00953792"/>
    <w:rsid w:val="0095385F"/>
    <w:rsid w:val="00953EFC"/>
    <w:rsid w:val="009540DF"/>
    <w:rsid w:val="009542EC"/>
    <w:rsid w:val="0095435C"/>
    <w:rsid w:val="00954436"/>
    <w:rsid w:val="009545C6"/>
    <w:rsid w:val="009546D6"/>
    <w:rsid w:val="009549A4"/>
    <w:rsid w:val="00954A5D"/>
    <w:rsid w:val="00954B32"/>
    <w:rsid w:val="00954B9E"/>
    <w:rsid w:val="00954BB2"/>
    <w:rsid w:val="00954BCE"/>
    <w:rsid w:val="00954D3B"/>
    <w:rsid w:val="00955044"/>
    <w:rsid w:val="009550C3"/>
    <w:rsid w:val="00955116"/>
    <w:rsid w:val="009551F0"/>
    <w:rsid w:val="0095590D"/>
    <w:rsid w:val="00955D31"/>
    <w:rsid w:val="00955E2C"/>
    <w:rsid w:val="00955E59"/>
    <w:rsid w:val="00956075"/>
    <w:rsid w:val="009560F0"/>
    <w:rsid w:val="00956156"/>
    <w:rsid w:val="0095622E"/>
    <w:rsid w:val="009562B4"/>
    <w:rsid w:val="00956354"/>
    <w:rsid w:val="009563BB"/>
    <w:rsid w:val="0095650E"/>
    <w:rsid w:val="009567C1"/>
    <w:rsid w:val="009568D9"/>
    <w:rsid w:val="009569DA"/>
    <w:rsid w:val="00956AFE"/>
    <w:rsid w:val="00956CDD"/>
    <w:rsid w:val="00956D06"/>
    <w:rsid w:val="00957336"/>
    <w:rsid w:val="009573FC"/>
    <w:rsid w:val="00957495"/>
    <w:rsid w:val="00957582"/>
    <w:rsid w:val="00957611"/>
    <w:rsid w:val="00957853"/>
    <w:rsid w:val="009579F0"/>
    <w:rsid w:val="00957A21"/>
    <w:rsid w:val="00957C58"/>
    <w:rsid w:val="00957D46"/>
    <w:rsid w:val="00957E5E"/>
    <w:rsid w:val="00960298"/>
    <w:rsid w:val="009602FF"/>
    <w:rsid w:val="009604F4"/>
    <w:rsid w:val="009608EE"/>
    <w:rsid w:val="00960907"/>
    <w:rsid w:val="00960C65"/>
    <w:rsid w:val="00960C83"/>
    <w:rsid w:val="00960CAB"/>
    <w:rsid w:val="00960DD5"/>
    <w:rsid w:val="00960DFD"/>
    <w:rsid w:val="00960FD8"/>
    <w:rsid w:val="00961212"/>
    <w:rsid w:val="00961446"/>
    <w:rsid w:val="00961820"/>
    <w:rsid w:val="009618A4"/>
    <w:rsid w:val="009618E8"/>
    <w:rsid w:val="0096195E"/>
    <w:rsid w:val="00961C3E"/>
    <w:rsid w:val="00961EF3"/>
    <w:rsid w:val="00961F13"/>
    <w:rsid w:val="00962206"/>
    <w:rsid w:val="00962345"/>
    <w:rsid w:val="009625D9"/>
    <w:rsid w:val="00962A14"/>
    <w:rsid w:val="00962ABA"/>
    <w:rsid w:val="00962B32"/>
    <w:rsid w:val="00962E8B"/>
    <w:rsid w:val="00962FA1"/>
    <w:rsid w:val="009630B8"/>
    <w:rsid w:val="00963214"/>
    <w:rsid w:val="009632E9"/>
    <w:rsid w:val="0096332C"/>
    <w:rsid w:val="009633A4"/>
    <w:rsid w:val="00963402"/>
    <w:rsid w:val="009635F3"/>
    <w:rsid w:val="009636CE"/>
    <w:rsid w:val="00963784"/>
    <w:rsid w:val="009637DD"/>
    <w:rsid w:val="00963871"/>
    <w:rsid w:val="009638EF"/>
    <w:rsid w:val="00963DA2"/>
    <w:rsid w:val="00963EE4"/>
    <w:rsid w:val="00963FE4"/>
    <w:rsid w:val="00964002"/>
    <w:rsid w:val="009640C7"/>
    <w:rsid w:val="00964192"/>
    <w:rsid w:val="00964959"/>
    <w:rsid w:val="00964F8F"/>
    <w:rsid w:val="00965147"/>
    <w:rsid w:val="0096519A"/>
    <w:rsid w:val="009652BE"/>
    <w:rsid w:val="009653ED"/>
    <w:rsid w:val="0096569F"/>
    <w:rsid w:val="009656CB"/>
    <w:rsid w:val="009659FD"/>
    <w:rsid w:val="00965A34"/>
    <w:rsid w:val="00965ACC"/>
    <w:rsid w:val="00965BF4"/>
    <w:rsid w:val="00965C20"/>
    <w:rsid w:val="00965DFB"/>
    <w:rsid w:val="00965ED7"/>
    <w:rsid w:val="00965F07"/>
    <w:rsid w:val="009660D3"/>
    <w:rsid w:val="00966301"/>
    <w:rsid w:val="009663EC"/>
    <w:rsid w:val="009664C9"/>
    <w:rsid w:val="009665BC"/>
    <w:rsid w:val="00966757"/>
    <w:rsid w:val="00966993"/>
    <w:rsid w:val="00966C10"/>
    <w:rsid w:val="00966D4A"/>
    <w:rsid w:val="00966D4C"/>
    <w:rsid w:val="00966D77"/>
    <w:rsid w:val="00966E97"/>
    <w:rsid w:val="00966F06"/>
    <w:rsid w:val="00967350"/>
    <w:rsid w:val="00967396"/>
    <w:rsid w:val="009673F0"/>
    <w:rsid w:val="00967616"/>
    <w:rsid w:val="0096781F"/>
    <w:rsid w:val="00967854"/>
    <w:rsid w:val="009678D4"/>
    <w:rsid w:val="00967955"/>
    <w:rsid w:val="00967B0E"/>
    <w:rsid w:val="00967C69"/>
    <w:rsid w:val="00967CC2"/>
    <w:rsid w:val="00967DBE"/>
    <w:rsid w:val="00970044"/>
    <w:rsid w:val="00970328"/>
    <w:rsid w:val="00970398"/>
    <w:rsid w:val="00970670"/>
    <w:rsid w:val="00970820"/>
    <w:rsid w:val="00970901"/>
    <w:rsid w:val="00970BC4"/>
    <w:rsid w:val="00970BC9"/>
    <w:rsid w:val="00970DEE"/>
    <w:rsid w:val="00970FA2"/>
    <w:rsid w:val="00971283"/>
    <w:rsid w:val="009714AA"/>
    <w:rsid w:val="00971522"/>
    <w:rsid w:val="00971C19"/>
    <w:rsid w:val="00972012"/>
    <w:rsid w:val="00972387"/>
    <w:rsid w:val="00972684"/>
    <w:rsid w:val="00972A3D"/>
    <w:rsid w:val="00972D36"/>
    <w:rsid w:val="009731B4"/>
    <w:rsid w:val="009734A0"/>
    <w:rsid w:val="009734CE"/>
    <w:rsid w:val="009734E0"/>
    <w:rsid w:val="0097356B"/>
    <w:rsid w:val="009736BE"/>
    <w:rsid w:val="00973BF8"/>
    <w:rsid w:val="00973F01"/>
    <w:rsid w:val="009740C2"/>
    <w:rsid w:val="009740E9"/>
    <w:rsid w:val="00974146"/>
    <w:rsid w:val="00974405"/>
    <w:rsid w:val="00974553"/>
    <w:rsid w:val="00974778"/>
    <w:rsid w:val="0097481D"/>
    <w:rsid w:val="00974A05"/>
    <w:rsid w:val="00974D0F"/>
    <w:rsid w:val="009753C3"/>
    <w:rsid w:val="009755C9"/>
    <w:rsid w:val="00975619"/>
    <w:rsid w:val="00975AF3"/>
    <w:rsid w:val="00975BBC"/>
    <w:rsid w:val="00975E3F"/>
    <w:rsid w:val="009760A7"/>
    <w:rsid w:val="00976611"/>
    <w:rsid w:val="00976744"/>
    <w:rsid w:val="0097694F"/>
    <w:rsid w:val="00976B62"/>
    <w:rsid w:val="00976E0C"/>
    <w:rsid w:val="00976EB0"/>
    <w:rsid w:val="00976FA0"/>
    <w:rsid w:val="00977045"/>
    <w:rsid w:val="0097712E"/>
    <w:rsid w:val="00977771"/>
    <w:rsid w:val="0097777E"/>
    <w:rsid w:val="009777AE"/>
    <w:rsid w:val="009778B5"/>
    <w:rsid w:val="00977ADE"/>
    <w:rsid w:val="00977D3A"/>
    <w:rsid w:val="00977E4D"/>
    <w:rsid w:val="00977EE2"/>
    <w:rsid w:val="00977F34"/>
    <w:rsid w:val="00980035"/>
    <w:rsid w:val="009801D6"/>
    <w:rsid w:val="009801E6"/>
    <w:rsid w:val="009804CE"/>
    <w:rsid w:val="0098077C"/>
    <w:rsid w:val="00980830"/>
    <w:rsid w:val="00980DD0"/>
    <w:rsid w:val="00980ED6"/>
    <w:rsid w:val="00980F69"/>
    <w:rsid w:val="0098100A"/>
    <w:rsid w:val="0098102C"/>
    <w:rsid w:val="0098109C"/>
    <w:rsid w:val="009814C0"/>
    <w:rsid w:val="0098161C"/>
    <w:rsid w:val="00981679"/>
    <w:rsid w:val="009816C8"/>
    <w:rsid w:val="009818D2"/>
    <w:rsid w:val="009818EF"/>
    <w:rsid w:val="00981A5F"/>
    <w:rsid w:val="00981AF1"/>
    <w:rsid w:val="00981B89"/>
    <w:rsid w:val="00981BEE"/>
    <w:rsid w:val="00981E3F"/>
    <w:rsid w:val="00981E89"/>
    <w:rsid w:val="0098209C"/>
    <w:rsid w:val="0098211F"/>
    <w:rsid w:val="009825E3"/>
    <w:rsid w:val="009827E3"/>
    <w:rsid w:val="009829E4"/>
    <w:rsid w:val="00982AC3"/>
    <w:rsid w:val="00982B37"/>
    <w:rsid w:val="00982C7F"/>
    <w:rsid w:val="00982D22"/>
    <w:rsid w:val="00982E0D"/>
    <w:rsid w:val="00982FD3"/>
    <w:rsid w:val="00982FD9"/>
    <w:rsid w:val="00982FDB"/>
    <w:rsid w:val="00982FDE"/>
    <w:rsid w:val="0098336A"/>
    <w:rsid w:val="009834C7"/>
    <w:rsid w:val="009834CE"/>
    <w:rsid w:val="00983663"/>
    <w:rsid w:val="0098386F"/>
    <w:rsid w:val="00983C13"/>
    <w:rsid w:val="00983CE5"/>
    <w:rsid w:val="00983D0B"/>
    <w:rsid w:val="00984066"/>
    <w:rsid w:val="009840C2"/>
    <w:rsid w:val="009840E1"/>
    <w:rsid w:val="00984234"/>
    <w:rsid w:val="009848A3"/>
    <w:rsid w:val="00984BCE"/>
    <w:rsid w:val="00984C09"/>
    <w:rsid w:val="00984CF3"/>
    <w:rsid w:val="00985002"/>
    <w:rsid w:val="009853EB"/>
    <w:rsid w:val="00985480"/>
    <w:rsid w:val="009856DC"/>
    <w:rsid w:val="0098595F"/>
    <w:rsid w:val="00985F28"/>
    <w:rsid w:val="00986056"/>
    <w:rsid w:val="009862F4"/>
    <w:rsid w:val="00986489"/>
    <w:rsid w:val="00986564"/>
    <w:rsid w:val="00986592"/>
    <w:rsid w:val="0098665C"/>
    <w:rsid w:val="0098696D"/>
    <w:rsid w:val="00986A46"/>
    <w:rsid w:val="00986A6C"/>
    <w:rsid w:val="00986AF7"/>
    <w:rsid w:val="00986F4C"/>
    <w:rsid w:val="00986F79"/>
    <w:rsid w:val="0098747D"/>
    <w:rsid w:val="009879C3"/>
    <w:rsid w:val="009879E8"/>
    <w:rsid w:val="00987C49"/>
    <w:rsid w:val="00987D5F"/>
    <w:rsid w:val="00987DD2"/>
    <w:rsid w:val="00987DF1"/>
    <w:rsid w:val="009900FC"/>
    <w:rsid w:val="009906BF"/>
    <w:rsid w:val="00990784"/>
    <w:rsid w:val="009909C3"/>
    <w:rsid w:val="00990A6B"/>
    <w:rsid w:val="00990BE1"/>
    <w:rsid w:val="00990E70"/>
    <w:rsid w:val="00990FD5"/>
    <w:rsid w:val="00991025"/>
    <w:rsid w:val="00991166"/>
    <w:rsid w:val="0099127F"/>
    <w:rsid w:val="0099131D"/>
    <w:rsid w:val="009913FD"/>
    <w:rsid w:val="00991525"/>
    <w:rsid w:val="00991681"/>
    <w:rsid w:val="00991976"/>
    <w:rsid w:val="00991B05"/>
    <w:rsid w:val="00991B77"/>
    <w:rsid w:val="0099251C"/>
    <w:rsid w:val="009929C0"/>
    <w:rsid w:val="00992B16"/>
    <w:rsid w:val="00992CB2"/>
    <w:rsid w:val="00992EE0"/>
    <w:rsid w:val="00992EF7"/>
    <w:rsid w:val="00992F20"/>
    <w:rsid w:val="00992F86"/>
    <w:rsid w:val="00993464"/>
    <w:rsid w:val="009934E0"/>
    <w:rsid w:val="00993B3D"/>
    <w:rsid w:val="00993E3D"/>
    <w:rsid w:val="00993F32"/>
    <w:rsid w:val="00993F66"/>
    <w:rsid w:val="009947BB"/>
    <w:rsid w:val="009947FB"/>
    <w:rsid w:val="009949E4"/>
    <w:rsid w:val="00994A66"/>
    <w:rsid w:val="00994B2E"/>
    <w:rsid w:val="00994BB2"/>
    <w:rsid w:val="00994BF9"/>
    <w:rsid w:val="00994C22"/>
    <w:rsid w:val="009952B9"/>
    <w:rsid w:val="00995702"/>
    <w:rsid w:val="00995909"/>
    <w:rsid w:val="00995A58"/>
    <w:rsid w:val="00995A7D"/>
    <w:rsid w:val="00995A80"/>
    <w:rsid w:val="00995AEB"/>
    <w:rsid w:val="00995BFF"/>
    <w:rsid w:val="00995D66"/>
    <w:rsid w:val="00995E26"/>
    <w:rsid w:val="00995F5A"/>
    <w:rsid w:val="009960B5"/>
    <w:rsid w:val="009964FB"/>
    <w:rsid w:val="00996D00"/>
    <w:rsid w:val="00996D35"/>
    <w:rsid w:val="00997063"/>
    <w:rsid w:val="00997259"/>
    <w:rsid w:val="00997296"/>
    <w:rsid w:val="009972A6"/>
    <w:rsid w:val="009974C8"/>
    <w:rsid w:val="009974F1"/>
    <w:rsid w:val="009975FA"/>
    <w:rsid w:val="00997777"/>
    <w:rsid w:val="009978D0"/>
    <w:rsid w:val="009978EB"/>
    <w:rsid w:val="00997A75"/>
    <w:rsid w:val="00997B39"/>
    <w:rsid w:val="00997BD3"/>
    <w:rsid w:val="00997C82"/>
    <w:rsid w:val="009A0003"/>
    <w:rsid w:val="009A0008"/>
    <w:rsid w:val="009A02BD"/>
    <w:rsid w:val="009A05A7"/>
    <w:rsid w:val="009A05E1"/>
    <w:rsid w:val="009A082A"/>
    <w:rsid w:val="009A092D"/>
    <w:rsid w:val="009A0A05"/>
    <w:rsid w:val="009A0A2D"/>
    <w:rsid w:val="009A0A33"/>
    <w:rsid w:val="009A0C4A"/>
    <w:rsid w:val="009A0CF9"/>
    <w:rsid w:val="009A0F67"/>
    <w:rsid w:val="009A11B6"/>
    <w:rsid w:val="009A1618"/>
    <w:rsid w:val="009A180C"/>
    <w:rsid w:val="009A1943"/>
    <w:rsid w:val="009A1991"/>
    <w:rsid w:val="009A19A1"/>
    <w:rsid w:val="009A1AE0"/>
    <w:rsid w:val="009A1C3D"/>
    <w:rsid w:val="009A206D"/>
    <w:rsid w:val="009A215D"/>
    <w:rsid w:val="009A2330"/>
    <w:rsid w:val="009A2343"/>
    <w:rsid w:val="009A274A"/>
    <w:rsid w:val="009A27BD"/>
    <w:rsid w:val="009A28CB"/>
    <w:rsid w:val="009A293F"/>
    <w:rsid w:val="009A2AA0"/>
    <w:rsid w:val="009A2B93"/>
    <w:rsid w:val="009A2C5A"/>
    <w:rsid w:val="009A2E4F"/>
    <w:rsid w:val="009A2ED3"/>
    <w:rsid w:val="009A2FAA"/>
    <w:rsid w:val="009A3326"/>
    <w:rsid w:val="009A33EF"/>
    <w:rsid w:val="009A34C3"/>
    <w:rsid w:val="009A35A2"/>
    <w:rsid w:val="009A386D"/>
    <w:rsid w:val="009A3D82"/>
    <w:rsid w:val="009A3E00"/>
    <w:rsid w:val="009A403B"/>
    <w:rsid w:val="009A408D"/>
    <w:rsid w:val="009A4930"/>
    <w:rsid w:val="009A4EC3"/>
    <w:rsid w:val="009A4EFB"/>
    <w:rsid w:val="009A50CB"/>
    <w:rsid w:val="009A51B8"/>
    <w:rsid w:val="009A5307"/>
    <w:rsid w:val="009A5335"/>
    <w:rsid w:val="009A5395"/>
    <w:rsid w:val="009A57D4"/>
    <w:rsid w:val="009A5812"/>
    <w:rsid w:val="009A583C"/>
    <w:rsid w:val="009A597C"/>
    <w:rsid w:val="009A5982"/>
    <w:rsid w:val="009A5A94"/>
    <w:rsid w:val="009A5AF5"/>
    <w:rsid w:val="009A5B80"/>
    <w:rsid w:val="009A5C74"/>
    <w:rsid w:val="009A5E56"/>
    <w:rsid w:val="009A606D"/>
    <w:rsid w:val="009A6104"/>
    <w:rsid w:val="009A6151"/>
    <w:rsid w:val="009A672D"/>
    <w:rsid w:val="009A67B5"/>
    <w:rsid w:val="009A69C7"/>
    <w:rsid w:val="009A6A53"/>
    <w:rsid w:val="009A6AB4"/>
    <w:rsid w:val="009A6B2F"/>
    <w:rsid w:val="009A6E61"/>
    <w:rsid w:val="009A6F5C"/>
    <w:rsid w:val="009A7055"/>
    <w:rsid w:val="009A70F7"/>
    <w:rsid w:val="009A7137"/>
    <w:rsid w:val="009A73B0"/>
    <w:rsid w:val="009A768B"/>
    <w:rsid w:val="009A7B37"/>
    <w:rsid w:val="009A7E5D"/>
    <w:rsid w:val="009A7F3F"/>
    <w:rsid w:val="009B034C"/>
    <w:rsid w:val="009B03F3"/>
    <w:rsid w:val="009B0477"/>
    <w:rsid w:val="009B0487"/>
    <w:rsid w:val="009B04B1"/>
    <w:rsid w:val="009B05EA"/>
    <w:rsid w:val="009B05F4"/>
    <w:rsid w:val="009B0773"/>
    <w:rsid w:val="009B0802"/>
    <w:rsid w:val="009B0A87"/>
    <w:rsid w:val="009B0AB3"/>
    <w:rsid w:val="009B0B56"/>
    <w:rsid w:val="009B0C40"/>
    <w:rsid w:val="009B0C62"/>
    <w:rsid w:val="009B0D2D"/>
    <w:rsid w:val="009B11CA"/>
    <w:rsid w:val="009B11D2"/>
    <w:rsid w:val="009B1281"/>
    <w:rsid w:val="009B12EE"/>
    <w:rsid w:val="009B14A1"/>
    <w:rsid w:val="009B1806"/>
    <w:rsid w:val="009B183D"/>
    <w:rsid w:val="009B1957"/>
    <w:rsid w:val="009B1AEC"/>
    <w:rsid w:val="009B1B47"/>
    <w:rsid w:val="009B1D62"/>
    <w:rsid w:val="009B1E3E"/>
    <w:rsid w:val="009B222B"/>
    <w:rsid w:val="009B227C"/>
    <w:rsid w:val="009B2334"/>
    <w:rsid w:val="009B23A0"/>
    <w:rsid w:val="009B285D"/>
    <w:rsid w:val="009B2C21"/>
    <w:rsid w:val="009B2DFB"/>
    <w:rsid w:val="009B2F64"/>
    <w:rsid w:val="009B3011"/>
    <w:rsid w:val="009B3025"/>
    <w:rsid w:val="009B319E"/>
    <w:rsid w:val="009B3243"/>
    <w:rsid w:val="009B3248"/>
    <w:rsid w:val="009B344E"/>
    <w:rsid w:val="009B365F"/>
    <w:rsid w:val="009B3798"/>
    <w:rsid w:val="009B3C63"/>
    <w:rsid w:val="009B3CBA"/>
    <w:rsid w:val="009B41D0"/>
    <w:rsid w:val="009B4217"/>
    <w:rsid w:val="009B42C7"/>
    <w:rsid w:val="009B42D0"/>
    <w:rsid w:val="009B4660"/>
    <w:rsid w:val="009B4661"/>
    <w:rsid w:val="009B4ACB"/>
    <w:rsid w:val="009B4B86"/>
    <w:rsid w:val="009B4DE7"/>
    <w:rsid w:val="009B4DFC"/>
    <w:rsid w:val="009B4EA5"/>
    <w:rsid w:val="009B51C4"/>
    <w:rsid w:val="009B5225"/>
    <w:rsid w:val="009B52B8"/>
    <w:rsid w:val="009B5340"/>
    <w:rsid w:val="009B56AE"/>
    <w:rsid w:val="009B5A65"/>
    <w:rsid w:val="009B5C7B"/>
    <w:rsid w:val="009B5C92"/>
    <w:rsid w:val="009B5EBC"/>
    <w:rsid w:val="009B5EDB"/>
    <w:rsid w:val="009B61A4"/>
    <w:rsid w:val="009B666D"/>
    <w:rsid w:val="009B66CD"/>
    <w:rsid w:val="009B670E"/>
    <w:rsid w:val="009B68C7"/>
    <w:rsid w:val="009B6CF5"/>
    <w:rsid w:val="009B6D0A"/>
    <w:rsid w:val="009B715A"/>
    <w:rsid w:val="009B715D"/>
    <w:rsid w:val="009B73EB"/>
    <w:rsid w:val="009B765E"/>
    <w:rsid w:val="009B7665"/>
    <w:rsid w:val="009B77B3"/>
    <w:rsid w:val="009B7C09"/>
    <w:rsid w:val="009B7E19"/>
    <w:rsid w:val="009C0189"/>
    <w:rsid w:val="009C01CF"/>
    <w:rsid w:val="009C0C0F"/>
    <w:rsid w:val="009C0F40"/>
    <w:rsid w:val="009C18A5"/>
    <w:rsid w:val="009C18FD"/>
    <w:rsid w:val="009C1A01"/>
    <w:rsid w:val="009C1AEE"/>
    <w:rsid w:val="009C1B7C"/>
    <w:rsid w:val="009C1CCD"/>
    <w:rsid w:val="009C1D09"/>
    <w:rsid w:val="009C1D43"/>
    <w:rsid w:val="009C1E16"/>
    <w:rsid w:val="009C1EE5"/>
    <w:rsid w:val="009C1F1D"/>
    <w:rsid w:val="009C218D"/>
    <w:rsid w:val="009C2190"/>
    <w:rsid w:val="009C21B4"/>
    <w:rsid w:val="009C21E4"/>
    <w:rsid w:val="009C2507"/>
    <w:rsid w:val="009C2578"/>
    <w:rsid w:val="009C2759"/>
    <w:rsid w:val="009C2C2A"/>
    <w:rsid w:val="009C2C56"/>
    <w:rsid w:val="009C2D2A"/>
    <w:rsid w:val="009C2EEA"/>
    <w:rsid w:val="009C31F5"/>
    <w:rsid w:val="009C323F"/>
    <w:rsid w:val="009C3252"/>
    <w:rsid w:val="009C327D"/>
    <w:rsid w:val="009C3B33"/>
    <w:rsid w:val="009C3FCB"/>
    <w:rsid w:val="009C4661"/>
    <w:rsid w:val="009C4690"/>
    <w:rsid w:val="009C48A4"/>
    <w:rsid w:val="009C4BF8"/>
    <w:rsid w:val="009C4E02"/>
    <w:rsid w:val="009C5247"/>
    <w:rsid w:val="009C555A"/>
    <w:rsid w:val="009C55A6"/>
    <w:rsid w:val="009C5861"/>
    <w:rsid w:val="009C5A3A"/>
    <w:rsid w:val="009C5A61"/>
    <w:rsid w:val="009C5BF3"/>
    <w:rsid w:val="009C5D22"/>
    <w:rsid w:val="009C5D58"/>
    <w:rsid w:val="009C5DCE"/>
    <w:rsid w:val="009C5E05"/>
    <w:rsid w:val="009C63AB"/>
    <w:rsid w:val="009C64D2"/>
    <w:rsid w:val="009C6604"/>
    <w:rsid w:val="009C6B83"/>
    <w:rsid w:val="009C6E8A"/>
    <w:rsid w:val="009C6EE5"/>
    <w:rsid w:val="009C706B"/>
    <w:rsid w:val="009C718E"/>
    <w:rsid w:val="009C7684"/>
    <w:rsid w:val="009C76CC"/>
    <w:rsid w:val="009C76FB"/>
    <w:rsid w:val="009C7726"/>
    <w:rsid w:val="009C78F4"/>
    <w:rsid w:val="009C7A99"/>
    <w:rsid w:val="009C7ED3"/>
    <w:rsid w:val="009D0561"/>
    <w:rsid w:val="009D0A04"/>
    <w:rsid w:val="009D0A21"/>
    <w:rsid w:val="009D0B8E"/>
    <w:rsid w:val="009D0BC2"/>
    <w:rsid w:val="009D0FBE"/>
    <w:rsid w:val="009D1015"/>
    <w:rsid w:val="009D1175"/>
    <w:rsid w:val="009D1765"/>
    <w:rsid w:val="009D1AE5"/>
    <w:rsid w:val="009D1AF3"/>
    <w:rsid w:val="009D1B1C"/>
    <w:rsid w:val="009D1BA6"/>
    <w:rsid w:val="009D1D08"/>
    <w:rsid w:val="009D1D94"/>
    <w:rsid w:val="009D22A4"/>
    <w:rsid w:val="009D22EF"/>
    <w:rsid w:val="009D2359"/>
    <w:rsid w:val="009D2769"/>
    <w:rsid w:val="009D28CD"/>
    <w:rsid w:val="009D2D2E"/>
    <w:rsid w:val="009D2F42"/>
    <w:rsid w:val="009D37C7"/>
    <w:rsid w:val="009D380A"/>
    <w:rsid w:val="009D392F"/>
    <w:rsid w:val="009D3A82"/>
    <w:rsid w:val="009D3EE9"/>
    <w:rsid w:val="009D4029"/>
    <w:rsid w:val="009D40C1"/>
    <w:rsid w:val="009D424F"/>
    <w:rsid w:val="009D442B"/>
    <w:rsid w:val="009D4453"/>
    <w:rsid w:val="009D4466"/>
    <w:rsid w:val="009D455B"/>
    <w:rsid w:val="009D45AE"/>
    <w:rsid w:val="009D4714"/>
    <w:rsid w:val="009D484D"/>
    <w:rsid w:val="009D48B6"/>
    <w:rsid w:val="009D49BF"/>
    <w:rsid w:val="009D4A88"/>
    <w:rsid w:val="009D4DC3"/>
    <w:rsid w:val="009D501B"/>
    <w:rsid w:val="009D51A5"/>
    <w:rsid w:val="009D5235"/>
    <w:rsid w:val="009D57E3"/>
    <w:rsid w:val="009D58F5"/>
    <w:rsid w:val="009D5918"/>
    <w:rsid w:val="009D5A75"/>
    <w:rsid w:val="009D5AAD"/>
    <w:rsid w:val="009D5B03"/>
    <w:rsid w:val="009D5B78"/>
    <w:rsid w:val="009D5BBD"/>
    <w:rsid w:val="009D5CB4"/>
    <w:rsid w:val="009D5DB1"/>
    <w:rsid w:val="009D5E99"/>
    <w:rsid w:val="009D6442"/>
    <w:rsid w:val="009D6755"/>
    <w:rsid w:val="009D6789"/>
    <w:rsid w:val="009D6AD3"/>
    <w:rsid w:val="009D6C05"/>
    <w:rsid w:val="009D6CD9"/>
    <w:rsid w:val="009D71EA"/>
    <w:rsid w:val="009D7358"/>
    <w:rsid w:val="009D74A1"/>
    <w:rsid w:val="009D7979"/>
    <w:rsid w:val="009D7BD4"/>
    <w:rsid w:val="009D7C86"/>
    <w:rsid w:val="009D7EA1"/>
    <w:rsid w:val="009D7F4E"/>
    <w:rsid w:val="009D7F5A"/>
    <w:rsid w:val="009E0096"/>
    <w:rsid w:val="009E00C2"/>
    <w:rsid w:val="009E0131"/>
    <w:rsid w:val="009E03DF"/>
    <w:rsid w:val="009E0442"/>
    <w:rsid w:val="009E0482"/>
    <w:rsid w:val="009E0490"/>
    <w:rsid w:val="009E056B"/>
    <w:rsid w:val="009E05BE"/>
    <w:rsid w:val="009E0D47"/>
    <w:rsid w:val="009E0F33"/>
    <w:rsid w:val="009E1387"/>
    <w:rsid w:val="009E13A2"/>
    <w:rsid w:val="009E14A7"/>
    <w:rsid w:val="009E1688"/>
    <w:rsid w:val="009E175D"/>
    <w:rsid w:val="009E1837"/>
    <w:rsid w:val="009E1A02"/>
    <w:rsid w:val="009E1B81"/>
    <w:rsid w:val="009E1D70"/>
    <w:rsid w:val="009E20A2"/>
    <w:rsid w:val="009E2161"/>
    <w:rsid w:val="009E2277"/>
    <w:rsid w:val="009E237F"/>
    <w:rsid w:val="009E2486"/>
    <w:rsid w:val="009E252E"/>
    <w:rsid w:val="009E2856"/>
    <w:rsid w:val="009E2875"/>
    <w:rsid w:val="009E2A31"/>
    <w:rsid w:val="009E2C2F"/>
    <w:rsid w:val="009E30BF"/>
    <w:rsid w:val="009E30E9"/>
    <w:rsid w:val="009E3153"/>
    <w:rsid w:val="009E343E"/>
    <w:rsid w:val="009E34EF"/>
    <w:rsid w:val="009E3541"/>
    <w:rsid w:val="009E35C4"/>
    <w:rsid w:val="009E369C"/>
    <w:rsid w:val="009E3713"/>
    <w:rsid w:val="009E37BB"/>
    <w:rsid w:val="009E3903"/>
    <w:rsid w:val="009E3CAE"/>
    <w:rsid w:val="009E3D48"/>
    <w:rsid w:val="009E407B"/>
    <w:rsid w:val="009E409C"/>
    <w:rsid w:val="009E4203"/>
    <w:rsid w:val="009E437D"/>
    <w:rsid w:val="009E44C0"/>
    <w:rsid w:val="009E451C"/>
    <w:rsid w:val="009E45C8"/>
    <w:rsid w:val="009E475E"/>
    <w:rsid w:val="009E4889"/>
    <w:rsid w:val="009E4917"/>
    <w:rsid w:val="009E49D7"/>
    <w:rsid w:val="009E4CD3"/>
    <w:rsid w:val="009E4F77"/>
    <w:rsid w:val="009E5021"/>
    <w:rsid w:val="009E52CE"/>
    <w:rsid w:val="009E5849"/>
    <w:rsid w:val="009E5984"/>
    <w:rsid w:val="009E59F8"/>
    <w:rsid w:val="009E5ABA"/>
    <w:rsid w:val="009E5DCA"/>
    <w:rsid w:val="009E5F9A"/>
    <w:rsid w:val="009E60A9"/>
    <w:rsid w:val="009E6142"/>
    <w:rsid w:val="009E6363"/>
    <w:rsid w:val="009E648C"/>
    <w:rsid w:val="009E64F8"/>
    <w:rsid w:val="009E6697"/>
    <w:rsid w:val="009E677B"/>
    <w:rsid w:val="009E6A02"/>
    <w:rsid w:val="009E6A1B"/>
    <w:rsid w:val="009E6A70"/>
    <w:rsid w:val="009E6D1C"/>
    <w:rsid w:val="009E72FE"/>
    <w:rsid w:val="009E73BE"/>
    <w:rsid w:val="009E754E"/>
    <w:rsid w:val="009E7670"/>
    <w:rsid w:val="009E77F2"/>
    <w:rsid w:val="009E78CA"/>
    <w:rsid w:val="009E7968"/>
    <w:rsid w:val="009E7B89"/>
    <w:rsid w:val="009F029E"/>
    <w:rsid w:val="009F03D5"/>
    <w:rsid w:val="009F0547"/>
    <w:rsid w:val="009F055C"/>
    <w:rsid w:val="009F0791"/>
    <w:rsid w:val="009F088D"/>
    <w:rsid w:val="009F0961"/>
    <w:rsid w:val="009F0E63"/>
    <w:rsid w:val="009F11DA"/>
    <w:rsid w:val="009F1268"/>
    <w:rsid w:val="009F143B"/>
    <w:rsid w:val="009F148E"/>
    <w:rsid w:val="009F1687"/>
    <w:rsid w:val="009F1A0B"/>
    <w:rsid w:val="009F1A4E"/>
    <w:rsid w:val="009F1D32"/>
    <w:rsid w:val="009F1DE4"/>
    <w:rsid w:val="009F1E2A"/>
    <w:rsid w:val="009F1E43"/>
    <w:rsid w:val="009F1EF5"/>
    <w:rsid w:val="009F1FAC"/>
    <w:rsid w:val="009F24C8"/>
    <w:rsid w:val="009F2581"/>
    <w:rsid w:val="009F29AD"/>
    <w:rsid w:val="009F2B5D"/>
    <w:rsid w:val="009F2C2C"/>
    <w:rsid w:val="009F2DB3"/>
    <w:rsid w:val="009F2FAB"/>
    <w:rsid w:val="009F3036"/>
    <w:rsid w:val="009F3041"/>
    <w:rsid w:val="009F307C"/>
    <w:rsid w:val="009F313D"/>
    <w:rsid w:val="009F348C"/>
    <w:rsid w:val="009F362C"/>
    <w:rsid w:val="009F371E"/>
    <w:rsid w:val="009F3972"/>
    <w:rsid w:val="009F39CC"/>
    <w:rsid w:val="009F3A9F"/>
    <w:rsid w:val="009F3BD8"/>
    <w:rsid w:val="009F3BDC"/>
    <w:rsid w:val="009F3CBB"/>
    <w:rsid w:val="009F3D2B"/>
    <w:rsid w:val="009F3D31"/>
    <w:rsid w:val="009F3E6D"/>
    <w:rsid w:val="009F3F45"/>
    <w:rsid w:val="009F401B"/>
    <w:rsid w:val="009F42D2"/>
    <w:rsid w:val="009F44B8"/>
    <w:rsid w:val="009F45B5"/>
    <w:rsid w:val="009F45FA"/>
    <w:rsid w:val="009F460D"/>
    <w:rsid w:val="009F462E"/>
    <w:rsid w:val="009F4A98"/>
    <w:rsid w:val="009F4B39"/>
    <w:rsid w:val="009F4E01"/>
    <w:rsid w:val="009F4FC4"/>
    <w:rsid w:val="009F513F"/>
    <w:rsid w:val="009F548A"/>
    <w:rsid w:val="009F5703"/>
    <w:rsid w:val="009F5835"/>
    <w:rsid w:val="009F5855"/>
    <w:rsid w:val="009F5876"/>
    <w:rsid w:val="009F59D3"/>
    <w:rsid w:val="009F5B85"/>
    <w:rsid w:val="009F5CD6"/>
    <w:rsid w:val="009F5EEF"/>
    <w:rsid w:val="009F60DB"/>
    <w:rsid w:val="009F636C"/>
    <w:rsid w:val="009F661C"/>
    <w:rsid w:val="009F6645"/>
    <w:rsid w:val="009F66CF"/>
    <w:rsid w:val="009F66E0"/>
    <w:rsid w:val="009F684D"/>
    <w:rsid w:val="009F698F"/>
    <w:rsid w:val="009F6B37"/>
    <w:rsid w:val="009F6BE6"/>
    <w:rsid w:val="009F6D67"/>
    <w:rsid w:val="009F6F30"/>
    <w:rsid w:val="009F713E"/>
    <w:rsid w:val="009F72B8"/>
    <w:rsid w:val="009F7406"/>
    <w:rsid w:val="009F74BE"/>
    <w:rsid w:val="009F7581"/>
    <w:rsid w:val="009F7C65"/>
    <w:rsid w:val="009F7D4C"/>
    <w:rsid w:val="009F7D77"/>
    <w:rsid w:val="00A00556"/>
    <w:rsid w:val="00A00668"/>
    <w:rsid w:val="00A006F3"/>
    <w:rsid w:val="00A00765"/>
    <w:rsid w:val="00A007F8"/>
    <w:rsid w:val="00A008E0"/>
    <w:rsid w:val="00A00909"/>
    <w:rsid w:val="00A00A5E"/>
    <w:rsid w:val="00A00D9F"/>
    <w:rsid w:val="00A00E9C"/>
    <w:rsid w:val="00A00F05"/>
    <w:rsid w:val="00A012FE"/>
    <w:rsid w:val="00A01304"/>
    <w:rsid w:val="00A0148B"/>
    <w:rsid w:val="00A0155D"/>
    <w:rsid w:val="00A0172C"/>
    <w:rsid w:val="00A017B8"/>
    <w:rsid w:val="00A018FA"/>
    <w:rsid w:val="00A019C3"/>
    <w:rsid w:val="00A01A6F"/>
    <w:rsid w:val="00A01CCB"/>
    <w:rsid w:val="00A01CF6"/>
    <w:rsid w:val="00A01FB1"/>
    <w:rsid w:val="00A02031"/>
    <w:rsid w:val="00A022CE"/>
    <w:rsid w:val="00A02317"/>
    <w:rsid w:val="00A02437"/>
    <w:rsid w:val="00A0255B"/>
    <w:rsid w:val="00A02704"/>
    <w:rsid w:val="00A02740"/>
    <w:rsid w:val="00A029D5"/>
    <w:rsid w:val="00A02AB1"/>
    <w:rsid w:val="00A032C5"/>
    <w:rsid w:val="00A0331B"/>
    <w:rsid w:val="00A0365A"/>
    <w:rsid w:val="00A0379B"/>
    <w:rsid w:val="00A0382B"/>
    <w:rsid w:val="00A0395E"/>
    <w:rsid w:val="00A03AE0"/>
    <w:rsid w:val="00A03B13"/>
    <w:rsid w:val="00A03B7C"/>
    <w:rsid w:val="00A03DDD"/>
    <w:rsid w:val="00A03F65"/>
    <w:rsid w:val="00A04011"/>
    <w:rsid w:val="00A04409"/>
    <w:rsid w:val="00A04936"/>
    <w:rsid w:val="00A049A8"/>
    <w:rsid w:val="00A04A4E"/>
    <w:rsid w:val="00A04AE4"/>
    <w:rsid w:val="00A04B75"/>
    <w:rsid w:val="00A052AD"/>
    <w:rsid w:val="00A05995"/>
    <w:rsid w:val="00A05B42"/>
    <w:rsid w:val="00A05BB2"/>
    <w:rsid w:val="00A05DBF"/>
    <w:rsid w:val="00A05DD8"/>
    <w:rsid w:val="00A05E68"/>
    <w:rsid w:val="00A05F28"/>
    <w:rsid w:val="00A06028"/>
    <w:rsid w:val="00A062C6"/>
    <w:rsid w:val="00A0637C"/>
    <w:rsid w:val="00A06826"/>
    <w:rsid w:val="00A068DA"/>
    <w:rsid w:val="00A068E7"/>
    <w:rsid w:val="00A06BAE"/>
    <w:rsid w:val="00A06C78"/>
    <w:rsid w:val="00A06D61"/>
    <w:rsid w:val="00A06DC6"/>
    <w:rsid w:val="00A06DCA"/>
    <w:rsid w:val="00A06E13"/>
    <w:rsid w:val="00A06F53"/>
    <w:rsid w:val="00A070D3"/>
    <w:rsid w:val="00A071C8"/>
    <w:rsid w:val="00A072C1"/>
    <w:rsid w:val="00A0741C"/>
    <w:rsid w:val="00A07964"/>
    <w:rsid w:val="00A07C79"/>
    <w:rsid w:val="00A07FEA"/>
    <w:rsid w:val="00A1011E"/>
    <w:rsid w:val="00A10312"/>
    <w:rsid w:val="00A106C2"/>
    <w:rsid w:val="00A106C3"/>
    <w:rsid w:val="00A10B3A"/>
    <w:rsid w:val="00A10C05"/>
    <w:rsid w:val="00A10FC1"/>
    <w:rsid w:val="00A11008"/>
    <w:rsid w:val="00A1107B"/>
    <w:rsid w:val="00A112B0"/>
    <w:rsid w:val="00A11313"/>
    <w:rsid w:val="00A11319"/>
    <w:rsid w:val="00A1131A"/>
    <w:rsid w:val="00A113EE"/>
    <w:rsid w:val="00A11534"/>
    <w:rsid w:val="00A115E5"/>
    <w:rsid w:val="00A116AD"/>
    <w:rsid w:val="00A117E2"/>
    <w:rsid w:val="00A1194E"/>
    <w:rsid w:val="00A11ABD"/>
    <w:rsid w:val="00A11AC5"/>
    <w:rsid w:val="00A11C19"/>
    <w:rsid w:val="00A11EFB"/>
    <w:rsid w:val="00A120C6"/>
    <w:rsid w:val="00A122F7"/>
    <w:rsid w:val="00A1256F"/>
    <w:rsid w:val="00A12C64"/>
    <w:rsid w:val="00A12D3D"/>
    <w:rsid w:val="00A131AF"/>
    <w:rsid w:val="00A131B3"/>
    <w:rsid w:val="00A131D4"/>
    <w:rsid w:val="00A131FE"/>
    <w:rsid w:val="00A13928"/>
    <w:rsid w:val="00A13EB0"/>
    <w:rsid w:val="00A13EDE"/>
    <w:rsid w:val="00A1411F"/>
    <w:rsid w:val="00A1446D"/>
    <w:rsid w:val="00A146C0"/>
    <w:rsid w:val="00A147CD"/>
    <w:rsid w:val="00A14927"/>
    <w:rsid w:val="00A14959"/>
    <w:rsid w:val="00A14B27"/>
    <w:rsid w:val="00A14CB9"/>
    <w:rsid w:val="00A14F54"/>
    <w:rsid w:val="00A150DF"/>
    <w:rsid w:val="00A1517F"/>
    <w:rsid w:val="00A153C9"/>
    <w:rsid w:val="00A154FD"/>
    <w:rsid w:val="00A15728"/>
    <w:rsid w:val="00A157B1"/>
    <w:rsid w:val="00A158BE"/>
    <w:rsid w:val="00A1592E"/>
    <w:rsid w:val="00A15990"/>
    <w:rsid w:val="00A15BBE"/>
    <w:rsid w:val="00A1611E"/>
    <w:rsid w:val="00A16170"/>
    <w:rsid w:val="00A16177"/>
    <w:rsid w:val="00A16399"/>
    <w:rsid w:val="00A163A5"/>
    <w:rsid w:val="00A164D5"/>
    <w:rsid w:val="00A164FA"/>
    <w:rsid w:val="00A166AD"/>
    <w:rsid w:val="00A16AB9"/>
    <w:rsid w:val="00A16D36"/>
    <w:rsid w:val="00A1725F"/>
    <w:rsid w:val="00A172E9"/>
    <w:rsid w:val="00A1738E"/>
    <w:rsid w:val="00A17509"/>
    <w:rsid w:val="00A1774E"/>
    <w:rsid w:val="00A1792D"/>
    <w:rsid w:val="00A17C97"/>
    <w:rsid w:val="00A17CEB"/>
    <w:rsid w:val="00A200E4"/>
    <w:rsid w:val="00A20162"/>
    <w:rsid w:val="00A20253"/>
    <w:rsid w:val="00A20379"/>
    <w:rsid w:val="00A20548"/>
    <w:rsid w:val="00A206E3"/>
    <w:rsid w:val="00A20E3D"/>
    <w:rsid w:val="00A20FC8"/>
    <w:rsid w:val="00A21260"/>
    <w:rsid w:val="00A213DF"/>
    <w:rsid w:val="00A213EC"/>
    <w:rsid w:val="00A21685"/>
    <w:rsid w:val="00A218E1"/>
    <w:rsid w:val="00A21A54"/>
    <w:rsid w:val="00A21A66"/>
    <w:rsid w:val="00A21AD2"/>
    <w:rsid w:val="00A21B13"/>
    <w:rsid w:val="00A21BB7"/>
    <w:rsid w:val="00A21C2C"/>
    <w:rsid w:val="00A22351"/>
    <w:rsid w:val="00A22416"/>
    <w:rsid w:val="00A22972"/>
    <w:rsid w:val="00A22B3E"/>
    <w:rsid w:val="00A22B8E"/>
    <w:rsid w:val="00A22BD5"/>
    <w:rsid w:val="00A22C89"/>
    <w:rsid w:val="00A22CAC"/>
    <w:rsid w:val="00A22EE8"/>
    <w:rsid w:val="00A2303F"/>
    <w:rsid w:val="00A23347"/>
    <w:rsid w:val="00A233FB"/>
    <w:rsid w:val="00A234BC"/>
    <w:rsid w:val="00A23547"/>
    <w:rsid w:val="00A236E4"/>
    <w:rsid w:val="00A23C8E"/>
    <w:rsid w:val="00A23F82"/>
    <w:rsid w:val="00A2449F"/>
    <w:rsid w:val="00A246BB"/>
    <w:rsid w:val="00A247C9"/>
    <w:rsid w:val="00A247D2"/>
    <w:rsid w:val="00A24805"/>
    <w:rsid w:val="00A24918"/>
    <w:rsid w:val="00A249EB"/>
    <w:rsid w:val="00A24BB6"/>
    <w:rsid w:val="00A24FFB"/>
    <w:rsid w:val="00A25048"/>
    <w:rsid w:val="00A25114"/>
    <w:rsid w:val="00A25254"/>
    <w:rsid w:val="00A252B6"/>
    <w:rsid w:val="00A252E7"/>
    <w:rsid w:val="00A254D9"/>
    <w:rsid w:val="00A255BB"/>
    <w:rsid w:val="00A256D9"/>
    <w:rsid w:val="00A259B7"/>
    <w:rsid w:val="00A25A62"/>
    <w:rsid w:val="00A25AA3"/>
    <w:rsid w:val="00A25E07"/>
    <w:rsid w:val="00A25EBB"/>
    <w:rsid w:val="00A262A0"/>
    <w:rsid w:val="00A26322"/>
    <w:rsid w:val="00A26354"/>
    <w:rsid w:val="00A26693"/>
    <w:rsid w:val="00A269B4"/>
    <w:rsid w:val="00A26B71"/>
    <w:rsid w:val="00A26DCF"/>
    <w:rsid w:val="00A26E51"/>
    <w:rsid w:val="00A26E7C"/>
    <w:rsid w:val="00A272FD"/>
    <w:rsid w:val="00A27373"/>
    <w:rsid w:val="00A27465"/>
    <w:rsid w:val="00A2777A"/>
    <w:rsid w:val="00A27C57"/>
    <w:rsid w:val="00A30341"/>
    <w:rsid w:val="00A305CC"/>
    <w:rsid w:val="00A306DB"/>
    <w:rsid w:val="00A30953"/>
    <w:rsid w:val="00A309A8"/>
    <w:rsid w:val="00A30A2F"/>
    <w:rsid w:val="00A30B1C"/>
    <w:rsid w:val="00A30B60"/>
    <w:rsid w:val="00A30C1A"/>
    <w:rsid w:val="00A30D27"/>
    <w:rsid w:val="00A30D9E"/>
    <w:rsid w:val="00A30DD0"/>
    <w:rsid w:val="00A30E69"/>
    <w:rsid w:val="00A31120"/>
    <w:rsid w:val="00A311F2"/>
    <w:rsid w:val="00A3136D"/>
    <w:rsid w:val="00A3155D"/>
    <w:rsid w:val="00A31727"/>
    <w:rsid w:val="00A317A3"/>
    <w:rsid w:val="00A318A2"/>
    <w:rsid w:val="00A319E4"/>
    <w:rsid w:val="00A31A5B"/>
    <w:rsid w:val="00A31A88"/>
    <w:rsid w:val="00A31BF6"/>
    <w:rsid w:val="00A31CAB"/>
    <w:rsid w:val="00A31F37"/>
    <w:rsid w:val="00A328FC"/>
    <w:rsid w:val="00A3293D"/>
    <w:rsid w:val="00A3295E"/>
    <w:rsid w:val="00A32A88"/>
    <w:rsid w:val="00A32AC1"/>
    <w:rsid w:val="00A32C23"/>
    <w:rsid w:val="00A32DEF"/>
    <w:rsid w:val="00A32E12"/>
    <w:rsid w:val="00A32E48"/>
    <w:rsid w:val="00A32E7D"/>
    <w:rsid w:val="00A32E91"/>
    <w:rsid w:val="00A33176"/>
    <w:rsid w:val="00A33186"/>
    <w:rsid w:val="00A33187"/>
    <w:rsid w:val="00A33484"/>
    <w:rsid w:val="00A33C24"/>
    <w:rsid w:val="00A33ED4"/>
    <w:rsid w:val="00A34164"/>
    <w:rsid w:val="00A346BB"/>
    <w:rsid w:val="00A347BD"/>
    <w:rsid w:val="00A348C0"/>
    <w:rsid w:val="00A348F3"/>
    <w:rsid w:val="00A34CE1"/>
    <w:rsid w:val="00A34F48"/>
    <w:rsid w:val="00A34FE1"/>
    <w:rsid w:val="00A34FF6"/>
    <w:rsid w:val="00A3507B"/>
    <w:rsid w:val="00A350B9"/>
    <w:rsid w:val="00A3531D"/>
    <w:rsid w:val="00A3535D"/>
    <w:rsid w:val="00A35451"/>
    <w:rsid w:val="00A35672"/>
    <w:rsid w:val="00A356F3"/>
    <w:rsid w:val="00A35754"/>
    <w:rsid w:val="00A35808"/>
    <w:rsid w:val="00A35C8D"/>
    <w:rsid w:val="00A35D1C"/>
    <w:rsid w:val="00A35D88"/>
    <w:rsid w:val="00A35DEC"/>
    <w:rsid w:val="00A364E2"/>
    <w:rsid w:val="00A3666A"/>
    <w:rsid w:val="00A368EC"/>
    <w:rsid w:val="00A36BFA"/>
    <w:rsid w:val="00A36F83"/>
    <w:rsid w:val="00A3711A"/>
    <w:rsid w:val="00A37120"/>
    <w:rsid w:val="00A37559"/>
    <w:rsid w:val="00A3757A"/>
    <w:rsid w:val="00A37925"/>
    <w:rsid w:val="00A37993"/>
    <w:rsid w:val="00A37C53"/>
    <w:rsid w:val="00A37DE7"/>
    <w:rsid w:val="00A37F67"/>
    <w:rsid w:val="00A400C7"/>
    <w:rsid w:val="00A40121"/>
    <w:rsid w:val="00A4025D"/>
    <w:rsid w:val="00A40442"/>
    <w:rsid w:val="00A4055F"/>
    <w:rsid w:val="00A40E77"/>
    <w:rsid w:val="00A40FDD"/>
    <w:rsid w:val="00A410E0"/>
    <w:rsid w:val="00A411E0"/>
    <w:rsid w:val="00A41274"/>
    <w:rsid w:val="00A412DF"/>
    <w:rsid w:val="00A414E8"/>
    <w:rsid w:val="00A415B2"/>
    <w:rsid w:val="00A419AD"/>
    <w:rsid w:val="00A41D83"/>
    <w:rsid w:val="00A41E38"/>
    <w:rsid w:val="00A42683"/>
    <w:rsid w:val="00A42B1F"/>
    <w:rsid w:val="00A42C11"/>
    <w:rsid w:val="00A42D95"/>
    <w:rsid w:val="00A42DD2"/>
    <w:rsid w:val="00A42F60"/>
    <w:rsid w:val="00A42FD8"/>
    <w:rsid w:val="00A43059"/>
    <w:rsid w:val="00A43124"/>
    <w:rsid w:val="00A43129"/>
    <w:rsid w:val="00A4317C"/>
    <w:rsid w:val="00A43213"/>
    <w:rsid w:val="00A432A2"/>
    <w:rsid w:val="00A432BC"/>
    <w:rsid w:val="00A43623"/>
    <w:rsid w:val="00A437D6"/>
    <w:rsid w:val="00A43AFA"/>
    <w:rsid w:val="00A43C83"/>
    <w:rsid w:val="00A43E56"/>
    <w:rsid w:val="00A43E8D"/>
    <w:rsid w:val="00A43EBA"/>
    <w:rsid w:val="00A43F12"/>
    <w:rsid w:val="00A440F2"/>
    <w:rsid w:val="00A44212"/>
    <w:rsid w:val="00A44256"/>
    <w:rsid w:val="00A4432B"/>
    <w:rsid w:val="00A444B2"/>
    <w:rsid w:val="00A449B8"/>
    <w:rsid w:val="00A44CAA"/>
    <w:rsid w:val="00A44F1E"/>
    <w:rsid w:val="00A4502E"/>
    <w:rsid w:val="00A4503F"/>
    <w:rsid w:val="00A450BB"/>
    <w:rsid w:val="00A450D9"/>
    <w:rsid w:val="00A453A5"/>
    <w:rsid w:val="00A45AE1"/>
    <w:rsid w:val="00A45BBB"/>
    <w:rsid w:val="00A45D78"/>
    <w:rsid w:val="00A45DDF"/>
    <w:rsid w:val="00A45F01"/>
    <w:rsid w:val="00A45FE3"/>
    <w:rsid w:val="00A4628F"/>
    <w:rsid w:val="00A4672D"/>
    <w:rsid w:val="00A4674A"/>
    <w:rsid w:val="00A46A87"/>
    <w:rsid w:val="00A46C11"/>
    <w:rsid w:val="00A470F1"/>
    <w:rsid w:val="00A47584"/>
    <w:rsid w:val="00A4779C"/>
    <w:rsid w:val="00A47CA7"/>
    <w:rsid w:val="00A47CBE"/>
    <w:rsid w:val="00A47CD4"/>
    <w:rsid w:val="00A500F2"/>
    <w:rsid w:val="00A5027C"/>
    <w:rsid w:val="00A5050E"/>
    <w:rsid w:val="00A50927"/>
    <w:rsid w:val="00A50AE2"/>
    <w:rsid w:val="00A50C00"/>
    <w:rsid w:val="00A50DF5"/>
    <w:rsid w:val="00A516B5"/>
    <w:rsid w:val="00A5193A"/>
    <w:rsid w:val="00A51A1A"/>
    <w:rsid w:val="00A51ABB"/>
    <w:rsid w:val="00A51B7D"/>
    <w:rsid w:val="00A51DBA"/>
    <w:rsid w:val="00A52031"/>
    <w:rsid w:val="00A5205D"/>
    <w:rsid w:val="00A521B6"/>
    <w:rsid w:val="00A524A4"/>
    <w:rsid w:val="00A528F7"/>
    <w:rsid w:val="00A5299E"/>
    <w:rsid w:val="00A52A1F"/>
    <w:rsid w:val="00A52A60"/>
    <w:rsid w:val="00A52B88"/>
    <w:rsid w:val="00A52F2F"/>
    <w:rsid w:val="00A52F61"/>
    <w:rsid w:val="00A53289"/>
    <w:rsid w:val="00A53614"/>
    <w:rsid w:val="00A53641"/>
    <w:rsid w:val="00A53CB9"/>
    <w:rsid w:val="00A53E91"/>
    <w:rsid w:val="00A53EB0"/>
    <w:rsid w:val="00A53EE2"/>
    <w:rsid w:val="00A53F82"/>
    <w:rsid w:val="00A54041"/>
    <w:rsid w:val="00A5431D"/>
    <w:rsid w:val="00A543CF"/>
    <w:rsid w:val="00A547FF"/>
    <w:rsid w:val="00A54904"/>
    <w:rsid w:val="00A549BE"/>
    <w:rsid w:val="00A54AF9"/>
    <w:rsid w:val="00A54B1F"/>
    <w:rsid w:val="00A54BB4"/>
    <w:rsid w:val="00A54C3D"/>
    <w:rsid w:val="00A54E0C"/>
    <w:rsid w:val="00A55048"/>
    <w:rsid w:val="00A551B6"/>
    <w:rsid w:val="00A55686"/>
    <w:rsid w:val="00A556D0"/>
    <w:rsid w:val="00A55C0C"/>
    <w:rsid w:val="00A55C4F"/>
    <w:rsid w:val="00A55CD8"/>
    <w:rsid w:val="00A55DB7"/>
    <w:rsid w:val="00A55E46"/>
    <w:rsid w:val="00A55F70"/>
    <w:rsid w:val="00A56181"/>
    <w:rsid w:val="00A561D6"/>
    <w:rsid w:val="00A56960"/>
    <w:rsid w:val="00A569A4"/>
    <w:rsid w:val="00A57135"/>
    <w:rsid w:val="00A572E9"/>
    <w:rsid w:val="00A5776F"/>
    <w:rsid w:val="00A578CE"/>
    <w:rsid w:val="00A578D6"/>
    <w:rsid w:val="00A57D90"/>
    <w:rsid w:val="00A601F7"/>
    <w:rsid w:val="00A60327"/>
    <w:rsid w:val="00A60630"/>
    <w:rsid w:val="00A606D8"/>
    <w:rsid w:val="00A608EC"/>
    <w:rsid w:val="00A6097A"/>
    <w:rsid w:val="00A60BED"/>
    <w:rsid w:val="00A60CE1"/>
    <w:rsid w:val="00A60DE2"/>
    <w:rsid w:val="00A60FB6"/>
    <w:rsid w:val="00A61243"/>
    <w:rsid w:val="00A61266"/>
    <w:rsid w:val="00A61324"/>
    <w:rsid w:val="00A61454"/>
    <w:rsid w:val="00A61672"/>
    <w:rsid w:val="00A61947"/>
    <w:rsid w:val="00A61C90"/>
    <w:rsid w:val="00A61DA1"/>
    <w:rsid w:val="00A61F00"/>
    <w:rsid w:val="00A620E3"/>
    <w:rsid w:val="00A62233"/>
    <w:rsid w:val="00A628D5"/>
    <w:rsid w:val="00A62F97"/>
    <w:rsid w:val="00A630DB"/>
    <w:rsid w:val="00A6341D"/>
    <w:rsid w:val="00A63766"/>
    <w:rsid w:val="00A63927"/>
    <w:rsid w:val="00A639EB"/>
    <w:rsid w:val="00A64062"/>
    <w:rsid w:val="00A641D1"/>
    <w:rsid w:val="00A649AA"/>
    <w:rsid w:val="00A649CB"/>
    <w:rsid w:val="00A64AAD"/>
    <w:rsid w:val="00A64EEA"/>
    <w:rsid w:val="00A65132"/>
    <w:rsid w:val="00A652D6"/>
    <w:rsid w:val="00A6544B"/>
    <w:rsid w:val="00A654F2"/>
    <w:rsid w:val="00A657E1"/>
    <w:rsid w:val="00A658C1"/>
    <w:rsid w:val="00A65C58"/>
    <w:rsid w:val="00A65DFF"/>
    <w:rsid w:val="00A65F45"/>
    <w:rsid w:val="00A6640A"/>
    <w:rsid w:val="00A6648D"/>
    <w:rsid w:val="00A6649A"/>
    <w:rsid w:val="00A66585"/>
    <w:rsid w:val="00A66846"/>
    <w:rsid w:val="00A668D0"/>
    <w:rsid w:val="00A669E2"/>
    <w:rsid w:val="00A66AD3"/>
    <w:rsid w:val="00A66E12"/>
    <w:rsid w:val="00A67185"/>
    <w:rsid w:val="00A67258"/>
    <w:rsid w:val="00A67496"/>
    <w:rsid w:val="00A675A8"/>
    <w:rsid w:val="00A67714"/>
    <w:rsid w:val="00A679E8"/>
    <w:rsid w:val="00A67BFB"/>
    <w:rsid w:val="00A700F1"/>
    <w:rsid w:val="00A70327"/>
    <w:rsid w:val="00A7048C"/>
    <w:rsid w:val="00A70520"/>
    <w:rsid w:val="00A705F3"/>
    <w:rsid w:val="00A70677"/>
    <w:rsid w:val="00A706F3"/>
    <w:rsid w:val="00A70771"/>
    <w:rsid w:val="00A70A2A"/>
    <w:rsid w:val="00A70BB2"/>
    <w:rsid w:val="00A70C37"/>
    <w:rsid w:val="00A70C7B"/>
    <w:rsid w:val="00A70D44"/>
    <w:rsid w:val="00A70F0F"/>
    <w:rsid w:val="00A70FA1"/>
    <w:rsid w:val="00A7117E"/>
    <w:rsid w:val="00A711D2"/>
    <w:rsid w:val="00A71417"/>
    <w:rsid w:val="00A71883"/>
    <w:rsid w:val="00A71ACD"/>
    <w:rsid w:val="00A71B90"/>
    <w:rsid w:val="00A71E6D"/>
    <w:rsid w:val="00A72138"/>
    <w:rsid w:val="00A72175"/>
    <w:rsid w:val="00A72218"/>
    <w:rsid w:val="00A7227F"/>
    <w:rsid w:val="00A722A0"/>
    <w:rsid w:val="00A7240B"/>
    <w:rsid w:val="00A7254A"/>
    <w:rsid w:val="00A72591"/>
    <w:rsid w:val="00A7260A"/>
    <w:rsid w:val="00A726AA"/>
    <w:rsid w:val="00A726E7"/>
    <w:rsid w:val="00A72B0F"/>
    <w:rsid w:val="00A72B90"/>
    <w:rsid w:val="00A72F26"/>
    <w:rsid w:val="00A730B9"/>
    <w:rsid w:val="00A73332"/>
    <w:rsid w:val="00A73632"/>
    <w:rsid w:val="00A736E4"/>
    <w:rsid w:val="00A737ED"/>
    <w:rsid w:val="00A7383A"/>
    <w:rsid w:val="00A738A3"/>
    <w:rsid w:val="00A73909"/>
    <w:rsid w:val="00A73A5C"/>
    <w:rsid w:val="00A73B83"/>
    <w:rsid w:val="00A73ED6"/>
    <w:rsid w:val="00A73FA0"/>
    <w:rsid w:val="00A740F7"/>
    <w:rsid w:val="00A7427C"/>
    <w:rsid w:val="00A74399"/>
    <w:rsid w:val="00A744B0"/>
    <w:rsid w:val="00A745D9"/>
    <w:rsid w:val="00A74741"/>
    <w:rsid w:val="00A74EB6"/>
    <w:rsid w:val="00A74F74"/>
    <w:rsid w:val="00A75490"/>
    <w:rsid w:val="00A754EE"/>
    <w:rsid w:val="00A75562"/>
    <w:rsid w:val="00A75647"/>
    <w:rsid w:val="00A75689"/>
    <w:rsid w:val="00A7593E"/>
    <w:rsid w:val="00A75BC1"/>
    <w:rsid w:val="00A75DB7"/>
    <w:rsid w:val="00A76299"/>
    <w:rsid w:val="00A769B0"/>
    <w:rsid w:val="00A76E60"/>
    <w:rsid w:val="00A7706F"/>
    <w:rsid w:val="00A77208"/>
    <w:rsid w:val="00A7734F"/>
    <w:rsid w:val="00A773D8"/>
    <w:rsid w:val="00A7740C"/>
    <w:rsid w:val="00A77677"/>
    <w:rsid w:val="00A777CC"/>
    <w:rsid w:val="00A77813"/>
    <w:rsid w:val="00A77A8F"/>
    <w:rsid w:val="00A77C51"/>
    <w:rsid w:val="00A80269"/>
    <w:rsid w:val="00A80476"/>
    <w:rsid w:val="00A80773"/>
    <w:rsid w:val="00A8077D"/>
    <w:rsid w:val="00A80AD7"/>
    <w:rsid w:val="00A80BA6"/>
    <w:rsid w:val="00A80BB8"/>
    <w:rsid w:val="00A80C01"/>
    <w:rsid w:val="00A80C29"/>
    <w:rsid w:val="00A80D5C"/>
    <w:rsid w:val="00A80E9D"/>
    <w:rsid w:val="00A810A7"/>
    <w:rsid w:val="00A810F4"/>
    <w:rsid w:val="00A811B5"/>
    <w:rsid w:val="00A81305"/>
    <w:rsid w:val="00A8148B"/>
    <w:rsid w:val="00A814F1"/>
    <w:rsid w:val="00A81567"/>
    <w:rsid w:val="00A8181E"/>
    <w:rsid w:val="00A81AD2"/>
    <w:rsid w:val="00A81C14"/>
    <w:rsid w:val="00A81FE9"/>
    <w:rsid w:val="00A8260F"/>
    <w:rsid w:val="00A82F60"/>
    <w:rsid w:val="00A83029"/>
    <w:rsid w:val="00A83045"/>
    <w:rsid w:val="00A830C8"/>
    <w:rsid w:val="00A830E2"/>
    <w:rsid w:val="00A83155"/>
    <w:rsid w:val="00A83452"/>
    <w:rsid w:val="00A83645"/>
    <w:rsid w:val="00A839C1"/>
    <w:rsid w:val="00A83A6D"/>
    <w:rsid w:val="00A83CB4"/>
    <w:rsid w:val="00A83E4F"/>
    <w:rsid w:val="00A83ED3"/>
    <w:rsid w:val="00A840D7"/>
    <w:rsid w:val="00A84100"/>
    <w:rsid w:val="00A8434A"/>
    <w:rsid w:val="00A84589"/>
    <w:rsid w:val="00A8463C"/>
    <w:rsid w:val="00A84B44"/>
    <w:rsid w:val="00A84C10"/>
    <w:rsid w:val="00A84C70"/>
    <w:rsid w:val="00A84D6B"/>
    <w:rsid w:val="00A84DE4"/>
    <w:rsid w:val="00A8502D"/>
    <w:rsid w:val="00A85418"/>
    <w:rsid w:val="00A854CF"/>
    <w:rsid w:val="00A854EB"/>
    <w:rsid w:val="00A8553F"/>
    <w:rsid w:val="00A85636"/>
    <w:rsid w:val="00A856AA"/>
    <w:rsid w:val="00A85903"/>
    <w:rsid w:val="00A86037"/>
    <w:rsid w:val="00A864F7"/>
    <w:rsid w:val="00A8657E"/>
    <w:rsid w:val="00A868C1"/>
    <w:rsid w:val="00A86BE0"/>
    <w:rsid w:val="00A86FF5"/>
    <w:rsid w:val="00A87274"/>
    <w:rsid w:val="00A872A3"/>
    <w:rsid w:val="00A873DB"/>
    <w:rsid w:val="00A87466"/>
    <w:rsid w:val="00A87681"/>
    <w:rsid w:val="00A877DA"/>
    <w:rsid w:val="00A87A2D"/>
    <w:rsid w:val="00A87AE1"/>
    <w:rsid w:val="00A87B0A"/>
    <w:rsid w:val="00A87FA5"/>
    <w:rsid w:val="00A9015C"/>
    <w:rsid w:val="00A901F1"/>
    <w:rsid w:val="00A90722"/>
    <w:rsid w:val="00A907B3"/>
    <w:rsid w:val="00A909EA"/>
    <w:rsid w:val="00A90A35"/>
    <w:rsid w:val="00A90A91"/>
    <w:rsid w:val="00A90CE0"/>
    <w:rsid w:val="00A90D00"/>
    <w:rsid w:val="00A90F56"/>
    <w:rsid w:val="00A91049"/>
    <w:rsid w:val="00A910BB"/>
    <w:rsid w:val="00A911E6"/>
    <w:rsid w:val="00A91427"/>
    <w:rsid w:val="00A91524"/>
    <w:rsid w:val="00A91529"/>
    <w:rsid w:val="00A91609"/>
    <w:rsid w:val="00A9178F"/>
    <w:rsid w:val="00A917B6"/>
    <w:rsid w:val="00A91835"/>
    <w:rsid w:val="00A91870"/>
    <w:rsid w:val="00A918B1"/>
    <w:rsid w:val="00A918C6"/>
    <w:rsid w:val="00A91BF5"/>
    <w:rsid w:val="00A91CD5"/>
    <w:rsid w:val="00A91D98"/>
    <w:rsid w:val="00A91E04"/>
    <w:rsid w:val="00A91E37"/>
    <w:rsid w:val="00A91E39"/>
    <w:rsid w:val="00A91F7B"/>
    <w:rsid w:val="00A921FC"/>
    <w:rsid w:val="00A925C4"/>
    <w:rsid w:val="00A9269F"/>
    <w:rsid w:val="00A92A8D"/>
    <w:rsid w:val="00A92B37"/>
    <w:rsid w:val="00A92B69"/>
    <w:rsid w:val="00A92C8E"/>
    <w:rsid w:val="00A92CF8"/>
    <w:rsid w:val="00A92DDA"/>
    <w:rsid w:val="00A92DF7"/>
    <w:rsid w:val="00A92E47"/>
    <w:rsid w:val="00A92EDF"/>
    <w:rsid w:val="00A93216"/>
    <w:rsid w:val="00A9357A"/>
    <w:rsid w:val="00A935CE"/>
    <w:rsid w:val="00A93752"/>
    <w:rsid w:val="00A93827"/>
    <w:rsid w:val="00A93B67"/>
    <w:rsid w:val="00A94441"/>
    <w:rsid w:val="00A9464A"/>
    <w:rsid w:val="00A94776"/>
    <w:rsid w:val="00A947E6"/>
    <w:rsid w:val="00A949E1"/>
    <w:rsid w:val="00A94A87"/>
    <w:rsid w:val="00A94B39"/>
    <w:rsid w:val="00A94C08"/>
    <w:rsid w:val="00A94C20"/>
    <w:rsid w:val="00A94D1B"/>
    <w:rsid w:val="00A94D21"/>
    <w:rsid w:val="00A94E90"/>
    <w:rsid w:val="00A94F93"/>
    <w:rsid w:val="00A9501A"/>
    <w:rsid w:val="00A95093"/>
    <w:rsid w:val="00A95120"/>
    <w:rsid w:val="00A951C1"/>
    <w:rsid w:val="00A95347"/>
    <w:rsid w:val="00A9534C"/>
    <w:rsid w:val="00A95738"/>
    <w:rsid w:val="00A95C24"/>
    <w:rsid w:val="00A95C85"/>
    <w:rsid w:val="00A95DE4"/>
    <w:rsid w:val="00A95E29"/>
    <w:rsid w:val="00A95E55"/>
    <w:rsid w:val="00A95F29"/>
    <w:rsid w:val="00A96363"/>
    <w:rsid w:val="00A96377"/>
    <w:rsid w:val="00A96596"/>
    <w:rsid w:val="00A966A7"/>
    <w:rsid w:val="00A966D3"/>
    <w:rsid w:val="00A96955"/>
    <w:rsid w:val="00A96B97"/>
    <w:rsid w:val="00A96C52"/>
    <w:rsid w:val="00A96E92"/>
    <w:rsid w:val="00A96FE9"/>
    <w:rsid w:val="00A9724C"/>
    <w:rsid w:val="00A97332"/>
    <w:rsid w:val="00A9736F"/>
    <w:rsid w:val="00A97408"/>
    <w:rsid w:val="00A977E5"/>
    <w:rsid w:val="00A97B97"/>
    <w:rsid w:val="00A97C4A"/>
    <w:rsid w:val="00A97D17"/>
    <w:rsid w:val="00AA0019"/>
    <w:rsid w:val="00AA0021"/>
    <w:rsid w:val="00AA0412"/>
    <w:rsid w:val="00AA0422"/>
    <w:rsid w:val="00AA0ABC"/>
    <w:rsid w:val="00AA0CFD"/>
    <w:rsid w:val="00AA0FBB"/>
    <w:rsid w:val="00AA12DF"/>
    <w:rsid w:val="00AA15BB"/>
    <w:rsid w:val="00AA16FC"/>
    <w:rsid w:val="00AA1742"/>
    <w:rsid w:val="00AA1D25"/>
    <w:rsid w:val="00AA21D4"/>
    <w:rsid w:val="00AA2311"/>
    <w:rsid w:val="00AA240F"/>
    <w:rsid w:val="00AA250F"/>
    <w:rsid w:val="00AA2549"/>
    <w:rsid w:val="00AA25B5"/>
    <w:rsid w:val="00AA2BA9"/>
    <w:rsid w:val="00AA2F06"/>
    <w:rsid w:val="00AA2F33"/>
    <w:rsid w:val="00AA3717"/>
    <w:rsid w:val="00AA3D45"/>
    <w:rsid w:val="00AA3E05"/>
    <w:rsid w:val="00AA3E37"/>
    <w:rsid w:val="00AA3F25"/>
    <w:rsid w:val="00AA42A9"/>
    <w:rsid w:val="00AA430B"/>
    <w:rsid w:val="00AA436D"/>
    <w:rsid w:val="00AA43B1"/>
    <w:rsid w:val="00AA4563"/>
    <w:rsid w:val="00AA47BB"/>
    <w:rsid w:val="00AA486F"/>
    <w:rsid w:val="00AA4BDE"/>
    <w:rsid w:val="00AA4CBB"/>
    <w:rsid w:val="00AA4FF3"/>
    <w:rsid w:val="00AA51F5"/>
    <w:rsid w:val="00AA53CC"/>
    <w:rsid w:val="00AA54F9"/>
    <w:rsid w:val="00AA56BB"/>
    <w:rsid w:val="00AA56CA"/>
    <w:rsid w:val="00AA56D7"/>
    <w:rsid w:val="00AA59F7"/>
    <w:rsid w:val="00AA5AC8"/>
    <w:rsid w:val="00AA5BAD"/>
    <w:rsid w:val="00AA5BCA"/>
    <w:rsid w:val="00AA6219"/>
    <w:rsid w:val="00AA63EC"/>
    <w:rsid w:val="00AA69CD"/>
    <w:rsid w:val="00AA6AF5"/>
    <w:rsid w:val="00AA6BA2"/>
    <w:rsid w:val="00AA6C8E"/>
    <w:rsid w:val="00AA6D23"/>
    <w:rsid w:val="00AA6E76"/>
    <w:rsid w:val="00AA6E8B"/>
    <w:rsid w:val="00AA6F5E"/>
    <w:rsid w:val="00AA6FA1"/>
    <w:rsid w:val="00AA712F"/>
    <w:rsid w:val="00AA71B8"/>
    <w:rsid w:val="00AA7252"/>
    <w:rsid w:val="00AA7480"/>
    <w:rsid w:val="00AA7521"/>
    <w:rsid w:val="00AA7787"/>
    <w:rsid w:val="00AA7977"/>
    <w:rsid w:val="00AA7A4B"/>
    <w:rsid w:val="00AA7E04"/>
    <w:rsid w:val="00AA7E83"/>
    <w:rsid w:val="00AB02FB"/>
    <w:rsid w:val="00AB043B"/>
    <w:rsid w:val="00AB06CC"/>
    <w:rsid w:val="00AB093C"/>
    <w:rsid w:val="00AB1118"/>
    <w:rsid w:val="00AB1171"/>
    <w:rsid w:val="00AB1463"/>
    <w:rsid w:val="00AB1493"/>
    <w:rsid w:val="00AB15A1"/>
    <w:rsid w:val="00AB168E"/>
    <w:rsid w:val="00AB16A6"/>
    <w:rsid w:val="00AB196D"/>
    <w:rsid w:val="00AB1B58"/>
    <w:rsid w:val="00AB1C4A"/>
    <w:rsid w:val="00AB1CFF"/>
    <w:rsid w:val="00AB1DBB"/>
    <w:rsid w:val="00AB1DDA"/>
    <w:rsid w:val="00AB1E1A"/>
    <w:rsid w:val="00AB1F66"/>
    <w:rsid w:val="00AB200A"/>
    <w:rsid w:val="00AB203C"/>
    <w:rsid w:val="00AB2333"/>
    <w:rsid w:val="00AB239B"/>
    <w:rsid w:val="00AB24B1"/>
    <w:rsid w:val="00AB2577"/>
    <w:rsid w:val="00AB2736"/>
    <w:rsid w:val="00AB275C"/>
    <w:rsid w:val="00AB2B53"/>
    <w:rsid w:val="00AB2D33"/>
    <w:rsid w:val="00AB2D55"/>
    <w:rsid w:val="00AB2E80"/>
    <w:rsid w:val="00AB335E"/>
    <w:rsid w:val="00AB33DD"/>
    <w:rsid w:val="00AB3784"/>
    <w:rsid w:val="00AB3A31"/>
    <w:rsid w:val="00AB3A95"/>
    <w:rsid w:val="00AB3C72"/>
    <w:rsid w:val="00AB3D40"/>
    <w:rsid w:val="00AB3F83"/>
    <w:rsid w:val="00AB3FF3"/>
    <w:rsid w:val="00AB42EA"/>
    <w:rsid w:val="00AB43FF"/>
    <w:rsid w:val="00AB4666"/>
    <w:rsid w:val="00AB4B8A"/>
    <w:rsid w:val="00AB4E6B"/>
    <w:rsid w:val="00AB5290"/>
    <w:rsid w:val="00AB544E"/>
    <w:rsid w:val="00AB564A"/>
    <w:rsid w:val="00AB5745"/>
    <w:rsid w:val="00AB5788"/>
    <w:rsid w:val="00AB57E6"/>
    <w:rsid w:val="00AB58C0"/>
    <w:rsid w:val="00AB58C9"/>
    <w:rsid w:val="00AB5B24"/>
    <w:rsid w:val="00AB5C14"/>
    <w:rsid w:val="00AB607C"/>
    <w:rsid w:val="00AB60B2"/>
    <w:rsid w:val="00AB60E6"/>
    <w:rsid w:val="00AB62F9"/>
    <w:rsid w:val="00AB636D"/>
    <w:rsid w:val="00AB643B"/>
    <w:rsid w:val="00AB65D9"/>
    <w:rsid w:val="00AB6671"/>
    <w:rsid w:val="00AB685A"/>
    <w:rsid w:val="00AB686E"/>
    <w:rsid w:val="00AB695A"/>
    <w:rsid w:val="00AB696F"/>
    <w:rsid w:val="00AB6A61"/>
    <w:rsid w:val="00AB6BEB"/>
    <w:rsid w:val="00AB6C0D"/>
    <w:rsid w:val="00AB6EE4"/>
    <w:rsid w:val="00AB70DD"/>
    <w:rsid w:val="00AB77DC"/>
    <w:rsid w:val="00AB791B"/>
    <w:rsid w:val="00AB7AE6"/>
    <w:rsid w:val="00AB7C3A"/>
    <w:rsid w:val="00AB7F25"/>
    <w:rsid w:val="00AC014D"/>
    <w:rsid w:val="00AC021B"/>
    <w:rsid w:val="00AC0976"/>
    <w:rsid w:val="00AC0A76"/>
    <w:rsid w:val="00AC0AAD"/>
    <w:rsid w:val="00AC0CBD"/>
    <w:rsid w:val="00AC0DB5"/>
    <w:rsid w:val="00AC0E32"/>
    <w:rsid w:val="00AC0F91"/>
    <w:rsid w:val="00AC10E9"/>
    <w:rsid w:val="00AC1278"/>
    <w:rsid w:val="00AC167A"/>
    <w:rsid w:val="00AC170B"/>
    <w:rsid w:val="00AC172C"/>
    <w:rsid w:val="00AC1747"/>
    <w:rsid w:val="00AC183F"/>
    <w:rsid w:val="00AC1DFD"/>
    <w:rsid w:val="00AC20C5"/>
    <w:rsid w:val="00AC2650"/>
    <w:rsid w:val="00AC270B"/>
    <w:rsid w:val="00AC27D8"/>
    <w:rsid w:val="00AC29A4"/>
    <w:rsid w:val="00AC29F9"/>
    <w:rsid w:val="00AC2A68"/>
    <w:rsid w:val="00AC2AC0"/>
    <w:rsid w:val="00AC315E"/>
    <w:rsid w:val="00AC3427"/>
    <w:rsid w:val="00AC34BE"/>
    <w:rsid w:val="00AC34CD"/>
    <w:rsid w:val="00AC3691"/>
    <w:rsid w:val="00AC3B2C"/>
    <w:rsid w:val="00AC3D10"/>
    <w:rsid w:val="00AC3DE8"/>
    <w:rsid w:val="00AC3ECC"/>
    <w:rsid w:val="00AC422D"/>
    <w:rsid w:val="00AC42C5"/>
    <w:rsid w:val="00AC42C7"/>
    <w:rsid w:val="00AC42CB"/>
    <w:rsid w:val="00AC4338"/>
    <w:rsid w:val="00AC4363"/>
    <w:rsid w:val="00AC46D6"/>
    <w:rsid w:val="00AC4702"/>
    <w:rsid w:val="00AC474A"/>
    <w:rsid w:val="00AC4A0C"/>
    <w:rsid w:val="00AC4A31"/>
    <w:rsid w:val="00AC4AFB"/>
    <w:rsid w:val="00AC4BEA"/>
    <w:rsid w:val="00AC4CFB"/>
    <w:rsid w:val="00AC4F03"/>
    <w:rsid w:val="00AC51CE"/>
    <w:rsid w:val="00AC5245"/>
    <w:rsid w:val="00AC536D"/>
    <w:rsid w:val="00AC53E4"/>
    <w:rsid w:val="00AC544C"/>
    <w:rsid w:val="00AC56C6"/>
    <w:rsid w:val="00AC570C"/>
    <w:rsid w:val="00AC57AC"/>
    <w:rsid w:val="00AC5877"/>
    <w:rsid w:val="00AC59C1"/>
    <w:rsid w:val="00AC5A38"/>
    <w:rsid w:val="00AC5ACC"/>
    <w:rsid w:val="00AC5C4E"/>
    <w:rsid w:val="00AC5D42"/>
    <w:rsid w:val="00AC5E7E"/>
    <w:rsid w:val="00AC625D"/>
    <w:rsid w:val="00AC630F"/>
    <w:rsid w:val="00AC636B"/>
    <w:rsid w:val="00AC6694"/>
    <w:rsid w:val="00AC6887"/>
    <w:rsid w:val="00AC6963"/>
    <w:rsid w:val="00AC7081"/>
    <w:rsid w:val="00AC7174"/>
    <w:rsid w:val="00AC7360"/>
    <w:rsid w:val="00AC73B3"/>
    <w:rsid w:val="00AC7471"/>
    <w:rsid w:val="00AC7686"/>
    <w:rsid w:val="00AC7855"/>
    <w:rsid w:val="00AC78EC"/>
    <w:rsid w:val="00AC7965"/>
    <w:rsid w:val="00AC79C9"/>
    <w:rsid w:val="00AC7C90"/>
    <w:rsid w:val="00AC7D5A"/>
    <w:rsid w:val="00AC7D92"/>
    <w:rsid w:val="00AD02B1"/>
    <w:rsid w:val="00AD059F"/>
    <w:rsid w:val="00AD06AB"/>
    <w:rsid w:val="00AD0847"/>
    <w:rsid w:val="00AD0B3D"/>
    <w:rsid w:val="00AD0B79"/>
    <w:rsid w:val="00AD0D8E"/>
    <w:rsid w:val="00AD0F5C"/>
    <w:rsid w:val="00AD121E"/>
    <w:rsid w:val="00AD15F7"/>
    <w:rsid w:val="00AD1732"/>
    <w:rsid w:val="00AD1737"/>
    <w:rsid w:val="00AD181B"/>
    <w:rsid w:val="00AD192A"/>
    <w:rsid w:val="00AD1BBF"/>
    <w:rsid w:val="00AD1C1A"/>
    <w:rsid w:val="00AD1D62"/>
    <w:rsid w:val="00AD1F67"/>
    <w:rsid w:val="00AD2028"/>
    <w:rsid w:val="00AD21B3"/>
    <w:rsid w:val="00AD21CD"/>
    <w:rsid w:val="00AD2405"/>
    <w:rsid w:val="00AD24EA"/>
    <w:rsid w:val="00AD251A"/>
    <w:rsid w:val="00AD2ACD"/>
    <w:rsid w:val="00AD2E42"/>
    <w:rsid w:val="00AD2F37"/>
    <w:rsid w:val="00AD3141"/>
    <w:rsid w:val="00AD3176"/>
    <w:rsid w:val="00AD31F6"/>
    <w:rsid w:val="00AD33F8"/>
    <w:rsid w:val="00AD341F"/>
    <w:rsid w:val="00AD342A"/>
    <w:rsid w:val="00AD342B"/>
    <w:rsid w:val="00AD3547"/>
    <w:rsid w:val="00AD3841"/>
    <w:rsid w:val="00AD3A8E"/>
    <w:rsid w:val="00AD3C8C"/>
    <w:rsid w:val="00AD3C9E"/>
    <w:rsid w:val="00AD40F2"/>
    <w:rsid w:val="00AD4234"/>
    <w:rsid w:val="00AD42C5"/>
    <w:rsid w:val="00AD44AF"/>
    <w:rsid w:val="00AD4855"/>
    <w:rsid w:val="00AD4B53"/>
    <w:rsid w:val="00AD4C3D"/>
    <w:rsid w:val="00AD4F3C"/>
    <w:rsid w:val="00AD5631"/>
    <w:rsid w:val="00AD57CD"/>
    <w:rsid w:val="00AD5A4C"/>
    <w:rsid w:val="00AD61EC"/>
    <w:rsid w:val="00AD630A"/>
    <w:rsid w:val="00AD6461"/>
    <w:rsid w:val="00AD6876"/>
    <w:rsid w:val="00AD68A9"/>
    <w:rsid w:val="00AD68B8"/>
    <w:rsid w:val="00AD6AFB"/>
    <w:rsid w:val="00AD6B23"/>
    <w:rsid w:val="00AD6F0D"/>
    <w:rsid w:val="00AD734D"/>
    <w:rsid w:val="00AD7790"/>
    <w:rsid w:val="00AD7A26"/>
    <w:rsid w:val="00AD7B52"/>
    <w:rsid w:val="00AD7C66"/>
    <w:rsid w:val="00AD7CC3"/>
    <w:rsid w:val="00AD7E48"/>
    <w:rsid w:val="00AD7F35"/>
    <w:rsid w:val="00AE030B"/>
    <w:rsid w:val="00AE0736"/>
    <w:rsid w:val="00AE0886"/>
    <w:rsid w:val="00AE0978"/>
    <w:rsid w:val="00AE09A8"/>
    <w:rsid w:val="00AE0DEE"/>
    <w:rsid w:val="00AE10E5"/>
    <w:rsid w:val="00AE1342"/>
    <w:rsid w:val="00AE15EE"/>
    <w:rsid w:val="00AE1650"/>
    <w:rsid w:val="00AE16F1"/>
    <w:rsid w:val="00AE1835"/>
    <w:rsid w:val="00AE1D37"/>
    <w:rsid w:val="00AE1DAB"/>
    <w:rsid w:val="00AE2021"/>
    <w:rsid w:val="00AE2089"/>
    <w:rsid w:val="00AE2162"/>
    <w:rsid w:val="00AE2406"/>
    <w:rsid w:val="00AE24B2"/>
    <w:rsid w:val="00AE2785"/>
    <w:rsid w:val="00AE28F0"/>
    <w:rsid w:val="00AE2952"/>
    <w:rsid w:val="00AE29AB"/>
    <w:rsid w:val="00AE2CF1"/>
    <w:rsid w:val="00AE2D12"/>
    <w:rsid w:val="00AE2F7E"/>
    <w:rsid w:val="00AE2FF6"/>
    <w:rsid w:val="00AE38AC"/>
    <w:rsid w:val="00AE3B13"/>
    <w:rsid w:val="00AE3CD3"/>
    <w:rsid w:val="00AE3F3D"/>
    <w:rsid w:val="00AE42B5"/>
    <w:rsid w:val="00AE4649"/>
    <w:rsid w:val="00AE4757"/>
    <w:rsid w:val="00AE4ABA"/>
    <w:rsid w:val="00AE4AC9"/>
    <w:rsid w:val="00AE4AEF"/>
    <w:rsid w:val="00AE4B06"/>
    <w:rsid w:val="00AE4B58"/>
    <w:rsid w:val="00AE4D0A"/>
    <w:rsid w:val="00AE4EBB"/>
    <w:rsid w:val="00AE4EC3"/>
    <w:rsid w:val="00AE526B"/>
    <w:rsid w:val="00AE56A2"/>
    <w:rsid w:val="00AE5B2E"/>
    <w:rsid w:val="00AE5B38"/>
    <w:rsid w:val="00AE5E40"/>
    <w:rsid w:val="00AE5F51"/>
    <w:rsid w:val="00AE6289"/>
    <w:rsid w:val="00AE628E"/>
    <w:rsid w:val="00AE638E"/>
    <w:rsid w:val="00AE6434"/>
    <w:rsid w:val="00AE65CB"/>
    <w:rsid w:val="00AE6B01"/>
    <w:rsid w:val="00AE6B90"/>
    <w:rsid w:val="00AE6C1C"/>
    <w:rsid w:val="00AE6E01"/>
    <w:rsid w:val="00AE6F5A"/>
    <w:rsid w:val="00AE6FDD"/>
    <w:rsid w:val="00AE716A"/>
    <w:rsid w:val="00AE72D9"/>
    <w:rsid w:val="00AE7533"/>
    <w:rsid w:val="00AE7631"/>
    <w:rsid w:val="00AE76DA"/>
    <w:rsid w:val="00AE774E"/>
    <w:rsid w:val="00AE787D"/>
    <w:rsid w:val="00AE7A95"/>
    <w:rsid w:val="00AE7AB2"/>
    <w:rsid w:val="00AE7B93"/>
    <w:rsid w:val="00AE7D90"/>
    <w:rsid w:val="00AE7ED1"/>
    <w:rsid w:val="00AF007B"/>
    <w:rsid w:val="00AF06E9"/>
    <w:rsid w:val="00AF099E"/>
    <w:rsid w:val="00AF09C5"/>
    <w:rsid w:val="00AF122E"/>
    <w:rsid w:val="00AF13E9"/>
    <w:rsid w:val="00AF1530"/>
    <w:rsid w:val="00AF154D"/>
    <w:rsid w:val="00AF16CD"/>
    <w:rsid w:val="00AF17B0"/>
    <w:rsid w:val="00AF1969"/>
    <w:rsid w:val="00AF198C"/>
    <w:rsid w:val="00AF19BB"/>
    <w:rsid w:val="00AF1AEE"/>
    <w:rsid w:val="00AF1CB4"/>
    <w:rsid w:val="00AF2084"/>
    <w:rsid w:val="00AF21FF"/>
    <w:rsid w:val="00AF24AD"/>
    <w:rsid w:val="00AF28D4"/>
    <w:rsid w:val="00AF2A05"/>
    <w:rsid w:val="00AF2AE5"/>
    <w:rsid w:val="00AF2C95"/>
    <w:rsid w:val="00AF2E2C"/>
    <w:rsid w:val="00AF30AA"/>
    <w:rsid w:val="00AF32F8"/>
    <w:rsid w:val="00AF340B"/>
    <w:rsid w:val="00AF3730"/>
    <w:rsid w:val="00AF3919"/>
    <w:rsid w:val="00AF39BC"/>
    <w:rsid w:val="00AF3A2E"/>
    <w:rsid w:val="00AF3A39"/>
    <w:rsid w:val="00AF42A4"/>
    <w:rsid w:val="00AF42FE"/>
    <w:rsid w:val="00AF435E"/>
    <w:rsid w:val="00AF438D"/>
    <w:rsid w:val="00AF43F9"/>
    <w:rsid w:val="00AF4430"/>
    <w:rsid w:val="00AF455E"/>
    <w:rsid w:val="00AF4969"/>
    <w:rsid w:val="00AF4CB3"/>
    <w:rsid w:val="00AF4DBE"/>
    <w:rsid w:val="00AF4F9B"/>
    <w:rsid w:val="00AF4FB0"/>
    <w:rsid w:val="00AF51A9"/>
    <w:rsid w:val="00AF523F"/>
    <w:rsid w:val="00AF538B"/>
    <w:rsid w:val="00AF53E5"/>
    <w:rsid w:val="00AF5668"/>
    <w:rsid w:val="00AF56CC"/>
    <w:rsid w:val="00AF56EE"/>
    <w:rsid w:val="00AF5839"/>
    <w:rsid w:val="00AF5AD1"/>
    <w:rsid w:val="00AF5B01"/>
    <w:rsid w:val="00AF5DC5"/>
    <w:rsid w:val="00AF5F4B"/>
    <w:rsid w:val="00AF6101"/>
    <w:rsid w:val="00AF644A"/>
    <w:rsid w:val="00AF648A"/>
    <w:rsid w:val="00AF65AD"/>
    <w:rsid w:val="00AF6662"/>
    <w:rsid w:val="00AF68B8"/>
    <w:rsid w:val="00AF699B"/>
    <w:rsid w:val="00AF6B14"/>
    <w:rsid w:val="00AF6CDA"/>
    <w:rsid w:val="00AF6F8D"/>
    <w:rsid w:val="00AF7011"/>
    <w:rsid w:val="00AF7112"/>
    <w:rsid w:val="00AF7141"/>
    <w:rsid w:val="00AF717B"/>
    <w:rsid w:val="00AF7294"/>
    <w:rsid w:val="00AF7347"/>
    <w:rsid w:val="00AF7544"/>
    <w:rsid w:val="00AF7659"/>
    <w:rsid w:val="00AF76DB"/>
    <w:rsid w:val="00AF77FB"/>
    <w:rsid w:val="00AF785A"/>
    <w:rsid w:val="00AF7A08"/>
    <w:rsid w:val="00AF7B44"/>
    <w:rsid w:val="00AF7BEC"/>
    <w:rsid w:val="00AF7C8A"/>
    <w:rsid w:val="00B002B8"/>
    <w:rsid w:val="00B004AE"/>
    <w:rsid w:val="00B005AD"/>
    <w:rsid w:val="00B006CB"/>
    <w:rsid w:val="00B0083F"/>
    <w:rsid w:val="00B0086C"/>
    <w:rsid w:val="00B009A7"/>
    <w:rsid w:val="00B009B3"/>
    <w:rsid w:val="00B009FE"/>
    <w:rsid w:val="00B00A1E"/>
    <w:rsid w:val="00B00CCD"/>
    <w:rsid w:val="00B00E0E"/>
    <w:rsid w:val="00B00EC3"/>
    <w:rsid w:val="00B01184"/>
    <w:rsid w:val="00B012BA"/>
    <w:rsid w:val="00B015C1"/>
    <w:rsid w:val="00B019A3"/>
    <w:rsid w:val="00B01C6A"/>
    <w:rsid w:val="00B01C76"/>
    <w:rsid w:val="00B01D52"/>
    <w:rsid w:val="00B01D64"/>
    <w:rsid w:val="00B01E53"/>
    <w:rsid w:val="00B01F39"/>
    <w:rsid w:val="00B020E7"/>
    <w:rsid w:val="00B02227"/>
    <w:rsid w:val="00B02246"/>
    <w:rsid w:val="00B023F9"/>
    <w:rsid w:val="00B02518"/>
    <w:rsid w:val="00B02558"/>
    <w:rsid w:val="00B0255E"/>
    <w:rsid w:val="00B029D5"/>
    <w:rsid w:val="00B02A20"/>
    <w:rsid w:val="00B02B76"/>
    <w:rsid w:val="00B02CC9"/>
    <w:rsid w:val="00B032A5"/>
    <w:rsid w:val="00B036BB"/>
    <w:rsid w:val="00B0378C"/>
    <w:rsid w:val="00B038B5"/>
    <w:rsid w:val="00B03BCC"/>
    <w:rsid w:val="00B03BD3"/>
    <w:rsid w:val="00B03E95"/>
    <w:rsid w:val="00B03EAA"/>
    <w:rsid w:val="00B03EFC"/>
    <w:rsid w:val="00B04085"/>
    <w:rsid w:val="00B04111"/>
    <w:rsid w:val="00B0411F"/>
    <w:rsid w:val="00B0415D"/>
    <w:rsid w:val="00B04509"/>
    <w:rsid w:val="00B0459D"/>
    <w:rsid w:val="00B045DB"/>
    <w:rsid w:val="00B04615"/>
    <w:rsid w:val="00B04754"/>
    <w:rsid w:val="00B04967"/>
    <w:rsid w:val="00B04979"/>
    <w:rsid w:val="00B04ABE"/>
    <w:rsid w:val="00B04B37"/>
    <w:rsid w:val="00B04EBF"/>
    <w:rsid w:val="00B04F8F"/>
    <w:rsid w:val="00B0501A"/>
    <w:rsid w:val="00B054DE"/>
    <w:rsid w:val="00B0554B"/>
    <w:rsid w:val="00B0578C"/>
    <w:rsid w:val="00B057E7"/>
    <w:rsid w:val="00B05D0B"/>
    <w:rsid w:val="00B05D9B"/>
    <w:rsid w:val="00B06226"/>
    <w:rsid w:val="00B065A6"/>
    <w:rsid w:val="00B0684D"/>
    <w:rsid w:val="00B068A9"/>
    <w:rsid w:val="00B06A07"/>
    <w:rsid w:val="00B07031"/>
    <w:rsid w:val="00B0704E"/>
    <w:rsid w:val="00B0714F"/>
    <w:rsid w:val="00B071D6"/>
    <w:rsid w:val="00B073BB"/>
    <w:rsid w:val="00B07427"/>
    <w:rsid w:val="00B0762E"/>
    <w:rsid w:val="00B0792C"/>
    <w:rsid w:val="00B079A3"/>
    <w:rsid w:val="00B079EF"/>
    <w:rsid w:val="00B07A92"/>
    <w:rsid w:val="00B07D1E"/>
    <w:rsid w:val="00B103D0"/>
    <w:rsid w:val="00B10900"/>
    <w:rsid w:val="00B1098A"/>
    <w:rsid w:val="00B10990"/>
    <w:rsid w:val="00B10A03"/>
    <w:rsid w:val="00B10BD8"/>
    <w:rsid w:val="00B10D6C"/>
    <w:rsid w:val="00B10DB2"/>
    <w:rsid w:val="00B10E46"/>
    <w:rsid w:val="00B10EC6"/>
    <w:rsid w:val="00B10F4D"/>
    <w:rsid w:val="00B11284"/>
    <w:rsid w:val="00B114B8"/>
    <w:rsid w:val="00B118FB"/>
    <w:rsid w:val="00B11959"/>
    <w:rsid w:val="00B1198D"/>
    <w:rsid w:val="00B11A7D"/>
    <w:rsid w:val="00B1206D"/>
    <w:rsid w:val="00B124BD"/>
    <w:rsid w:val="00B124E2"/>
    <w:rsid w:val="00B1258A"/>
    <w:rsid w:val="00B126CE"/>
    <w:rsid w:val="00B12B9F"/>
    <w:rsid w:val="00B1301F"/>
    <w:rsid w:val="00B13150"/>
    <w:rsid w:val="00B13241"/>
    <w:rsid w:val="00B1340B"/>
    <w:rsid w:val="00B13433"/>
    <w:rsid w:val="00B136B8"/>
    <w:rsid w:val="00B137AF"/>
    <w:rsid w:val="00B138B9"/>
    <w:rsid w:val="00B13A3E"/>
    <w:rsid w:val="00B13CC2"/>
    <w:rsid w:val="00B13DD5"/>
    <w:rsid w:val="00B13E1F"/>
    <w:rsid w:val="00B13E8C"/>
    <w:rsid w:val="00B140D0"/>
    <w:rsid w:val="00B1413D"/>
    <w:rsid w:val="00B1418B"/>
    <w:rsid w:val="00B141D2"/>
    <w:rsid w:val="00B14365"/>
    <w:rsid w:val="00B14568"/>
    <w:rsid w:val="00B1458E"/>
    <w:rsid w:val="00B145B7"/>
    <w:rsid w:val="00B147D1"/>
    <w:rsid w:val="00B148A4"/>
    <w:rsid w:val="00B148FB"/>
    <w:rsid w:val="00B14A79"/>
    <w:rsid w:val="00B14B89"/>
    <w:rsid w:val="00B150F3"/>
    <w:rsid w:val="00B1514B"/>
    <w:rsid w:val="00B15455"/>
    <w:rsid w:val="00B15535"/>
    <w:rsid w:val="00B155B7"/>
    <w:rsid w:val="00B157D6"/>
    <w:rsid w:val="00B1598F"/>
    <w:rsid w:val="00B15B44"/>
    <w:rsid w:val="00B15C9A"/>
    <w:rsid w:val="00B15D15"/>
    <w:rsid w:val="00B1605D"/>
    <w:rsid w:val="00B16065"/>
    <w:rsid w:val="00B161EA"/>
    <w:rsid w:val="00B166DC"/>
    <w:rsid w:val="00B16DDF"/>
    <w:rsid w:val="00B16E47"/>
    <w:rsid w:val="00B16F4B"/>
    <w:rsid w:val="00B16FED"/>
    <w:rsid w:val="00B171F2"/>
    <w:rsid w:val="00B172BA"/>
    <w:rsid w:val="00B173E7"/>
    <w:rsid w:val="00B17578"/>
    <w:rsid w:val="00B177FB"/>
    <w:rsid w:val="00B1794F"/>
    <w:rsid w:val="00B179C2"/>
    <w:rsid w:val="00B17C00"/>
    <w:rsid w:val="00B17C35"/>
    <w:rsid w:val="00B17CBD"/>
    <w:rsid w:val="00B202B2"/>
    <w:rsid w:val="00B203FE"/>
    <w:rsid w:val="00B205A0"/>
    <w:rsid w:val="00B207DA"/>
    <w:rsid w:val="00B207E1"/>
    <w:rsid w:val="00B2084D"/>
    <w:rsid w:val="00B209E9"/>
    <w:rsid w:val="00B20C15"/>
    <w:rsid w:val="00B20F7B"/>
    <w:rsid w:val="00B214A7"/>
    <w:rsid w:val="00B215F6"/>
    <w:rsid w:val="00B21637"/>
    <w:rsid w:val="00B21736"/>
    <w:rsid w:val="00B21762"/>
    <w:rsid w:val="00B218DE"/>
    <w:rsid w:val="00B21B16"/>
    <w:rsid w:val="00B21B4C"/>
    <w:rsid w:val="00B21E1E"/>
    <w:rsid w:val="00B21E84"/>
    <w:rsid w:val="00B21EBC"/>
    <w:rsid w:val="00B21FD4"/>
    <w:rsid w:val="00B22017"/>
    <w:rsid w:val="00B2213C"/>
    <w:rsid w:val="00B22163"/>
    <w:rsid w:val="00B22243"/>
    <w:rsid w:val="00B22530"/>
    <w:rsid w:val="00B228D0"/>
    <w:rsid w:val="00B22A5E"/>
    <w:rsid w:val="00B22B33"/>
    <w:rsid w:val="00B22BAC"/>
    <w:rsid w:val="00B22DD5"/>
    <w:rsid w:val="00B22DF8"/>
    <w:rsid w:val="00B22E66"/>
    <w:rsid w:val="00B22EF2"/>
    <w:rsid w:val="00B2313A"/>
    <w:rsid w:val="00B23276"/>
    <w:rsid w:val="00B23370"/>
    <w:rsid w:val="00B233AB"/>
    <w:rsid w:val="00B23430"/>
    <w:rsid w:val="00B23432"/>
    <w:rsid w:val="00B23596"/>
    <w:rsid w:val="00B237C1"/>
    <w:rsid w:val="00B238EC"/>
    <w:rsid w:val="00B239FB"/>
    <w:rsid w:val="00B23C97"/>
    <w:rsid w:val="00B241F4"/>
    <w:rsid w:val="00B244CF"/>
    <w:rsid w:val="00B24641"/>
    <w:rsid w:val="00B24833"/>
    <w:rsid w:val="00B24A2C"/>
    <w:rsid w:val="00B24BA8"/>
    <w:rsid w:val="00B24C9E"/>
    <w:rsid w:val="00B24CF0"/>
    <w:rsid w:val="00B24DB1"/>
    <w:rsid w:val="00B24ECF"/>
    <w:rsid w:val="00B24ED1"/>
    <w:rsid w:val="00B24EE6"/>
    <w:rsid w:val="00B25127"/>
    <w:rsid w:val="00B25410"/>
    <w:rsid w:val="00B25500"/>
    <w:rsid w:val="00B2559A"/>
    <w:rsid w:val="00B255EE"/>
    <w:rsid w:val="00B25872"/>
    <w:rsid w:val="00B25910"/>
    <w:rsid w:val="00B25B99"/>
    <w:rsid w:val="00B25C16"/>
    <w:rsid w:val="00B25C92"/>
    <w:rsid w:val="00B25D55"/>
    <w:rsid w:val="00B2608E"/>
    <w:rsid w:val="00B26181"/>
    <w:rsid w:val="00B26219"/>
    <w:rsid w:val="00B26228"/>
    <w:rsid w:val="00B262A7"/>
    <w:rsid w:val="00B262C8"/>
    <w:rsid w:val="00B263E4"/>
    <w:rsid w:val="00B26496"/>
    <w:rsid w:val="00B264EC"/>
    <w:rsid w:val="00B26552"/>
    <w:rsid w:val="00B268FC"/>
    <w:rsid w:val="00B2696A"/>
    <w:rsid w:val="00B26A28"/>
    <w:rsid w:val="00B26C92"/>
    <w:rsid w:val="00B26CF9"/>
    <w:rsid w:val="00B272F0"/>
    <w:rsid w:val="00B27378"/>
    <w:rsid w:val="00B2746F"/>
    <w:rsid w:val="00B27844"/>
    <w:rsid w:val="00B27971"/>
    <w:rsid w:val="00B27A86"/>
    <w:rsid w:val="00B27BCB"/>
    <w:rsid w:val="00B27C46"/>
    <w:rsid w:val="00B27EFF"/>
    <w:rsid w:val="00B302E5"/>
    <w:rsid w:val="00B3050D"/>
    <w:rsid w:val="00B3058E"/>
    <w:rsid w:val="00B30598"/>
    <w:rsid w:val="00B3095D"/>
    <w:rsid w:val="00B30C8D"/>
    <w:rsid w:val="00B30CD8"/>
    <w:rsid w:val="00B30D20"/>
    <w:rsid w:val="00B30DFA"/>
    <w:rsid w:val="00B3130A"/>
    <w:rsid w:val="00B313C3"/>
    <w:rsid w:val="00B3152F"/>
    <w:rsid w:val="00B317D9"/>
    <w:rsid w:val="00B31871"/>
    <w:rsid w:val="00B319F1"/>
    <w:rsid w:val="00B31B1F"/>
    <w:rsid w:val="00B31BD3"/>
    <w:rsid w:val="00B31C31"/>
    <w:rsid w:val="00B31E67"/>
    <w:rsid w:val="00B31FF8"/>
    <w:rsid w:val="00B32186"/>
    <w:rsid w:val="00B32212"/>
    <w:rsid w:val="00B32260"/>
    <w:rsid w:val="00B323C8"/>
    <w:rsid w:val="00B325C8"/>
    <w:rsid w:val="00B325E9"/>
    <w:rsid w:val="00B3260F"/>
    <w:rsid w:val="00B32634"/>
    <w:rsid w:val="00B328BD"/>
    <w:rsid w:val="00B328C6"/>
    <w:rsid w:val="00B32B4B"/>
    <w:rsid w:val="00B32F86"/>
    <w:rsid w:val="00B32FCA"/>
    <w:rsid w:val="00B3325B"/>
    <w:rsid w:val="00B33333"/>
    <w:rsid w:val="00B33382"/>
    <w:rsid w:val="00B33534"/>
    <w:rsid w:val="00B336D6"/>
    <w:rsid w:val="00B33902"/>
    <w:rsid w:val="00B3396A"/>
    <w:rsid w:val="00B33A49"/>
    <w:rsid w:val="00B33A86"/>
    <w:rsid w:val="00B33B1E"/>
    <w:rsid w:val="00B33B36"/>
    <w:rsid w:val="00B33C3B"/>
    <w:rsid w:val="00B33D57"/>
    <w:rsid w:val="00B33DD4"/>
    <w:rsid w:val="00B33EA7"/>
    <w:rsid w:val="00B33FBD"/>
    <w:rsid w:val="00B34565"/>
    <w:rsid w:val="00B34942"/>
    <w:rsid w:val="00B34A88"/>
    <w:rsid w:val="00B34C2B"/>
    <w:rsid w:val="00B34E44"/>
    <w:rsid w:val="00B35108"/>
    <w:rsid w:val="00B35407"/>
    <w:rsid w:val="00B354B9"/>
    <w:rsid w:val="00B356F6"/>
    <w:rsid w:val="00B35766"/>
    <w:rsid w:val="00B357F1"/>
    <w:rsid w:val="00B35859"/>
    <w:rsid w:val="00B35BB4"/>
    <w:rsid w:val="00B35D8F"/>
    <w:rsid w:val="00B35E3D"/>
    <w:rsid w:val="00B3637C"/>
    <w:rsid w:val="00B364C2"/>
    <w:rsid w:val="00B3675D"/>
    <w:rsid w:val="00B3680D"/>
    <w:rsid w:val="00B3683A"/>
    <w:rsid w:val="00B36908"/>
    <w:rsid w:val="00B36991"/>
    <w:rsid w:val="00B36A8F"/>
    <w:rsid w:val="00B36BEC"/>
    <w:rsid w:val="00B36C39"/>
    <w:rsid w:val="00B36DF7"/>
    <w:rsid w:val="00B36E89"/>
    <w:rsid w:val="00B36ECF"/>
    <w:rsid w:val="00B36F93"/>
    <w:rsid w:val="00B3704A"/>
    <w:rsid w:val="00B370E3"/>
    <w:rsid w:val="00B371BA"/>
    <w:rsid w:val="00B371CD"/>
    <w:rsid w:val="00B37CC7"/>
    <w:rsid w:val="00B37E23"/>
    <w:rsid w:val="00B401DC"/>
    <w:rsid w:val="00B40421"/>
    <w:rsid w:val="00B40440"/>
    <w:rsid w:val="00B4044E"/>
    <w:rsid w:val="00B40463"/>
    <w:rsid w:val="00B404BE"/>
    <w:rsid w:val="00B40795"/>
    <w:rsid w:val="00B407BD"/>
    <w:rsid w:val="00B40A69"/>
    <w:rsid w:val="00B40B4C"/>
    <w:rsid w:val="00B40B9E"/>
    <w:rsid w:val="00B40FA0"/>
    <w:rsid w:val="00B4101F"/>
    <w:rsid w:val="00B41093"/>
    <w:rsid w:val="00B41185"/>
    <w:rsid w:val="00B41198"/>
    <w:rsid w:val="00B412C0"/>
    <w:rsid w:val="00B4168C"/>
    <w:rsid w:val="00B4170F"/>
    <w:rsid w:val="00B4172F"/>
    <w:rsid w:val="00B4177C"/>
    <w:rsid w:val="00B41BEA"/>
    <w:rsid w:val="00B41DDE"/>
    <w:rsid w:val="00B41E05"/>
    <w:rsid w:val="00B41F0D"/>
    <w:rsid w:val="00B41F6C"/>
    <w:rsid w:val="00B42178"/>
    <w:rsid w:val="00B42259"/>
    <w:rsid w:val="00B422B6"/>
    <w:rsid w:val="00B425DA"/>
    <w:rsid w:val="00B42655"/>
    <w:rsid w:val="00B4266B"/>
    <w:rsid w:val="00B428FD"/>
    <w:rsid w:val="00B42918"/>
    <w:rsid w:val="00B42D8B"/>
    <w:rsid w:val="00B42F72"/>
    <w:rsid w:val="00B43009"/>
    <w:rsid w:val="00B43067"/>
    <w:rsid w:val="00B433C2"/>
    <w:rsid w:val="00B43952"/>
    <w:rsid w:val="00B43D87"/>
    <w:rsid w:val="00B44084"/>
    <w:rsid w:val="00B440AC"/>
    <w:rsid w:val="00B4422A"/>
    <w:rsid w:val="00B4438C"/>
    <w:rsid w:val="00B4449C"/>
    <w:rsid w:val="00B44747"/>
    <w:rsid w:val="00B44764"/>
    <w:rsid w:val="00B44814"/>
    <w:rsid w:val="00B44881"/>
    <w:rsid w:val="00B44C0B"/>
    <w:rsid w:val="00B44F49"/>
    <w:rsid w:val="00B44FAB"/>
    <w:rsid w:val="00B44FF0"/>
    <w:rsid w:val="00B45083"/>
    <w:rsid w:val="00B45134"/>
    <w:rsid w:val="00B45535"/>
    <w:rsid w:val="00B45554"/>
    <w:rsid w:val="00B455F0"/>
    <w:rsid w:val="00B456FB"/>
    <w:rsid w:val="00B45745"/>
    <w:rsid w:val="00B457EC"/>
    <w:rsid w:val="00B45B1F"/>
    <w:rsid w:val="00B45C2A"/>
    <w:rsid w:val="00B46097"/>
    <w:rsid w:val="00B4615E"/>
    <w:rsid w:val="00B46230"/>
    <w:rsid w:val="00B46300"/>
    <w:rsid w:val="00B46698"/>
    <w:rsid w:val="00B46D1E"/>
    <w:rsid w:val="00B46D68"/>
    <w:rsid w:val="00B46EBA"/>
    <w:rsid w:val="00B47292"/>
    <w:rsid w:val="00B47FA0"/>
    <w:rsid w:val="00B47FED"/>
    <w:rsid w:val="00B503B1"/>
    <w:rsid w:val="00B505AA"/>
    <w:rsid w:val="00B5062A"/>
    <w:rsid w:val="00B50C75"/>
    <w:rsid w:val="00B50FF2"/>
    <w:rsid w:val="00B5111F"/>
    <w:rsid w:val="00B516D5"/>
    <w:rsid w:val="00B51A42"/>
    <w:rsid w:val="00B51D03"/>
    <w:rsid w:val="00B51D66"/>
    <w:rsid w:val="00B51DB1"/>
    <w:rsid w:val="00B52260"/>
    <w:rsid w:val="00B52349"/>
    <w:rsid w:val="00B52568"/>
    <w:rsid w:val="00B5295B"/>
    <w:rsid w:val="00B529A8"/>
    <w:rsid w:val="00B52C67"/>
    <w:rsid w:val="00B52C9E"/>
    <w:rsid w:val="00B52F8A"/>
    <w:rsid w:val="00B53051"/>
    <w:rsid w:val="00B53582"/>
    <w:rsid w:val="00B5377F"/>
    <w:rsid w:val="00B53893"/>
    <w:rsid w:val="00B53AF7"/>
    <w:rsid w:val="00B53BB3"/>
    <w:rsid w:val="00B53DD6"/>
    <w:rsid w:val="00B53F60"/>
    <w:rsid w:val="00B54541"/>
    <w:rsid w:val="00B54567"/>
    <w:rsid w:val="00B545AC"/>
    <w:rsid w:val="00B549E3"/>
    <w:rsid w:val="00B54A73"/>
    <w:rsid w:val="00B54BD1"/>
    <w:rsid w:val="00B54C5A"/>
    <w:rsid w:val="00B54CC8"/>
    <w:rsid w:val="00B54D34"/>
    <w:rsid w:val="00B54D63"/>
    <w:rsid w:val="00B55042"/>
    <w:rsid w:val="00B551AE"/>
    <w:rsid w:val="00B551F9"/>
    <w:rsid w:val="00B5534B"/>
    <w:rsid w:val="00B5585D"/>
    <w:rsid w:val="00B5597E"/>
    <w:rsid w:val="00B55B50"/>
    <w:rsid w:val="00B55B84"/>
    <w:rsid w:val="00B55CC0"/>
    <w:rsid w:val="00B55D1D"/>
    <w:rsid w:val="00B55D9A"/>
    <w:rsid w:val="00B56021"/>
    <w:rsid w:val="00B56340"/>
    <w:rsid w:val="00B563D4"/>
    <w:rsid w:val="00B56404"/>
    <w:rsid w:val="00B56488"/>
    <w:rsid w:val="00B565EF"/>
    <w:rsid w:val="00B56692"/>
    <w:rsid w:val="00B5672B"/>
    <w:rsid w:val="00B56CAB"/>
    <w:rsid w:val="00B56DAD"/>
    <w:rsid w:val="00B57086"/>
    <w:rsid w:val="00B57273"/>
    <w:rsid w:val="00B572E7"/>
    <w:rsid w:val="00B57378"/>
    <w:rsid w:val="00B573BD"/>
    <w:rsid w:val="00B57658"/>
    <w:rsid w:val="00B576AF"/>
    <w:rsid w:val="00B57766"/>
    <w:rsid w:val="00B577A4"/>
    <w:rsid w:val="00B5782B"/>
    <w:rsid w:val="00B57904"/>
    <w:rsid w:val="00B57975"/>
    <w:rsid w:val="00B604AB"/>
    <w:rsid w:val="00B607CE"/>
    <w:rsid w:val="00B60875"/>
    <w:rsid w:val="00B60BBA"/>
    <w:rsid w:val="00B60D2E"/>
    <w:rsid w:val="00B610E6"/>
    <w:rsid w:val="00B6113F"/>
    <w:rsid w:val="00B61164"/>
    <w:rsid w:val="00B61388"/>
    <w:rsid w:val="00B6143A"/>
    <w:rsid w:val="00B614AE"/>
    <w:rsid w:val="00B61579"/>
    <w:rsid w:val="00B61A55"/>
    <w:rsid w:val="00B61C00"/>
    <w:rsid w:val="00B61DEC"/>
    <w:rsid w:val="00B61FFB"/>
    <w:rsid w:val="00B6229E"/>
    <w:rsid w:val="00B6264E"/>
    <w:rsid w:val="00B62953"/>
    <w:rsid w:val="00B62BC8"/>
    <w:rsid w:val="00B62BE4"/>
    <w:rsid w:val="00B62D9F"/>
    <w:rsid w:val="00B63454"/>
    <w:rsid w:val="00B63E5E"/>
    <w:rsid w:val="00B63F3C"/>
    <w:rsid w:val="00B63FA0"/>
    <w:rsid w:val="00B6414F"/>
    <w:rsid w:val="00B6451A"/>
    <w:rsid w:val="00B645C4"/>
    <w:rsid w:val="00B64850"/>
    <w:rsid w:val="00B64EE9"/>
    <w:rsid w:val="00B64F83"/>
    <w:rsid w:val="00B650C1"/>
    <w:rsid w:val="00B65289"/>
    <w:rsid w:val="00B6552C"/>
    <w:rsid w:val="00B65579"/>
    <w:rsid w:val="00B6562B"/>
    <w:rsid w:val="00B6564D"/>
    <w:rsid w:val="00B657A1"/>
    <w:rsid w:val="00B659D4"/>
    <w:rsid w:val="00B65AF6"/>
    <w:rsid w:val="00B65C07"/>
    <w:rsid w:val="00B66233"/>
    <w:rsid w:val="00B6648E"/>
    <w:rsid w:val="00B664F1"/>
    <w:rsid w:val="00B66547"/>
    <w:rsid w:val="00B6674E"/>
    <w:rsid w:val="00B668CD"/>
    <w:rsid w:val="00B669CE"/>
    <w:rsid w:val="00B66DD9"/>
    <w:rsid w:val="00B66F60"/>
    <w:rsid w:val="00B67028"/>
    <w:rsid w:val="00B670B9"/>
    <w:rsid w:val="00B670D1"/>
    <w:rsid w:val="00B67232"/>
    <w:rsid w:val="00B6728D"/>
    <w:rsid w:val="00B672BF"/>
    <w:rsid w:val="00B67511"/>
    <w:rsid w:val="00B676A7"/>
    <w:rsid w:val="00B67732"/>
    <w:rsid w:val="00B67874"/>
    <w:rsid w:val="00B67B92"/>
    <w:rsid w:val="00B67BA4"/>
    <w:rsid w:val="00B67F28"/>
    <w:rsid w:val="00B67F7D"/>
    <w:rsid w:val="00B67FC8"/>
    <w:rsid w:val="00B7011B"/>
    <w:rsid w:val="00B70366"/>
    <w:rsid w:val="00B703BE"/>
    <w:rsid w:val="00B70429"/>
    <w:rsid w:val="00B7051B"/>
    <w:rsid w:val="00B70550"/>
    <w:rsid w:val="00B705A8"/>
    <w:rsid w:val="00B70749"/>
    <w:rsid w:val="00B70B9A"/>
    <w:rsid w:val="00B70E13"/>
    <w:rsid w:val="00B70E2A"/>
    <w:rsid w:val="00B70F68"/>
    <w:rsid w:val="00B70F8E"/>
    <w:rsid w:val="00B71509"/>
    <w:rsid w:val="00B71929"/>
    <w:rsid w:val="00B71BB8"/>
    <w:rsid w:val="00B71D1A"/>
    <w:rsid w:val="00B71DDF"/>
    <w:rsid w:val="00B71F49"/>
    <w:rsid w:val="00B72122"/>
    <w:rsid w:val="00B721E8"/>
    <w:rsid w:val="00B72A9F"/>
    <w:rsid w:val="00B72AAF"/>
    <w:rsid w:val="00B72ADE"/>
    <w:rsid w:val="00B72B7B"/>
    <w:rsid w:val="00B72E95"/>
    <w:rsid w:val="00B73085"/>
    <w:rsid w:val="00B73169"/>
    <w:rsid w:val="00B7317B"/>
    <w:rsid w:val="00B733AA"/>
    <w:rsid w:val="00B734D2"/>
    <w:rsid w:val="00B73645"/>
    <w:rsid w:val="00B73692"/>
    <w:rsid w:val="00B73789"/>
    <w:rsid w:val="00B737F7"/>
    <w:rsid w:val="00B73AB2"/>
    <w:rsid w:val="00B73AB8"/>
    <w:rsid w:val="00B73CB9"/>
    <w:rsid w:val="00B73F0F"/>
    <w:rsid w:val="00B73FD9"/>
    <w:rsid w:val="00B7410C"/>
    <w:rsid w:val="00B74378"/>
    <w:rsid w:val="00B7444E"/>
    <w:rsid w:val="00B74663"/>
    <w:rsid w:val="00B748D9"/>
    <w:rsid w:val="00B74A5C"/>
    <w:rsid w:val="00B74A73"/>
    <w:rsid w:val="00B74F4B"/>
    <w:rsid w:val="00B7535B"/>
    <w:rsid w:val="00B7541F"/>
    <w:rsid w:val="00B7565D"/>
    <w:rsid w:val="00B756C7"/>
    <w:rsid w:val="00B75CDC"/>
    <w:rsid w:val="00B75EB5"/>
    <w:rsid w:val="00B75FE0"/>
    <w:rsid w:val="00B763BC"/>
    <w:rsid w:val="00B76414"/>
    <w:rsid w:val="00B764A4"/>
    <w:rsid w:val="00B76942"/>
    <w:rsid w:val="00B76960"/>
    <w:rsid w:val="00B76969"/>
    <w:rsid w:val="00B76B29"/>
    <w:rsid w:val="00B76B69"/>
    <w:rsid w:val="00B7711B"/>
    <w:rsid w:val="00B7738C"/>
    <w:rsid w:val="00B7739D"/>
    <w:rsid w:val="00B77412"/>
    <w:rsid w:val="00B77491"/>
    <w:rsid w:val="00B77B43"/>
    <w:rsid w:val="00B77FD6"/>
    <w:rsid w:val="00B80053"/>
    <w:rsid w:val="00B8016E"/>
    <w:rsid w:val="00B80277"/>
    <w:rsid w:val="00B803D0"/>
    <w:rsid w:val="00B8041B"/>
    <w:rsid w:val="00B806CF"/>
    <w:rsid w:val="00B806EB"/>
    <w:rsid w:val="00B809C8"/>
    <w:rsid w:val="00B80A3D"/>
    <w:rsid w:val="00B80AC6"/>
    <w:rsid w:val="00B80C9F"/>
    <w:rsid w:val="00B80CA7"/>
    <w:rsid w:val="00B80F31"/>
    <w:rsid w:val="00B81028"/>
    <w:rsid w:val="00B8104A"/>
    <w:rsid w:val="00B812AA"/>
    <w:rsid w:val="00B81356"/>
    <w:rsid w:val="00B813AC"/>
    <w:rsid w:val="00B81575"/>
    <w:rsid w:val="00B81672"/>
    <w:rsid w:val="00B8183D"/>
    <w:rsid w:val="00B818EB"/>
    <w:rsid w:val="00B81A0B"/>
    <w:rsid w:val="00B81B60"/>
    <w:rsid w:val="00B81F17"/>
    <w:rsid w:val="00B82133"/>
    <w:rsid w:val="00B82153"/>
    <w:rsid w:val="00B8216D"/>
    <w:rsid w:val="00B82389"/>
    <w:rsid w:val="00B82435"/>
    <w:rsid w:val="00B824EB"/>
    <w:rsid w:val="00B82767"/>
    <w:rsid w:val="00B82837"/>
    <w:rsid w:val="00B8288E"/>
    <w:rsid w:val="00B828BB"/>
    <w:rsid w:val="00B82A3B"/>
    <w:rsid w:val="00B82AF1"/>
    <w:rsid w:val="00B82D98"/>
    <w:rsid w:val="00B82DA7"/>
    <w:rsid w:val="00B82EBE"/>
    <w:rsid w:val="00B82F1E"/>
    <w:rsid w:val="00B8300B"/>
    <w:rsid w:val="00B83224"/>
    <w:rsid w:val="00B8324A"/>
    <w:rsid w:val="00B832B0"/>
    <w:rsid w:val="00B8347F"/>
    <w:rsid w:val="00B83504"/>
    <w:rsid w:val="00B838F6"/>
    <w:rsid w:val="00B83C64"/>
    <w:rsid w:val="00B83C79"/>
    <w:rsid w:val="00B83ED4"/>
    <w:rsid w:val="00B83EFE"/>
    <w:rsid w:val="00B83FB8"/>
    <w:rsid w:val="00B840F8"/>
    <w:rsid w:val="00B840FF"/>
    <w:rsid w:val="00B84176"/>
    <w:rsid w:val="00B841B6"/>
    <w:rsid w:val="00B8421B"/>
    <w:rsid w:val="00B8447D"/>
    <w:rsid w:val="00B8466A"/>
    <w:rsid w:val="00B84871"/>
    <w:rsid w:val="00B84A63"/>
    <w:rsid w:val="00B84AD0"/>
    <w:rsid w:val="00B84B75"/>
    <w:rsid w:val="00B851F9"/>
    <w:rsid w:val="00B8537A"/>
    <w:rsid w:val="00B8539C"/>
    <w:rsid w:val="00B85A94"/>
    <w:rsid w:val="00B85B75"/>
    <w:rsid w:val="00B85DAB"/>
    <w:rsid w:val="00B85FBD"/>
    <w:rsid w:val="00B860CB"/>
    <w:rsid w:val="00B86434"/>
    <w:rsid w:val="00B86514"/>
    <w:rsid w:val="00B86621"/>
    <w:rsid w:val="00B86A1A"/>
    <w:rsid w:val="00B86BCA"/>
    <w:rsid w:val="00B87451"/>
    <w:rsid w:val="00B875F1"/>
    <w:rsid w:val="00B87628"/>
    <w:rsid w:val="00B8778C"/>
    <w:rsid w:val="00B87A4B"/>
    <w:rsid w:val="00B87D35"/>
    <w:rsid w:val="00B87E3E"/>
    <w:rsid w:val="00B90112"/>
    <w:rsid w:val="00B90152"/>
    <w:rsid w:val="00B902F6"/>
    <w:rsid w:val="00B903D4"/>
    <w:rsid w:val="00B904AB"/>
    <w:rsid w:val="00B90824"/>
    <w:rsid w:val="00B908CB"/>
    <w:rsid w:val="00B90AC5"/>
    <w:rsid w:val="00B90DC1"/>
    <w:rsid w:val="00B90FD4"/>
    <w:rsid w:val="00B912C4"/>
    <w:rsid w:val="00B913A9"/>
    <w:rsid w:val="00B913FD"/>
    <w:rsid w:val="00B916E4"/>
    <w:rsid w:val="00B91736"/>
    <w:rsid w:val="00B91AB5"/>
    <w:rsid w:val="00B91D1A"/>
    <w:rsid w:val="00B91DF5"/>
    <w:rsid w:val="00B9296B"/>
    <w:rsid w:val="00B92A77"/>
    <w:rsid w:val="00B930E7"/>
    <w:rsid w:val="00B93298"/>
    <w:rsid w:val="00B932AF"/>
    <w:rsid w:val="00B932BC"/>
    <w:rsid w:val="00B934D9"/>
    <w:rsid w:val="00B93795"/>
    <w:rsid w:val="00B93D72"/>
    <w:rsid w:val="00B93F2B"/>
    <w:rsid w:val="00B94043"/>
    <w:rsid w:val="00B9421E"/>
    <w:rsid w:val="00B944DF"/>
    <w:rsid w:val="00B946EA"/>
    <w:rsid w:val="00B947AB"/>
    <w:rsid w:val="00B94976"/>
    <w:rsid w:val="00B94A0D"/>
    <w:rsid w:val="00B94AA9"/>
    <w:rsid w:val="00B94ECB"/>
    <w:rsid w:val="00B94F14"/>
    <w:rsid w:val="00B94F47"/>
    <w:rsid w:val="00B95232"/>
    <w:rsid w:val="00B955DA"/>
    <w:rsid w:val="00B955FB"/>
    <w:rsid w:val="00B95746"/>
    <w:rsid w:val="00B957BD"/>
    <w:rsid w:val="00B958BF"/>
    <w:rsid w:val="00B95920"/>
    <w:rsid w:val="00B95A38"/>
    <w:rsid w:val="00B95BD6"/>
    <w:rsid w:val="00B95C06"/>
    <w:rsid w:val="00B95D53"/>
    <w:rsid w:val="00B95F03"/>
    <w:rsid w:val="00B95FE2"/>
    <w:rsid w:val="00B960A5"/>
    <w:rsid w:val="00B960BE"/>
    <w:rsid w:val="00B963F7"/>
    <w:rsid w:val="00B965BB"/>
    <w:rsid w:val="00B9686C"/>
    <w:rsid w:val="00B96994"/>
    <w:rsid w:val="00B96B76"/>
    <w:rsid w:val="00B96C8F"/>
    <w:rsid w:val="00B96CE3"/>
    <w:rsid w:val="00B97379"/>
    <w:rsid w:val="00B974CF"/>
    <w:rsid w:val="00B97525"/>
    <w:rsid w:val="00B977F7"/>
    <w:rsid w:val="00B97868"/>
    <w:rsid w:val="00B97C78"/>
    <w:rsid w:val="00BA0056"/>
    <w:rsid w:val="00BA009E"/>
    <w:rsid w:val="00BA0167"/>
    <w:rsid w:val="00BA018C"/>
    <w:rsid w:val="00BA02ED"/>
    <w:rsid w:val="00BA050E"/>
    <w:rsid w:val="00BA0A34"/>
    <w:rsid w:val="00BA0AB1"/>
    <w:rsid w:val="00BA0BE4"/>
    <w:rsid w:val="00BA12A8"/>
    <w:rsid w:val="00BA12CB"/>
    <w:rsid w:val="00BA12D0"/>
    <w:rsid w:val="00BA135D"/>
    <w:rsid w:val="00BA136D"/>
    <w:rsid w:val="00BA151E"/>
    <w:rsid w:val="00BA1757"/>
    <w:rsid w:val="00BA1827"/>
    <w:rsid w:val="00BA19D1"/>
    <w:rsid w:val="00BA1FAD"/>
    <w:rsid w:val="00BA235D"/>
    <w:rsid w:val="00BA25D5"/>
    <w:rsid w:val="00BA2712"/>
    <w:rsid w:val="00BA294A"/>
    <w:rsid w:val="00BA2BDB"/>
    <w:rsid w:val="00BA2C08"/>
    <w:rsid w:val="00BA2C2B"/>
    <w:rsid w:val="00BA2E5F"/>
    <w:rsid w:val="00BA31D6"/>
    <w:rsid w:val="00BA333C"/>
    <w:rsid w:val="00BA342D"/>
    <w:rsid w:val="00BA34C0"/>
    <w:rsid w:val="00BA352D"/>
    <w:rsid w:val="00BA35F0"/>
    <w:rsid w:val="00BA3AFC"/>
    <w:rsid w:val="00BA3B17"/>
    <w:rsid w:val="00BA3DB2"/>
    <w:rsid w:val="00BA3DF7"/>
    <w:rsid w:val="00BA3F43"/>
    <w:rsid w:val="00BA3F83"/>
    <w:rsid w:val="00BA400E"/>
    <w:rsid w:val="00BA4037"/>
    <w:rsid w:val="00BA4796"/>
    <w:rsid w:val="00BA47B7"/>
    <w:rsid w:val="00BA4DD6"/>
    <w:rsid w:val="00BA4F57"/>
    <w:rsid w:val="00BA505B"/>
    <w:rsid w:val="00BA5085"/>
    <w:rsid w:val="00BA5185"/>
    <w:rsid w:val="00BA53FD"/>
    <w:rsid w:val="00BA5588"/>
    <w:rsid w:val="00BA572E"/>
    <w:rsid w:val="00BA5743"/>
    <w:rsid w:val="00BA5815"/>
    <w:rsid w:val="00BA5AF4"/>
    <w:rsid w:val="00BA5CEB"/>
    <w:rsid w:val="00BA6060"/>
    <w:rsid w:val="00BA609D"/>
    <w:rsid w:val="00BA638A"/>
    <w:rsid w:val="00BA65F3"/>
    <w:rsid w:val="00BA662B"/>
    <w:rsid w:val="00BA66AB"/>
    <w:rsid w:val="00BA6743"/>
    <w:rsid w:val="00BA6843"/>
    <w:rsid w:val="00BA6966"/>
    <w:rsid w:val="00BA6CE3"/>
    <w:rsid w:val="00BA71DF"/>
    <w:rsid w:val="00BA7264"/>
    <w:rsid w:val="00BA727D"/>
    <w:rsid w:val="00BA73C0"/>
    <w:rsid w:val="00BA73FA"/>
    <w:rsid w:val="00BA7410"/>
    <w:rsid w:val="00BA74B8"/>
    <w:rsid w:val="00BA7523"/>
    <w:rsid w:val="00BA7536"/>
    <w:rsid w:val="00BA78EA"/>
    <w:rsid w:val="00BA7B02"/>
    <w:rsid w:val="00BA7C6F"/>
    <w:rsid w:val="00BA7D1E"/>
    <w:rsid w:val="00BA7E20"/>
    <w:rsid w:val="00BA7F15"/>
    <w:rsid w:val="00BB0112"/>
    <w:rsid w:val="00BB053C"/>
    <w:rsid w:val="00BB057A"/>
    <w:rsid w:val="00BB0664"/>
    <w:rsid w:val="00BB0673"/>
    <w:rsid w:val="00BB06BA"/>
    <w:rsid w:val="00BB0EA0"/>
    <w:rsid w:val="00BB104A"/>
    <w:rsid w:val="00BB105B"/>
    <w:rsid w:val="00BB10B5"/>
    <w:rsid w:val="00BB11F3"/>
    <w:rsid w:val="00BB14B7"/>
    <w:rsid w:val="00BB1564"/>
    <w:rsid w:val="00BB170D"/>
    <w:rsid w:val="00BB17B2"/>
    <w:rsid w:val="00BB182B"/>
    <w:rsid w:val="00BB1879"/>
    <w:rsid w:val="00BB1A3E"/>
    <w:rsid w:val="00BB1BB3"/>
    <w:rsid w:val="00BB1CD1"/>
    <w:rsid w:val="00BB1E22"/>
    <w:rsid w:val="00BB20AD"/>
    <w:rsid w:val="00BB210E"/>
    <w:rsid w:val="00BB2324"/>
    <w:rsid w:val="00BB25DE"/>
    <w:rsid w:val="00BB26A4"/>
    <w:rsid w:val="00BB2707"/>
    <w:rsid w:val="00BB2712"/>
    <w:rsid w:val="00BB294C"/>
    <w:rsid w:val="00BB2C0B"/>
    <w:rsid w:val="00BB2C11"/>
    <w:rsid w:val="00BB2D1F"/>
    <w:rsid w:val="00BB2D90"/>
    <w:rsid w:val="00BB311D"/>
    <w:rsid w:val="00BB3245"/>
    <w:rsid w:val="00BB354B"/>
    <w:rsid w:val="00BB3A39"/>
    <w:rsid w:val="00BB3AD4"/>
    <w:rsid w:val="00BB3BDD"/>
    <w:rsid w:val="00BB3D34"/>
    <w:rsid w:val="00BB4092"/>
    <w:rsid w:val="00BB418F"/>
    <w:rsid w:val="00BB4219"/>
    <w:rsid w:val="00BB42F4"/>
    <w:rsid w:val="00BB4392"/>
    <w:rsid w:val="00BB43D7"/>
    <w:rsid w:val="00BB4568"/>
    <w:rsid w:val="00BB4BFB"/>
    <w:rsid w:val="00BB5007"/>
    <w:rsid w:val="00BB52FE"/>
    <w:rsid w:val="00BB5435"/>
    <w:rsid w:val="00BB556C"/>
    <w:rsid w:val="00BB5A59"/>
    <w:rsid w:val="00BB5D6E"/>
    <w:rsid w:val="00BB607C"/>
    <w:rsid w:val="00BB6368"/>
    <w:rsid w:val="00BB6441"/>
    <w:rsid w:val="00BB6628"/>
    <w:rsid w:val="00BB6A4C"/>
    <w:rsid w:val="00BB6B7C"/>
    <w:rsid w:val="00BB6E66"/>
    <w:rsid w:val="00BB7398"/>
    <w:rsid w:val="00BB74AB"/>
    <w:rsid w:val="00BB753E"/>
    <w:rsid w:val="00BB77A6"/>
    <w:rsid w:val="00BB78B5"/>
    <w:rsid w:val="00BB7F5F"/>
    <w:rsid w:val="00BB7FAB"/>
    <w:rsid w:val="00BC008D"/>
    <w:rsid w:val="00BC01B6"/>
    <w:rsid w:val="00BC0236"/>
    <w:rsid w:val="00BC024B"/>
    <w:rsid w:val="00BC027F"/>
    <w:rsid w:val="00BC036F"/>
    <w:rsid w:val="00BC05AC"/>
    <w:rsid w:val="00BC06AE"/>
    <w:rsid w:val="00BC06F4"/>
    <w:rsid w:val="00BC07C6"/>
    <w:rsid w:val="00BC095D"/>
    <w:rsid w:val="00BC09E8"/>
    <w:rsid w:val="00BC0D26"/>
    <w:rsid w:val="00BC115B"/>
    <w:rsid w:val="00BC125F"/>
    <w:rsid w:val="00BC1291"/>
    <w:rsid w:val="00BC1389"/>
    <w:rsid w:val="00BC141C"/>
    <w:rsid w:val="00BC1433"/>
    <w:rsid w:val="00BC15EE"/>
    <w:rsid w:val="00BC16AF"/>
    <w:rsid w:val="00BC1939"/>
    <w:rsid w:val="00BC19E2"/>
    <w:rsid w:val="00BC1B78"/>
    <w:rsid w:val="00BC1D65"/>
    <w:rsid w:val="00BC203E"/>
    <w:rsid w:val="00BC287D"/>
    <w:rsid w:val="00BC3051"/>
    <w:rsid w:val="00BC3110"/>
    <w:rsid w:val="00BC388F"/>
    <w:rsid w:val="00BC39B0"/>
    <w:rsid w:val="00BC3A06"/>
    <w:rsid w:val="00BC3AF4"/>
    <w:rsid w:val="00BC3C35"/>
    <w:rsid w:val="00BC3C54"/>
    <w:rsid w:val="00BC3E15"/>
    <w:rsid w:val="00BC3EA1"/>
    <w:rsid w:val="00BC4035"/>
    <w:rsid w:val="00BC41CA"/>
    <w:rsid w:val="00BC4363"/>
    <w:rsid w:val="00BC4737"/>
    <w:rsid w:val="00BC4761"/>
    <w:rsid w:val="00BC478F"/>
    <w:rsid w:val="00BC47A6"/>
    <w:rsid w:val="00BC492C"/>
    <w:rsid w:val="00BC4A82"/>
    <w:rsid w:val="00BC4B71"/>
    <w:rsid w:val="00BC4D53"/>
    <w:rsid w:val="00BC4DD9"/>
    <w:rsid w:val="00BC5025"/>
    <w:rsid w:val="00BC5096"/>
    <w:rsid w:val="00BC50B1"/>
    <w:rsid w:val="00BC539C"/>
    <w:rsid w:val="00BC5559"/>
    <w:rsid w:val="00BC5599"/>
    <w:rsid w:val="00BC58EC"/>
    <w:rsid w:val="00BC592B"/>
    <w:rsid w:val="00BC59E1"/>
    <w:rsid w:val="00BC5A50"/>
    <w:rsid w:val="00BC5CBB"/>
    <w:rsid w:val="00BC5E15"/>
    <w:rsid w:val="00BC5F6A"/>
    <w:rsid w:val="00BC6022"/>
    <w:rsid w:val="00BC62E7"/>
    <w:rsid w:val="00BC683D"/>
    <w:rsid w:val="00BC699F"/>
    <w:rsid w:val="00BC6C50"/>
    <w:rsid w:val="00BC710E"/>
    <w:rsid w:val="00BC747B"/>
    <w:rsid w:val="00BC7774"/>
    <w:rsid w:val="00BC7917"/>
    <w:rsid w:val="00BC7A18"/>
    <w:rsid w:val="00BC7D49"/>
    <w:rsid w:val="00BC7EEA"/>
    <w:rsid w:val="00BD0216"/>
    <w:rsid w:val="00BD0245"/>
    <w:rsid w:val="00BD0528"/>
    <w:rsid w:val="00BD05D7"/>
    <w:rsid w:val="00BD0724"/>
    <w:rsid w:val="00BD0AA8"/>
    <w:rsid w:val="00BD0B32"/>
    <w:rsid w:val="00BD0B9F"/>
    <w:rsid w:val="00BD12F4"/>
    <w:rsid w:val="00BD15A3"/>
    <w:rsid w:val="00BD16CE"/>
    <w:rsid w:val="00BD17AF"/>
    <w:rsid w:val="00BD1818"/>
    <w:rsid w:val="00BD1C82"/>
    <w:rsid w:val="00BD1E74"/>
    <w:rsid w:val="00BD20B2"/>
    <w:rsid w:val="00BD215A"/>
    <w:rsid w:val="00BD24FC"/>
    <w:rsid w:val="00BD2710"/>
    <w:rsid w:val="00BD2847"/>
    <w:rsid w:val="00BD287C"/>
    <w:rsid w:val="00BD2B8B"/>
    <w:rsid w:val="00BD2E2E"/>
    <w:rsid w:val="00BD2EDD"/>
    <w:rsid w:val="00BD2F70"/>
    <w:rsid w:val="00BD319A"/>
    <w:rsid w:val="00BD3380"/>
    <w:rsid w:val="00BD347F"/>
    <w:rsid w:val="00BD36A1"/>
    <w:rsid w:val="00BD36B0"/>
    <w:rsid w:val="00BD36F2"/>
    <w:rsid w:val="00BD377B"/>
    <w:rsid w:val="00BD3805"/>
    <w:rsid w:val="00BD3821"/>
    <w:rsid w:val="00BD3891"/>
    <w:rsid w:val="00BD38D9"/>
    <w:rsid w:val="00BD3C82"/>
    <w:rsid w:val="00BD3F71"/>
    <w:rsid w:val="00BD41CB"/>
    <w:rsid w:val="00BD4217"/>
    <w:rsid w:val="00BD4261"/>
    <w:rsid w:val="00BD42E5"/>
    <w:rsid w:val="00BD43C0"/>
    <w:rsid w:val="00BD446C"/>
    <w:rsid w:val="00BD4B6E"/>
    <w:rsid w:val="00BD4CC0"/>
    <w:rsid w:val="00BD4D79"/>
    <w:rsid w:val="00BD5575"/>
    <w:rsid w:val="00BD5769"/>
    <w:rsid w:val="00BD5848"/>
    <w:rsid w:val="00BD5905"/>
    <w:rsid w:val="00BD5B8A"/>
    <w:rsid w:val="00BD5CA7"/>
    <w:rsid w:val="00BD5CF4"/>
    <w:rsid w:val="00BD5D92"/>
    <w:rsid w:val="00BD5E62"/>
    <w:rsid w:val="00BD5F8C"/>
    <w:rsid w:val="00BD5FA3"/>
    <w:rsid w:val="00BD5FE0"/>
    <w:rsid w:val="00BD6090"/>
    <w:rsid w:val="00BD6308"/>
    <w:rsid w:val="00BD6539"/>
    <w:rsid w:val="00BD668E"/>
    <w:rsid w:val="00BD67E3"/>
    <w:rsid w:val="00BD6849"/>
    <w:rsid w:val="00BD6974"/>
    <w:rsid w:val="00BD69EE"/>
    <w:rsid w:val="00BD6AA2"/>
    <w:rsid w:val="00BD705C"/>
    <w:rsid w:val="00BD7477"/>
    <w:rsid w:val="00BD76CE"/>
    <w:rsid w:val="00BD76CF"/>
    <w:rsid w:val="00BD77A5"/>
    <w:rsid w:val="00BD7856"/>
    <w:rsid w:val="00BD7AB4"/>
    <w:rsid w:val="00BD7AD5"/>
    <w:rsid w:val="00BD7D02"/>
    <w:rsid w:val="00BD7D32"/>
    <w:rsid w:val="00BD7E70"/>
    <w:rsid w:val="00BD7EDF"/>
    <w:rsid w:val="00BD7FD7"/>
    <w:rsid w:val="00BE0224"/>
    <w:rsid w:val="00BE0241"/>
    <w:rsid w:val="00BE0383"/>
    <w:rsid w:val="00BE03EE"/>
    <w:rsid w:val="00BE04FD"/>
    <w:rsid w:val="00BE0640"/>
    <w:rsid w:val="00BE0906"/>
    <w:rsid w:val="00BE091B"/>
    <w:rsid w:val="00BE09D7"/>
    <w:rsid w:val="00BE0D87"/>
    <w:rsid w:val="00BE12D9"/>
    <w:rsid w:val="00BE1562"/>
    <w:rsid w:val="00BE16CC"/>
    <w:rsid w:val="00BE1A56"/>
    <w:rsid w:val="00BE1E13"/>
    <w:rsid w:val="00BE1EB4"/>
    <w:rsid w:val="00BE1FB3"/>
    <w:rsid w:val="00BE208A"/>
    <w:rsid w:val="00BE2619"/>
    <w:rsid w:val="00BE27F0"/>
    <w:rsid w:val="00BE2830"/>
    <w:rsid w:val="00BE2836"/>
    <w:rsid w:val="00BE296A"/>
    <w:rsid w:val="00BE29EE"/>
    <w:rsid w:val="00BE2B92"/>
    <w:rsid w:val="00BE2C2C"/>
    <w:rsid w:val="00BE2D21"/>
    <w:rsid w:val="00BE3191"/>
    <w:rsid w:val="00BE35CB"/>
    <w:rsid w:val="00BE3769"/>
    <w:rsid w:val="00BE3BBB"/>
    <w:rsid w:val="00BE3D32"/>
    <w:rsid w:val="00BE3D9E"/>
    <w:rsid w:val="00BE3E95"/>
    <w:rsid w:val="00BE4072"/>
    <w:rsid w:val="00BE40CB"/>
    <w:rsid w:val="00BE4246"/>
    <w:rsid w:val="00BE43B8"/>
    <w:rsid w:val="00BE456A"/>
    <w:rsid w:val="00BE473D"/>
    <w:rsid w:val="00BE479B"/>
    <w:rsid w:val="00BE4924"/>
    <w:rsid w:val="00BE4E07"/>
    <w:rsid w:val="00BE4E1F"/>
    <w:rsid w:val="00BE4F96"/>
    <w:rsid w:val="00BE4FE8"/>
    <w:rsid w:val="00BE5477"/>
    <w:rsid w:val="00BE56AD"/>
    <w:rsid w:val="00BE5901"/>
    <w:rsid w:val="00BE5AFF"/>
    <w:rsid w:val="00BE5C0C"/>
    <w:rsid w:val="00BE5C96"/>
    <w:rsid w:val="00BE5D0F"/>
    <w:rsid w:val="00BE6007"/>
    <w:rsid w:val="00BE631D"/>
    <w:rsid w:val="00BE68C4"/>
    <w:rsid w:val="00BE6943"/>
    <w:rsid w:val="00BE6952"/>
    <w:rsid w:val="00BE6AF7"/>
    <w:rsid w:val="00BE6CB8"/>
    <w:rsid w:val="00BE6DD3"/>
    <w:rsid w:val="00BE6E1F"/>
    <w:rsid w:val="00BE70D1"/>
    <w:rsid w:val="00BE755F"/>
    <w:rsid w:val="00BE7AB8"/>
    <w:rsid w:val="00BE7CDE"/>
    <w:rsid w:val="00BE7DC6"/>
    <w:rsid w:val="00BF0058"/>
    <w:rsid w:val="00BF00A3"/>
    <w:rsid w:val="00BF0172"/>
    <w:rsid w:val="00BF0446"/>
    <w:rsid w:val="00BF05BA"/>
    <w:rsid w:val="00BF06B1"/>
    <w:rsid w:val="00BF06E7"/>
    <w:rsid w:val="00BF091C"/>
    <w:rsid w:val="00BF0956"/>
    <w:rsid w:val="00BF09B2"/>
    <w:rsid w:val="00BF0A5B"/>
    <w:rsid w:val="00BF0ED9"/>
    <w:rsid w:val="00BF0F02"/>
    <w:rsid w:val="00BF1227"/>
    <w:rsid w:val="00BF17D3"/>
    <w:rsid w:val="00BF1895"/>
    <w:rsid w:val="00BF18B3"/>
    <w:rsid w:val="00BF1ADD"/>
    <w:rsid w:val="00BF1B14"/>
    <w:rsid w:val="00BF1F0D"/>
    <w:rsid w:val="00BF200D"/>
    <w:rsid w:val="00BF2081"/>
    <w:rsid w:val="00BF2097"/>
    <w:rsid w:val="00BF2C10"/>
    <w:rsid w:val="00BF2CB6"/>
    <w:rsid w:val="00BF2DF2"/>
    <w:rsid w:val="00BF2E27"/>
    <w:rsid w:val="00BF2E72"/>
    <w:rsid w:val="00BF2F01"/>
    <w:rsid w:val="00BF3148"/>
    <w:rsid w:val="00BF318D"/>
    <w:rsid w:val="00BF32B9"/>
    <w:rsid w:val="00BF32F7"/>
    <w:rsid w:val="00BF353F"/>
    <w:rsid w:val="00BF3686"/>
    <w:rsid w:val="00BF3717"/>
    <w:rsid w:val="00BF3916"/>
    <w:rsid w:val="00BF39BC"/>
    <w:rsid w:val="00BF39F8"/>
    <w:rsid w:val="00BF3B53"/>
    <w:rsid w:val="00BF3B5E"/>
    <w:rsid w:val="00BF3C08"/>
    <w:rsid w:val="00BF3FEA"/>
    <w:rsid w:val="00BF40E4"/>
    <w:rsid w:val="00BF4161"/>
    <w:rsid w:val="00BF42B1"/>
    <w:rsid w:val="00BF43D1"/>
    <w:rsid w:val="00BF4419"/>
    <w:rsid w:val="00BF44AC"/>
    <w:rsid w:val="00BF4529"/>
    <w:rsid w:val="00BF4718"/>
    <w:rsid w:val="00BF49F6"/>
    <w:rsid w:val="00BF516E"/>
    <w:rsid w:val="00BF52D3"/>
    <w:rsid w:val="00BF5736"/>
    <w:rsid w:val="00BF5919"/>
    <w:rsid w:val="00BF5C97"/>
    <w:rsid w:val="00BF5D80"/>
    <w:rsid w:val="00BF5E7D"/>
    <w:rsid w:val="00BF612A"/>
    <w:rsid w:val="00BF62E7"/>
    <w:rsid w:val="00BF6510"/>
    <w:rsid w:val="00BF6514"/>
    <w:rsid w:val="00BF6690"/>
    <w:rsid w:val="00BF6695"/>
    <w:rsid w:val="00BF674D"/>
    <w:rsid w:val="00BF6CE8"/>
    <w:rsid w:val="00BF6E32"/>
    <w:rsid w:val="00BF6EDD"/>
    <w:rsid w:val="00BF70AE"/>
    <w:rsid w:val="00BF7181"/>
    <w:rsid w:val="00BF7465"/>
    <w:rsid w:val="00BF75B1"/>
    <w:rsid w:val="00BF771D"/>
    <w:rsid w:val="00BF7848"/>
    <w:rsid w:val="00BF78DC"/>
    <w:rsid w:val="00BF78EB"/>
    <w:rsid w:val="00BF7A04"/>
    <w:rsid w:val="00BF7ABA"/>
    <w:rsid w:val="00BF7B28"/>
    <w:rsid w:val="00C001C9"/>
    <w:rsid w:val="00C00219"/>
    <w:rsid w:val="00C0025A"/>
    <w:rsid w:val="00C00343"/>
    <w:rsid w:val="00C0062A"/>
    <w:rsid w:val="00C0080C"/>
    <w:rsid w:val="00C00D31"/>
    <w:rsid w:val="00C00F72"/>
    <w:rsid w:val="00C0108E"/>
    <w:rsid w:val="00C015A9"/>
    <w:rsid w:val="00C01C25"/>
    <w:rsid w:val="00C024BA"/>
    <w:rsid w:val="00C02785"/>
    <w:rsid w:val="00C02A1F"/>
    <w:rsid w:val="00C02A4A"/>
    <w:rsid w:val="00C02AB1"/>
    <w:rsid w:val="00C02BAE"/>
    <w:rsid w:val="00C03283"/>
    <w:rsid w:val="00C03506"/>
    <w:rsid w:val="00C03845"/>
    <w:rsid w:val="00C039F6"/>
    <w:rsid w:val="00C03BA3"/>
    <w:rsid w:val="00C03BF1"/>
    <w:rsid w:val="00C03D8B"/>
    <w:rsid w:val="00C03F92"/>
    <w:rsid w:val="00C04162"/>
    <w:rsid w:val="00C042D4"/>
    <w:rsid w:val="00C04413"/>
    <w:rsid w:val="00C04588"/>
    <w:rsid w:val="00C04A4A"/>
    <w:rsid w:val="00C04B64"/>
    <w:rsid w:val="00C04C9A"/>
    <w:rsid w:val="00C04F48"/>
    <w:rsid w:val="00C04F94"/>
    <w:rsid w:val="00C04FF3"/>
    <w:rsid w:val="00C053C9"/>
    <w:rsid w:val="00C0562A"/>
    <w:rsid w:val="00C05767"/>
    <w:rsid w:val="00C058E5"/>
    <w:rsid w:val="00C05C0D"/>
    <w:rsid w:val="00C05CC9"/>
    <w:rsid w:val="00C05F02"/>
    <w:rsid w:val="00C060CD"/>
    <w:rsid w:val="00C06289"/>
    <w:rsid w:val="00C06387"/>
    <w:rsid w:val="00C064E1"/>
    <w:rsid w:val="00C06513"/>
    <w:rsid w:val="00C0658A"/>
    <w:rsid w:val="00C0667E"/>
    <w:rsid w:val="00C06AAA"/>
    <w:rsid w:val="00C06C3F"/>
    <w:rsid w:val="00C06D35"/>
    <w:rsid w:val="00C06D8E"/>
    <w:rsid w:val="00C07168"/>
    <w:rsid w:val="00C07198"/>
    <w:rsid w:val="00C072ED"/>
    <w:rsid w:val="00C073E3"/>
    <w:rsid w:val="00C0767D"/>
    <w:rsid w:val="00C0774E"/>
    <w:rsid w:val="00C0778A"/>
    <w:rsid w:val="00C077D1"/>
    <w:rsid w:val="00C07AE3"/>
    <w:rsid w:val="00C07BE6"/>
    <w:rsid w:val="00C07DE1"/>
    <w:rsid w:val="00C07E13"/>
    <w:rsid w:val="00C07E1F"/>
    <w:rsid w:val="00C10362"/>
    <w:rsid w:val="00C103F4"/>
    <w:rsid w:val="00C10470"/>
    <w:rsid w:val="00C107F1"/>
    <w:rsid w:val="00C10A97"/>
    <w:rsid w:val="00C11013"/>
    <w:rsid w:val="00C1109D"/>
    <w:rsid w:val="00C1125B"/>
    <w:rsid w:val="00C1141B"/>
    <w:rsid w:val="00C11465"/>
    <w:rsid w:val="00C11484"/>
    <w:rsid w:val="00C115C0"/>
    <w:rsid w:val="00C11632"/>
    <w:rsid w:val="00C119C3"/>
    <w:rsid w:val="00C11D25"/>
    <w:rsid w:val="00C11EA3"/>
    <w:rsid w:val="00C11F3A"/>
    <w:rsid w:val="00C121CD"/>
    <w:rsid w:val="00C121CE"/>
    <w:rsid w:val="00C122BB"/>
    <w:rsid w:val="00C122FB"/>
    <w:rsid w:val="00C124C5"/>
    <w:rsid w:val="00C124FB"/>
    <w:rsid w:val="00C125D7"/>
    <w:rsid w:val="00C129F5"/>
    <w:rsid w:val="00C12A2D"/>
    <w:rsid w:val="00C12C5C"/>
    <w:rsid w:val="00C12D0F"/>
    <w:rsid w:val="00C1304E"/>
    <w:rsid w:val="00C130FD"/>
    <w:rsid w:val="00C1321C"/>
    <w:rsid w:val="00C13241"/>
    <w:rsid w:val="00C132A6"/>
    <w:rsid w:val="00C135B1"/>
    <w:rsid w:val="00C1374C"/>
    <w:rsid w:val="00C1378E"/>
    <w:rsid w:val="00C13CB4"/>
    <w:rsid w:val="00C13E90"/>
    <w:rsid w:val="00C13FAC"/>
    <w:rsid w:val="00C14073"/>
    <w:rsid w:val="00C142D8"/>
    <w:rsid w:val="00C14364"/>
    <w:rsid w:val="00C14366"/>
    <w:rsid w:val="00C1453A"/>
    <w:rsid w:val="00C145AF"/>
    <w:rsid w:val="00C15040"/>
    <w:rsid w:val="00C15274"/>
    <w:rsid w:val="00C153AE"/>
    <w:rsid w:val="00C155A3"/>
    <w:rsid w:val="00C15A2D"/>
    <w:rsid w:val="00C15A51"/>
    <w:rsid w:val="00C15BDC"/>
    <w:rsid w:val="00C15D61"/>
    <w:rsid w:val="00C15D75"/>
    <w:rsid w:val="00C16372"/>
    <w:rsid w:val="00C164B9"/>
    <w:rsid w:val="00C168BE"/>
    <w:rsid w:val="00C169BE"/>
    <w:rsid w:val="00C16A7B"/>
    <w:rsid w:val="00C16D72"/>
    <w:rsid w:val="00C16E0F"/>
    <w:rsid w:val="00C16E77"/>
    <w:rsid w:val="00C16F03"/>
    <w:rsid w:val="00C16F7C"/>
    <w:rsid w:val="00C16F7E"/>
    <w:rsid w:val="00C17039"/>
    <w:rsid w:val="00C17104"/>
    <w:rsid w:val="00C1730B"/>
    <w:rsid w:val="00C17689"/>
    <w:rsid w:val="00C1772C"/>
    <w:rsid w:val="00C17C5C"/>
    <w:rsid w:val="00C17F09"/>
    <w:rsid w:val="00C20162"/>
    <w:rsid w:val="00C20242"/>
    <w:rsid w:val="00C2033A"/>
    <w:rsid w:val="00C2033C"/>
    <w:rsid w:val="00C20457"/>
    <w:rsid w:val="00C20638"/>
    <w:rsid w:val="00C2067B"/>
    <w:rsid w:val="00C206A6"/>
    <w:rsid w:val="00C2080B"/>
    <w:rsid w:val="00C20A0C"/>
    <w:rsid w:val="00C20CA3"/>
    <w:rsid w:val="00C20CC1"/>
    <w:rsid w:val="00C20CDF"/>
    <w:rsid w:val="00C20E0D"/>
    <w:rsid w:val="00C20E20"/>
    <w:rsid w:val="00C21141"/>
    <w:rsid w:val="00C211B4"/>
    <w:rsid w:val="00C21306"/>
    <w:rsid w:val="00C213A5"/>
    <w:rsid w:val="00C213D7"/>
    <w:rsid w:val="00C21521"/>
    <w:rsid w:val="00C2167F"/>
    <w:rsid w:val="00C2186D"/>
    <w:rsid w:val="00C21B9B"/>
    <w:rsid w:val="00C21BEF"/>
    <w:rsid w:val="00C221ED"/>
    <w:rsid w:val="00C2227E"/>
    <w:rsid w:val="00C22459"/>
    <w:rsid w:val="00C22483"/>
    <w:rsid w:val="00C2255F"/>
    <w:rsid w:val="00C228A5"/>
    <w:rsid w:val="00C22A88"/>
    <w:rsid w:val="00C22B5C"/>
    <w:rsid w:val="00C22E50"/>
    <w:rsid w:val="00C2304A"/>
    <w:rsid w:val="00C23112"/>
    <w:rsid w:val="00C2339F"/>
    <w:rsid w:val="00C2340A"/>
    <w:rsid w:val="00C234E8"/>
    <w:rsid w:val="00C23638"/>
    <w:rsid w:val="00C23A8B"/>
    <w:rsid w:val="00C23CD0"/>
    <w:rsid w:val="00C23D35"/>
    <w:rsid w:val="00C23E87"/>
    <w:rsid w:val="00C23F8C"/>
    <w:rsid w:val="00C24329"/>
    <w:rsid w:val="00C244A1"/>
    <w:rsid w:val="00C24546"/>
    <w:rsid w:val="00C24651"/>
    <w:rsid w:val="00C24673"/>
    <w:rsid w:val="00C246D5"/>
    <w:rsid w:val="00C24771"/>
    <w:rsid w:val="00C24813"/>
    <w:rsid w:val="00C248BB"/>
    <w:rsid w:val="00C248CB"/>
    <w:rsid w:val="00C24C00"/>
    <w:rsid w:val="00C24DC8"/>
    <w:rsid w:val="00C24E3C"/>
    <w:rsid w:val="00C24EAC"/>
    <w:rsid w:val="00C24EBD"/>
    <w:rsid w:val="00C24F5D"/>
    <w:rsid w:val="00C25427"/>
    <w:rsid w:val="00C2542B"/>
    <w:rsid w:val="00C2548E"/>
    <w:rsid w:val="00C258E1"/>
    <w:rsid w:val="00C25A05"/>
    <w:rsid w:val="00C25D02"/>
    <w:rsid w:val="00C260F2"/>
    <w:rsid w:val="00C26184"/>
    <w:rsid w:val="00C26216"/>
    <w:rsid w:val="00C26226"/>
    <w:rsid w:val="00C2627E"/>
    <w:rsid w:val="00C26368"/>
    <w:rsid w:val="00C264CD"/>
    <w:rsid w:val="00C2650F"/>
    <w:rsid w:val="00C2667E"/>
    <w:rsid w:val="00C267CD"/>
    <w:rsid w:val="00C26881"/>
    <w:rsid w:val="00C26B5B"/>
    <w:rsid w:val="00C26E2E"/>
    <w:rsid w:val="00C26FA8"/>
    <w:rsid w:val="00C27286"/>
    <w:rsid w:val="00C27308"/>
    <w:rsid w:val="00C2748A"/>
    <w:rsid w:val="00C2752E"/>
    <w:rsid w:val="00C276B4"/>
    <w:rsid w:val="00C27A4F"/>
    <w:rsid w:val="00C27B85"/>
    <w:rsid w:val="00C27CA7"/>
    <w:rsid w:val="00C27E44"/>
    <w:rsid w:val="00C3063E"/>
    <w:rsid w:val="00C30731"/>
    <w:rsid w:val="00C30872"/>
    <w:rsid w:val="00C309C8"/>
    <w:rsid w:val="00C310A4"/>
    <w:rsid w:val="00C310E2"/>
    <w:rsid w:val="00C3118C"/>
    <w:rsid w:val="00C3142E"/>
    <w:rsid w:val="00C3189F"/>
    <w:rsid w:val="00C319A5"/>
    <w:rsid w:val="00C319F6"/>
    <w:rsid w:val="00C31ACB"/>
    <w:rsid w:val="00C31AE7"/>
    <w:rsid w:val="00C31B6B"/>
    <w:rsid w:val="00C31CDB"/>
    <w:rsid w:val="00C31E38"/>
    <w:rsid w:val="00C323C4"/>
    <w:rsid w:val="00C32454"/>
    <w:rsid w:val="00C324D7"/>
    <w:rsid w:val="00C32510"/>
    <w:rsid w:val="00C32650"/>
    <w:rsid w:val="00C327A6"/>
    <w:rsid w:val="00C32829"/>
    <w:rsid w:val="00C328F0"/>
    <w:rsid w:val="00C32A7E"/>
    <w:rsid w:val="00C32AEC"/>
    <w:rsid w:val="00C32CDB"/>
    <w:rsid w:val="00C33028"/>
    <w:rsid w:val="00C331CD"/>
    <w:rsid w:val="00C33297"/>
    <w:rsid w:val="00C33494"/>
    <w:rsid w:val="00C336D4"/>
    <w:rsid w:val="00C3399B"/>
    <w:rsid w:val="00C339AA"/>
    <w:rsid w:val="00C33ACE"/>
    <w:rsid w:val="00C33DA3"/>
    <w:rsid w:val="00C33E6E"/>
    <w:rsid w:val="00C342B3"/>
    <w:rsid w:val="00C34339"/>
    <w:rsid w:val="00C34392"/>
    <w:rsid w:val="00C345FB"/>
    <w:rsid w:val="00C346A9"/>
    <w:rsid w:val="00C346D5"/>
    <w:rsid w:val="00C347F0"/>
    <w:rsid w:val="00C34BC1"/>
    <w:rsid w:val="00C35011"/>
    <w:rsid w:val="00C35181"/>
    <w:rsid w:val="00C351CF"/>
    <w:rsid w:val="00C35250"/>
    <w:rsid w:val="00C358D9"/>
    <w:rsid w:val="00C35981"/>
    <w:rsid w:val="00C359AD"/>
    <w:rsid w:val="00C35ADC"/>
    <w:rsid w:val="00C35AFB"/>
    <w:rsid w:val="00C35B79"/>
    <w:rsid w:val="00C35E11"/>
    <w:rsid w:val="00C35E38"/>
    <w:rsid w:val="00C35EB5"/>
    <w:rsid w:val="00C35F9B"/>
    <w:rsid w:val="00C36214"/>
    <w:rsid w:val="00C36598"/>
    <w:rsid w:val="00C367D6"/>
    <w:rsid w:val="00C36878"/>
    <w:rsid w:val="00C368BD"/>
    <w:rsid w:val="00C369AA"/>
    <w:rsid w:val="00C36ACA"/>
    <w:rsid w:val="00C36B43"/>
    <w:rsid w:val="00C36C3E"/>
    <w:rsid w:val="00C36C62"/>
    <w:rsid w:val="00C36E4F"/>
    <w:rsid w:val="00C36FD5"/>
    <w:rsid w:val="00C37091"/>
    <w:rsid w:val="00C372CD"/>
    <w:rsid w:val="00C37323"/>
    <w:rsid w:val="00C374AB"/>
    <w:rsid w:val="00C375CE"/>
    <w:rsid w:val="00C376FF"/>
    <w:rsid w:val="00C37770"/>
    <w:rsid w:val="00C37A91"/>
    <w:rsid w:val="00C37B56"/>
    <w:rsid w:val="00C401A0"/>
    <w:rsid w:val="00C40393"/>
    <w:rsid w:val="00C403B3"/>
    <w:rsid w:val="00C403FC"/>
    <w:rsid w:val="00C4040C"/>
    <w:rsid w:val="00C40545"/>
    <w:rsid w:val="00C407B6"/>
    <w:rsid w:val="00C40881"/>
    <w:rsid w:val="00C40BF3"/>
    <w:rsid w:val="00C40CF7"/>
    <w:rsid w:val="00C40F47"/>
    <w:rsid w:val="00C40FED"/>
    <w:rsid w:val="00C41038"/>
    <w:rsid w:val="00C41374"/>
    <w:rsid w:val="00C41714"/>
    <w:rsid w:val="00C41907"/>
    <w:rsid w:val="00C41996"/>
    <w:rsid w:val="00C41D39"/>
    <w:rsid w:val="00C41DDA"/>
    <w:rsid w:val="00C41DEF"/>
    <w:rsid w:val="00C41F67"/>
    <w:rsid w:val="00C42025"/>
    <w:rsid w:val="00C421DF"/>
    <w:rsid w:val="00C422B0"/>
    <w:rsid w:val="00C42886"/>
    <w:rsid w:val="00C42A80"/>
    <w:rsid w:val="00C42C46"/>
    <w:rsid w:val="00C42D14"/>
    <w:rsid w:val="00C42F70"/>
    <w:rsid w:val="00C4317B"/>
    <w:rsid w:val="00C432DA"/>
    <w:rsid w:val="00C43710"/>
    <w:rsid w:val="00C43A3C"/>
    <w:rsid w:val="00C43A72"/>
    <w:rsid w:val="00C43CA1"/>
    <w:rsid w:val="00C43CDE"/>
    <w:rsid w:val="00C43D03"/>
    <w:rsid w:val="00C43F6F"/>
    <w:rsid w:val="00C43F9C"/>
    <w:rsid w:val="00C44146"/>
    <w:rsid w:val="00C4432F"/>
    <w:rsid w:val="00C445BA"/>
    <w:rsid w:val="00C4486E"/>
    <w:rsid w:val="00C44D8E"/>
    <w:rsid w:val="00C44F3C"/>
    <w:rsid w:val="00C452D4"/>
    <w:rsid w:val="00C45339"/>
    <w:rsid w:val="00C455B7"/>
    <w:rsid w:val="00C45A09"/>
    <w:rsid w:val="00C45AE0"/>
    <w:rsid w:val="00C45B7C"/>
    <w:rsid w:val="00C45EB8"/>
    <w:rsid w:val="00C4631C"/>
    <w:rsid w:val="00C46326"/>
    <w:rsid w:val="00C46332"/>
    <w:rsid w:val="00C46358"/>
    <w:rsid w:val="00C46359"/>
    <w:rsid w:val="00C463F6"/>
    <w:rsid w:val="00C469F5"/>
    <w:rsid w:val="00C46A52"/>
    <w:rsid w:val="00C46AD7"/>
    <w:rsid w:val="00C46BF1"/>
    <w:rsid w:val="00C46DC4"/>
    <w:rsid w:val="00C46DFC"/>
    <w:rsid w:val="00C46F27"/>
    <w:rsid w:val="00C46F31"/>
    <w:rsid w:val="00C470CD"/>
    <w:rsid w:val="00C47261"/>
    <w:rsid w:val="00C4735E"/>
    <w:rsid w:val="00C47526"/>
    <w:rsid w:val="00C47600"/>
    <w:rsid w:val="00C4767B"/>
    <w:rsid w:val="00C477E6"/>
    <w:rsid w:val="00C47838"/>
    <w:rsid w:val="00C4794D"/>
    <w:rsid w:val="00C47972"/>
    <w:rsid w:val="00C47E28"/>
    <w:rsid w:val="00C47F34"/>
    <w:rsid w:val="00C5049F"/>
    <w:rsid w:val="00C504A5"/>
    <w:rsid w:val="00C504D4"/>
    <w:rsid w:val="00C5055A"/>
    <w:rsid w:val="00C50A48"/>
    <w:rsid w:val="00C50BE3"/>
    <w:rsid w:val="00C50BFD"/>
    <w:rsid w:val="00C50CA5"/>
    <w:rsid w:val="00C50CAD"/>
    <w:rsid w:val="00C50FDE"/>
    <w:rsid w:val="00C51097"/>
    <w:rsid w:val="00C5109C"/>
    <w:rsid w:val="00C510BB"/>
    <w:rsid w:val="00C51165"/>
    <w:rsid w:val="00C5118F"/>
    <w:rsid w:val="00C511FF"/>
    <w:rsid w:val="00C512E5"/>
    <w:rsid w:val="00C51521"/>
    <w:rsid w:val="00C517E5"/>
    <w:rsid w:val="00C51947"/>
    <w:rsid w:val="00C5197F"/>
    <w:rsid w:val="00C51ACE"/>
    <w:rsid w:val="00C51BF5"/>
    <w:rsid w:val="00C51C61"/>
    <w:rsid w:val="00C51D30"/>
    <w:rsid w:val="00C51D7D"/>
    <w:rsid w:val="00C51DF5"/>
    <w:rsid w:val="00C51FB6"/>
    <w:rsid w:val="00C5208A"/>
    <w:rsid w:val="00C520B0"/>
    <w:rsid w:val="00C5219A"/>
    <w:rsid w:val="00C52392"/>
    <w:rsid w:val="00C523FC"/>
    <w:rsid w:val="00C5241D"/>
    <w:rsid w:val="00C52630"/>
    <w:rsid w:val="00C527B8"/>
    <w:rsid w:val="00C529C4"/>
    <w:rsid w:val="00C52A4F"/>
    <w:rsid w:val="00C52B95"/>
    <w:rsid w:val="00C52E81"/>
    <w:rsid w:val="00C531DB"/>
    <w:rsid w:val="00C53452"/>
    <w:rsid w:val="00C53716"/>
    <w:rsid w:val="00C538EB"/>
    <w:rsid w:val="00C53A45"/>
    <w:rsid w:val="00C53BCE"/>
    <w:rsid w:val="00C53C91"/>
    <w:rsid w:val="00C5426C"/>
    <w:rsid w:val="00C54566"/>
    <w:rsid w:val="00C54662"/>
    <w:rsid w:val="00C54679"/>
    <w:rsid w:val="00C5488A"/>
    <w:rsid w:val="00C54FAB"/>
    <w:rsid w:val="00C55047"/>
    <w:rsid w:val="00C552B9"/>
    <w:rsid w:val="00C55880"/>
    <w:rsid w:val="00C559D9"/>
    <w:rsid w:val="00C55B3C"/>
    <w:rsid w:val="00C55C88"/>
    <w:rsid w:val="00C55C9F"/>
    <w:rsid w:val="00C55DF6"/>
    <w:rsid w:val="00C55F2F"/>
    <w:rsid w:val="00C55F73"/>
    <w:rsid w:val="00C56112"/>
    <w:rsid w:val="00C5615B"/>
    <w:rsid w:val="00C56161"/>
    <w:rsid w:val="00C5618F"/>
    <w:rsid w:val="00C564E0"/>
    <w:rsid w:val="00C56751"/>
    <w:rsid w:val="00C56772"/>
    <w:rsid w:val="00C56E9A"/>
    <w:rsid w:val="00C574D5"/>
    <w:rsid w:val="00C5751B"/>
    <w:rsid w:val="00C5769B"/>
    <w:rsid w:val="00C578A5"/>
    <w:rsid w:val="00C57C09"/>
    <w:rsid w:val="00C57C0F"/>
    <w:rsid w:val="00C57C5D"/>
    <w:rsid w:val="00C57CE7"/>
    <w:rsid w:val="00C57E36"/>
    <w:rsid w:val="00C603C3"/>
    <w:rsid w:val="00C60494"/>
    <w:rsid w:val="00C6055F"/>
    <w:rsid w:val="00C605E7"/>
    <w:rsid w:val="00C60803"/>
    <w:rsid w:val="00C609D5"/>
    <w:rsid w:val="00C60AF4"/>
    <w:rsid w:val="00C60B18"/>
    <w:rsid w:val="00C60E2E"/>
    <w:rsid w:val="00C60EC0"/>
    <w:rsid w:val="00C611DB"/>
    <w:rsid w:val="00C611EB"/>
    <w:rsid w:val="00C61202"/>
    <w:rsid w:val="00C61805"/>
    <w:rsid w:val="00C6195D"/>
    <w:rsid w:val="00C61989"/>
    <w:rsid w:val="00C61BED"/>
    <w:rsid w:val="00C61DEB"/>
    <w:rsid w:val="00C61E83"/>
    <w:rsid w:val="00C620B2"/>
    <w:rsid w:val="00C6248D"/>
    <w:rsid w:val="00C624BC"/>
    <w:rsid w:val="00C62504"/>
    <w:rsid w:val="00C625EF"/>
    <w:rsid w:val="00C62953"/>
    <w:rsid w:val="00C62A4E"/>
    <w:rsid w:val="00C62B08"/>
    <w:rsid w:val="00C62F20"/>
    <w:rsid w:val="00C6333E"/>
    <w:rsid w:val="00C636EE"/>
    <w:rsid w:val="00C637BD"/>
    <w:rsid w:val="00C63824"/>
    <w:rsid w:val="00C63851"/>
    <w:rsid w:val="00C63911"/>
    <w:rsid w:val="00C63A8A"/>
    <w:rsid w:val="00C63A93"/>
    <w:rsid w:val="00C63FCE"/>
    <w:rsid w:val="00C64570"/>
    <w:rsid w:val="00C645DF"/>
    <w:rsid w:val="00C64B47"/>
    <w:rsid w:val="00C64C89"/>
    <w:rsid w:val="00C64F49"/>
    <w:rsid w:val="00C6504D"/>
    <w:rsid w:val="00C6531C"/>
    <w:rsid w:val="00C653F1"/>
    <w:rsid w:val="00C6554C"/>
    <w:rsid w:val="00C65794"/>
    <w:rsid w:val="00C6597A"/>
    <w:rsid w:val="00C6599F"/>
    <w:rsid w:val="00C65AB9"/>
    <w:rsid w:val="00C65B35"/>
    <w:rsid w:val="00C65BC6"/>
    <w:rsid w:val="00C65BE1"/>
    <w:rsid w:val="00C65D2E"/>
    <w:rsid w:val="00C65E99"/>
    <w:rsid w:val="00C65FCD"/>
    <w:rsid w:val="00C66064"/>
    <w:rsid w:val="00C66463"/>
    <w:rsid w:val="00C66596"/>
    <w:rsid w:val="00C6664B"/>
    <w:rsid w:val="00C6682E"/>
    <w:rsid w:val="00C66CE0"/>
    <w:rsid w:val="00C66CE3"/>
    <w:rsid w:val="00C66D55"/>
    <w:rsid w:val="00C66FA6"/>
    <w:rsid w:val="00C671A8"/>
    <w:rsid w:val="00C671D9"/>
    <w:rsid w:val="00C67297"/>
    <w:rsid w:val="00C672ED"/>
    <w:rsid w:val="00C67344"/>
    <w:rsid w:val="00C673E7"/>
    <w:rsid w:val="00C67400"/>
    <w:rsid w:val="00C67589"/>
    <w:rsid w:val="00C67836"/>
    <w:rsid w:val="00C67842"/>
    <w:rsid w:val="00C679A2"/>
    <w:rsid w:val="00C70001"/>
    <w:rsid w:val="00C70302"/>
    <w:rsid w:val="00C704BB"/>
    <w:rsid w:val="00C704E4"/>
    <w:rsid w:val="00C70772"/>
    <w:rsid w:val="00C707EC"/>
    <w:rsid w:val="00C70930"/>
    <w:rsid w:val="00C70C2F"/>
    <w:rsid w:val="00C70D4C"/>
    <w:rsid w:val="00C70E53"/>
    <w:rsid w:val="00C70EC3"/>
    <w:rsid w:val="00C71116"/>
    <w:rsid w:val="00C7114F"/>
    <w:rsid w:val="00C716F6"/>
    <w:rsid w:val="00C718CC"/>
    <w:rsid w:val="00C718FB"/>
    <w:rsid w:val="00C719BD"/>
    <w:rsid w:val="00C71C3A"/>
    <w:rsid w:val="00C71D64"/>
    <w:rsid w:val="00C7204A"/>
    <w:rsid w:val="00C72232"/>
    <w:rsid w:val="00C722FE"/>
    <w:rsid w:val="00C72337"/>
    <w:rsid w:val="00C723BA"/>
    <w:rsid w:val="00C72554"/>
    <w:rsid w:val="00C7258B"/>
    <w:rsid w:val="00C72637"/>
    <w:rsid w:val="00C72716"/>
    <w:rsid w:val="00C72728"/>
    <w:rsid w:val="00C727D7"/>
    <w:rsid w:val="00C7286F"/>
    <w:rsid w:val="00C729EC"/>
    <w:rsid w:val="00C729FE"/>
    <w:rsid w:val="00C72AAF"/>
    <w:rsid w:val="00C72BE1"/>
    <w:rsid w:val="00C72EFC"/>
    <w:rsid w:val="00C730C6"/>
    <w:rsid w:val="00C732A9"/>
    <w:rsid w:val="00C73438"/>
    <w:rsid w:val="00C73553"/>
    <w:rsid w:val="00C738F6"/>
    <w:rsid w:val="00C73BA1"/>
    <w:rsid w:val="00C73C52"/>
    <w:rsid w:val="00C73CA6"/>
    <w:rsid w:val="00C73FFB"/>
    <w:rsid w:val="00C74005"/>
    <w:rsid w:val="00C74B40"/>
    <w:rsid w:val="00C74D3E"/>
    <w:rsid w:val="00C750B5"/>
    <w:rsid w:val="00C750ED"/>
    <w:rsid w:val="00C75367"/>
    <w:rsid w:val="00C7540A"/>
    <w:rsid w:val="00C756BC"/>
    <w:rsid w:val="00C75807"/>
    <w:rsid w:val="00C75AA1"/>
    <w:rsid w:val="00C75B78"/>
    <w:rsid w:val="00C75C9C"/>
    <w:rsid w:val="00C75D0E"/>
    <w:rsid w:val="00C75DD1"/>
    <w:rsid w:val="00C75E49"/>
    <w:rsid w:val="00C75E6E"/>
    <w:rsid w:val="00C75F46"/>
    <w:rsid w:val="00C761B2"/>
    <w:rsid w:val="00C761B5"/>
    <w:rsid w:val="00C7648B"/>
    <w:rsid w:val="00C7649A"/>
    <w:rsid w:val="00C764A5"/>
    <w:rsid w:val="00C7658D"/>
    <w:rsid w:val="00C765EE"/>
    <w:rsid w:val="00C767B3"/>
    <w:rsid w:val="00C76833"/>
    <w:rsid w:val="00C769CD"/>
    <w:rsid w:val="00C76B88"/>
    <w:rsid w:val="00C76D8A"/>
    <w:rsid w:val="00C76DE5"/>
    <w:rsid w:val="00C76FD3"/>
    <w:rsid w:val="00C77130"/>
    <w:rsid w:val="00C773AF"/>
    <w:rsid w:val="00C77501"/>
    <w:rsid w:val="00C77C34"/>
    <w:rsid w:val="00C77CCC"/>
    <w:rsid w:val="00C77D4E"/>
    <w:rsid w:val="00C77EE1"/>
    <w:rsid w:val="00C8075F"/>
    <w:rsid w:val="00C8084A"/>
    <w:rsid w:val="00C808A1"/>
    <w:rsid w:val="00C808CB"/>
    <w:rsid w:val="00C80982"/>
    <w:rsid w:val="00C809BF"/>
    <w:rsid w:val="00C80F33"/>
    <w:rsid w:val="00C80F92"/>
    <w:rsid w:val="00C80FF3"/>
    <w:rsid w:val="00C815BD"/>
    <w:rsid w:val="00C81687"/>
    <w:rsid w:val="00C81757"/>
    <w:rsid w:val="00C81853"/>
    <w:rsid w:val="00C81A8F"/>
    <w:rsid w:val="00C81A9D"/>
    <w:rsid w:val="00C81E58"/>
    <w:rsid w:val="00C820EA"/>
    <w:rsid w:val="00C82117"/>
    <w:rsid w:val="00C821AD"/>
    <w:rsid w:val="00C8238E"/>
    <w:rsid w:val="00C825D1"/>
    <w:rsid w:val="00C82628"/>
    <w:rsid w:val="00C828F1"/>
    <w:rsid w:val="00C82B4D"/>
    <w:rsid w:val="00C82CEC"/>
    <w:rsid w:val="00C82D3E"/>
    <w:rsid w:val="00C82D5E"/>
    <w:rsid w:val="00C82E29"/>
    <w:rsid w:val="00C82EB0"/>
    <w:rsid w:val="00C82FE5"/>
    <w:rsid w:val="00C830E3"/>
    <w:rsid w:val="00C8331E"/>
    <w:rsid w:val="00C83C24"/>
    <w:rsid w:val="00C83FEF"/>
    <w:rsid w:val="00C84070"/>
    <w:rsid w:val="00C842F9"/>
    <w:rsid w:val="00C843BC"/>
    <w:rsid w:val="00C8442E"/>
    <w:rsid w:val="00C844D2"/>
    <w:rsid w:val="00C846BD"/>
    <w:rsid w:val="00C846BE"/>
    <w:rsid w:val="00C849D5"/>
    <w:rsid w:val="00C84B87"/>
    <w:rsid w:val="00C84FB2"/>
    <w:rsid w:val="00C853DA"/>
    <w:rsid w:val="00C85590"/>
    <w:rsid w:val="00C8571E"/>
    <w:rsid w:val="00C85821"/>
    <w:rsid w:val="00C85937"/>
    <w:rsid w:val="00C85959"/>
    <w:rsid w:val="00C85FF2"/>
    <w:rsid w:val="00C86020"/>
    <w:rsid w:val="00C8608C"/>
    <w:rsid w:val="00C86094"/>
    <w:rsid w:val="00C860DA"/>
    <w:rsid w:val="00C8635F"/>
    <w:rsid w:val="00C869C8"/>
    <w:rsid w:val="00C869D6"/>
    <w:rsid w:val="00C86A6B"/>
    <w:rsid w:val="00C86A70"/>
    <w:rsid w:val="00C86B40"/>
    <w:rsid w:val="00C86B71"/>
    <w:rsid w:val="00C86D20"/>
    <w:rsid w:val="00C86D97"/>
    <w:rsid w:val="00C86EE3"/>
    <w:rsid w:val="00C86FA3"/>
    <w:rsid w:val="00C8708D"/>
    <w:rsid w:val="00C87145"/>
    <w:rsid w:val="00C8729B"/>
    <w:rsid w:val="00C87508"/>
    <w:rsid w:val="00C8751D"/>
    <w:rsid w:val="00C877C3"/>
    <w:rsid w:val="00C87884"/>
    <w:rsid w:val="00C87A12"/>
    <w:rsid w:val="00C87A13"/>
    <w:rsid w:val="00C87F63"/>
    <w:rsid w:val="00C90026"/>
    <w:rsid w:val="00C90105"/>
    <w:rsid w:val="00C9013E"/>
    <w:rsid w:val="00C904C3"/>
    <w:rsid w:val="00C905CB"/>
    <w:rsid w:val="00C906C0"/>
    <w:rsid w:val="00C908ED"/>
    <w:rsid w:val="00C908F9"/>
    <w:rsid w:val="00C90981"/>
    <w:rsid w:val="00C90AAF"/>
    <w:rsid w:val="00C90E16"/>
    <w:rsid w:val="00C90E28"/>
    <w:rsid w:val="00C913D4"/>
    <w:rsid w:val="00C9142D"/>
    <w:rsid w:val="00C914E3"/>
    <w:rsid w:val="00C914FF"/>
    <w:rsid w:val="00C91A52"/>
    <w:rsid w:val="00C91C2E"/>
    <w:rsid w:val="00C91F01"/>
    <w:rsid w:val="00C91FB8"/>
    <w:rsid w:val="00C92290"/>
    <w:rsid w:val="00C9245A"/>
    <w:rsid w:val="00C92503"/>
    <w:rsid w:val="00C92559"/>
    <w:rsid w:val="00C927CC"/>
    <w:rsid w:val="00C929E7"/>
    <w:rsid w:val="00C92A47"/>
    <w:rsid w:val="00C92B1B"/>
    <w:rsid w:val="00C92CFA"/>
    <w:rsid w:val="00C92FCE"/>
    <w:rsid w:val="00C932B6"/>
    <w:rsid w:val="00C933B6"/>
    <w:rsid w:val="00C935E5"/>
    <w:rsid w:val="00C937CD"/>
    <w:rsid w:val="00C93BF6"/>
    <w:rsid w:val="00C93C2C"/>
    <w:rsid w:val="00C93F5D"/>
    <w:rsid w:val="00C94075"/>
    <w:rsid w:val="00C940EE"/>
    <w:rsid w:val="00C94149"/>
    <w:rsid w:val="00C94264"/>
    <w:rsid w:val="00C9443B"/>
    <w:rsid w:val="00C94751"/>
    <w:rsid w:val="00C94792"/>
    <w:rsid w:val="00C948FA"/>
    <w:rsid w:val="00C9490D"/>
    <w:rsid w:val="00C949D0"/>
    <w:rsid w:val="00C949D8"/>
    <w:rsid w:val="00C94F68"/>
    <w:rsid w:val="00C94FAB"/>
    <w:rsid w:val="00C95116"/>
    <w:rsid w:val="00C95300"/>
    <w:rsid w:val="00C956BB"/>
    <w:rsid w:val="00C9572C"/>
    <w:rsid w:val="00C95ACE"/>
    <w:rsid w:val="00C95DF4"/>
    <w:rsid w:val="00C961D3"/>
    <w:rsid w:val="00C9622C"/>
    <w:rsid w:val="00C96317"/>
    <w:rsid w:val="00C966AD"/>
    <w:rsid w:val="00C96C65"/>
    <w:rsid w:val="00C96C72"/>
    <w:rsid w:val="00C973C1"/>
    <w:rsid w:val="00C973C2"/>
    <w:rsid w:val="00C97416"/>
    <w:rsid w:val="00C9754A"/>
    <w:rsid w:val="00C97E07"/>
    <w:rsid w:val="00C97F15"/>
    <w:rsid w:val="00C97F76"/>
    <w:rsid w:val="00CA001F"/>
    <w:rsid w:val="00CA08D4"/>
    <w:rsid w:val="00CA0D23"/>
    <w:rsid w:val="00CA0D2E"/>
    <w:rsid w:val="00CA1008"/>
    <w:rsid w:val="00CA10AF"/>
    <w:rsid w:val="00CA12B9"/>
    <w:rsid w:val="00CA1463"/>
    <w:rsid w:val="00CA1504"/>
    <w:rsid w:val="00CA1643"/>
    <w:rsid w:val="00CA168B"/>
    <w:rsid w:val="00CA1971"/>
    <w:rsid w:val="00CA19BA"/>
    <w:rsid w:val="00CA1B5E"/>
    <w:rsid w:val="00CA1E4D"/>
    <w:rsid w:val="00CA1EAE"/>
    <w:rsid w:val="00CA2271"/>
    <w:rsid w:val="00CA23FD"/>
    <w:rsid w:val="00CA25B3"/>
    <w:rsid w:val="00CA25E7"/>
    <w:rsid w:val="00CA2671"/>
    <w:rsid w:val="00CA29CA"/>
    <w:rsid w:val="00CA2AAC"/>
    <w:rsid w:val="00CA2BD3"/>
    <w:rsid w:val="00CA2DC9"/>
    <w:rsid w:val="00CA3115"/>
    <w:rsid w:val="00CA3171"/>
    <w:rsid w:val="00CA3296"/>
    <w:rsid w:val="00CA330E"/>
    <w:rsid w:val="00CA33E3"/>
    <w:rsid w:val="00CA341D"/>
    <w:rsid w:val="00CA371E"/>
    <w:rsid w:val="00CA3C46"/>
    <w:rsid w:val="00CA3F34"/>
    <w:rsid w:val="00CA3F72"/>
    <w:rsid w:val="00CA40F8"/>
    <w:rsid w:val="00CA41C9"/>
    <w:rsid w:val="00CA444B"/>
    <w:rsid w:val="00CA4699"/>
    <w:rsid w:val="00CA47B7"/>
    <w:rsid w:val="00CA48A1"/>
    <w:rsid w:val="00CA4A10"/>
    <w:rsid w:val="00CA4AB2"/>
    <w:rsid w:val="00CA4C76"/>
    <w:rsid w:val="00CA4F68"/>
    <w:rsid w:val="00CA521D"/>
    <w:rsid w:val="00CA5226"/>
    <w:rsid w:val="00CA5246"/>
    <w:rsid w:val="00CA5332"/>
    <w:rsid w:val="00CA5354"/>
    <w:rsid w:val="00CA5561"/>
    <w:rsid w:val="00CA5798"/>
    <w:rsid w:val="00CA5950"/>
    <w:rsid w:val="00CA5EE7"/>
    <w:rsid w:val="00CA60BC"/>
    <w:rsid w:val="00CA6202"/>
    <w:rsid w:val="00CA636F"/>
    <w:rsid w:val="00CA647C"/>
    <w:rsid w:val="00CA667E"/>
    <w:rsid w:val="00CA66C1"/>
    <w:rsid w:val="00CA6760"/>
    <w:rsid w:val="00CA6E27"/>
    <w:rsid w:val="00CA7095"/>
    <w:rsid w:val="00CA7241"/>
    <w:rsid w:val="00CA7296"/>
    <w:rsid w:val="00CA7590"/>
    <w:rsid w:val="00CA75AD"/>
    <w:rsid w:val="00CA7612"/>
    <w:rsid w:val="00CA7943"/>
    <w:rsid w:val="00CA7A75"/>
    <w:rsid w:val="00CA7AED"/>
    <w:rsid w:val="00CA7C5E"/>
    <w:rsid w:val="00CB00B4"/>
    <w:rsid w:val="00CB01BE"/>
    <w:rsid w:val="00CB02F5"/>
    <w:rsid w:val="00CB0AFE"/>
    <w:rsid w:val="00CB0BCE"/>
    <w:rsid w:val="00CB0E17"/>
    <w:rsid w:val="00CB0E1C"/>
    <w:rsid w:val="00CB1010"/>
    <w:rsid w:val="00CB127A"/>
    <w:rsid w:val="00CB12CD"/>
    <w:rsid w:val="00CB15B9"/>
    <w:rsid w:val="00CB1A6E"/>
    <w:rsid w:val="00CB1C06"/>
    <w:rsid w:val="00CB1DBC"/>
    <w:rsid w:val="00CB1F04"/>
    <w:rsid w:val="00CB1F08"/>
    <w:rsid w:val="00CB2100"/>
    <w:rsid w:val="00CB2778"/>
    <w:rsid w:val="00CB2820"/>
    <w:rsid w:val="00CB2874"/>
    <w:rsid w:val="00CB2A75"/>
    <w:rsid w:val="00CB2BA8"/>
    <w:rsid w:val="00CB2CE8"/>
    <w:rsid w:val="00CB2FA6"/>
    <w:rsid w:val="00CB2FD7"/>
    <w:rsid w:val="00CB3053"/>
    <w:rsid w:val="00CB3233"/>
    <w:rsid w:val="00CB3442"/>
    <w:rsid w:val="00CB36A4"/>
    <w:rsid w:val="00CB37CA"/>
    <w:rsid w:val="00CB384A"/>
    <w:rsid w:val="00CB39DE"/>
    <w:rsid w:val="00CB3C02"/>
    <w:rsid w:val="00CB3DCC"/>
    <w:rsid w:val="00CB4092"/>
    <w:rsid w:val="00CB4128"/>
    <w:rsid w:val="00CB4195"/>
    <w:rsid w:val="00CB421A"/>
    <w:rsid w:val="00CB4349"/>
    <w:rsid w:val="00CB449F"/>
    <w:rsid w:val="00CB476E"/>
    <w:rsid w:val="00CB47DF"/>
    <w:rsid w:val="00CB48C4"/>
    <w:rsid w:val="00CB4B36"/>
    <w:rsid w:val="00CB4B54"/>
    <w:rsid w:val="00CB4CB8"/>
    <w:rsid w:val="00CB4E6C"/>
    <w:rsid w:val="00CB51C5"/>
    <w:rsid w:val="00CB53FB"/>
    <w:rsid w:val="00CB5462"/>
    <w:rsid w:val="00CB54C6"/>
    <w:rsid w:val="00CB5529"/>
    <w:rsid w:val="00CB5687"/>
    <w:rsid w:val="00CB5824"/>
    <w:rsid w:val="00CB58E7"/>
    <w:rsid w:val="00CB598C"/>
    <w:rsid w:val="00CB5A54"/>
    <w:rsid w:val="00CB5EFA"/>
    <w:rsid w:val="00CB5EFE"/>
    <w:rsid w:val="00CB5F89"/>
    <w:rsid w:val="00CB61C4"/>
    <w:rsid w:val="00CB62B5"/>
    <w:rsid w:val="00CB66B5"/>
    <w:rsid w:val="00CB6B55"/>
    <w:rsid w:val="00CB6CCF"/>
    <w:rsid w:val="00CB6D30"/>
    <w:rsid w:val="00CB6F92"/>
    <w:rsid w:val="00CB7178"/>
    <w:rsid w:val="00CB74A5"/>
    <w:rsid w:val="00CB7851"/>
    <w:rsid w:val="00CB7AB7"/>
    <w:rsid w:val="00CB7BE7"/>
    <w:rsid w:val="00CB7D84"/>
    <w:rsid w:val="00CB7E4D"/>
    <w:rsid w:val="00CB7E73"/>
    <w:rsid w:val="00CB7E7B"/>
    <w:rsid w:val="00CC0067"/>
    <w:rsid w:val="00CC03DA"/>
    <w:rsid w:val="00CC044F"/>
    <w:rsid w:val="00CC04D9"/>
    <w:rsid w:val="00CC06EF"/>
    <w:rsid w:val="00CC0904"/>
    <w:rsid w:val="00CC0B45"/>
    <w:rsid w:val="00CC0BA7"/>
    <w:rsid w:val="00CC0BD0"/>
    <w:rsid w:val="00CC0CB7"/>
    <w:rsid w:val="00CC0D94"/>
    <w:rsid w:val="00CC0E68"/>
    <w:rsid w:val="00CC110D"/>
    <w:rsid w:val="00CC12F5"/>
    <w:rsid w:val="00CC137F"/>
    <w:rsid w:val="00CC15B1"/>
    <w:rsid w:val="00CC1826"/>
    <w:rsid w:val="00CC1889"/>
    <w:rsid w:val="00CC1D3D"/>
    <w:rsid w:val="00CC1DDF"/>
    <w:rsid w:val="00CC1FE4"/>
    <w:rsid w:val="00CC2539"/>
    <w:rsid w:val="00CC25B5"/>
    <w:rsid w:val="00CC294E"/>
    <w:rsid w:val="00CC29AA"/>
    <w:rsid w:val="00CC29C0"/>
    <w:rsid w:val="00CC2DFB"/>
    <w:rsid w:val="00CC30CF"/>
    <w:rsid w:val="00CC321F"/>
    <w:rsid w:val="00CC32F4"/>
    <w:rsid w:val="00CC3416"/>
    <w:rsid w:val="00CC3512"/>
    <w:rsid w:val="00CC38CA"/>
    <w:rsid w:val="00CC3A5C"/>
    <w:rsid w:val="00CC3AEF"/>
    <w:rsid w:val="00CC3E1A"/>
    <w:rsid w:val="00CC3F5D"/>
    <w:rsid w:val="00CC40DD"/>
    <w:rsid w:val="00CC423A"/>
    <w:rsid w:val="00CC452C"/>
    <w:rsid w:val="00CC46B2"/>
    <w:rsid w:val="00CC474F"/>
    <w:rsid w:val="00CC4D9D"/>
    <w:rsid w:val="00CC4E8C"/>
    <w:rsid w:val="00CC53B1"/>
    <w:rsid w:val="00CC545D"/>
    <w:rsid w:val="00CC54D8"/>
    <w:rsid w:val="00CC5521"/>
    <w:rsid w:val="00CC572B"/>
    <w:rsid w:val="00CC58DD"/>
    <w:rsid w:val="00CC5A15"/>
    <w:rsid w:val="00CC5A1F"/>
    <w:rsid w:val="00CC5D71"/>
    <w:rsid w:val="00CC60BA"/>
    <w:rsid w:val="00CC6292"/>
    <w:rsid w:val="00CC6314"/>
    <w:rsid w:val="00CC6453"/>
    <w:rsid w:val="00CC6465"/>
    <w:rsid w:val="00CC647B"/>
    <w:rsid w:val="00CC647F"/>
    <w:rsid w:val="00CC65D3"/>
    <w:rsid w:val="00CC670A"/>
    <w:rsid w:val="00CC679F"/>
    <w:rsid w:val="00CC680A"/>
    <w:rsid w:val="00CC690F"/>
    <w:rsid w:val="00CC6AD7"/>
    <w:rsid w:val="00CC6EB8"/>
    <w:rsid w:val="00CC6ECD"/>
    <w:rsid w:val="00CC7116"/>
    <w:rsid w:val="00CC72CB"/>
    <w:rsid w:val="00CC73A5"/>
    <w:rsid w:val="00CC73ED"/>
    <w:rsid w:val="00CC757F"/>
    <w:rsid w:val="00CC773B"/>
    <w:rsid w:val="00CC7778"/>
    <w:rsid w:val="00CC7BFF"/>
    <w:rsid w:val="00CC7DA6"/>
    <w:rsid w:val="00CD00FB"/>
    <w:rsid w:val="00CD023D"/>
    <w:rsid w:val="00CD03E4"/>
    <w:rsid w:val="00CD043E"/>
    <w:rsid w:val="00CD05BB"/>
    <w:rsid w:val="00CD06E9"/>
    <w:rsid w:val="00CD086F"/>
    <w:rsid w:val="00CD0A69"/>
    <w:rsid w:val="00CD0E0A"/>
    <w:rsid w:val="00CD1314"/>
    <w:rsid w:val="00CD165A"/>
    <w:rsid w:val="00CD183D"/>
    <w:rsid w:val="00CD1C19"/>
    <w:rsid w:val="00CD1CBB"/>
    <w:rsid w:val="00CD1D5F"/>
    <w:rsid w:val="00CD1D67"/>
    <w:rsid w:val="00CD1ED2"/>
    <w:rsid w:val="00CD1FB0"/>
    <w:rsid w:val="00CD233F"/>
    <w:rsid w:val="00CD236F"/>
    <w:rsid w:val="00CD23D9"/>
    <w:rsid w:val="00CD28F0"/>
    <w:rsid w:val="00CD292F"/>
    <w:rsid w:val="00CD29AE"/>
    <w:rsid w:val="00CD2DC9"/>
    <w:rsid w:val="00CD2E48"/>
    <w:rsid w:val="00CD2E97"/>
    <w:rsid w:val="00CD2F36"/>
    <w:rsid w:val="00CD2FD6"/>
    <w:rsid w:val="00CD2FE3"/>
    <w:rsid w:val="00CD3339"/>
    <w:rsid w:val="00CD3355"/>
    <w:rsid w:val="00CD3925"/>
    <w:rsid w:val="00CD3A8A"/>
    <w:rsid w:val="00CD3C7A"/>
    <w:rsid w:val="00CD3DC7"/>
    <w:rsid w:val="00CD3E06"/>
    <w:rsid w:val="00CD3ED3"/>
    <w:rsid w:val="00CD4438"/>
    <w:rsid w:val="00CD4DCE"/>
    <w:rsid w:val="00CD4E31"/>
    <w:rsid w:val="00CD4F2D"/>
    <w:rsid w:val="00CD50DE"/>
    <w:rsid w:val="00CD5333"/>
    <w:rsid w:val="00CD5478"/>
    <w:rsid w:val="00CD55C4"/>
    <w:rsid w:val="00CD5822"/>
    <w:rsid w:val="00CD5B65"/>
    <w:rsid w:val="00CD6183"/>
    <w:rsid w:val="00CD6503"/>
    <w:rsid w:val="00CD651E"/>
    <w:rsid w:val="00CD6581"/>
    <w:rsid w:val="00CD65ED"/>
    <w:rsid w:val="00CD672F"/>
    <w:rsid w:val="00CD67AE"/>
    <w:rsid w:val="00CD67F6"/>
    <w:rsid w:val="00CD688B"/>
    <w:rsid w:val="00CD68B4"/>
    <w:rsid w:val="00CD69D5"/>
    <w:rsid w:val="00CD6B3B"/>
    <w:rsid w:val="00CD6C8E"/>
    <w:rsid w:val="00CD6D78"/>
    <w:rsid w:val="00CD6E21"/>
    <w:rsid w:val="00CD6F14"/>
    <w:rsid w:val="00CD6FF2"/>
    <w:rsid w:val="00CD702F"/>
    <w:rsid w:val="00CD706A"/>
    <w:rsid w:val="00CD7086"/>
    <w:rsid w:val="00CD7120"/>
    <w:rsid w:val="00CD7345"/>
    <w:rsid w:val="00CD7466"/>
    <w:rsid w:val="00CD7622"/>
    <w:rsid w:val="00CD7857"/>
    <w:rsid w:val="00CD7E5B"/>
    <w:rsid w:val="00CE00B9"/>
    <w:rsid w:val="00CE00E3"/>
    <w:rsid w:val="00CE0388"/>
    <w:rsid w:val="00CE0390"/>
    <w:rsid w:val="00CE067C"/>
    <w:rsid w:val="00CE0680"/>
    <w:rsid w:val="00CE0902"/>
    <w:rsid w:val="00CE0C4E"/>
    <w:rsid w:val="00CE0C9A"/>
    <w:rsid w:val="00CE0F79"/>
    <w:rsid w:val="00CE0F7E"/>
    <w:rsid w:val="00CE102F"/>
    <w:rsid w:val="00CE113C"/>
    <w:rsid w:val="00CE19DB"/>
    <w:rsid w:val="00CE1A10"/>
    <w:rsid w:val="00CE1D37"/>
    <w:rsid w:val="00CE210A"/>
    <w:rsid w:val="00CE21CB"/>
    <w:rsid w:val="00CE2224"/>
    <w:rsid w:val="00CE24FA"/>
    <w:rsid w:val="00CE26DE"/>
    <w:rsid w:val="00CE2786"/>
    <w:rsid w:val="00CE2815"/>
    <w:rsid w:val="00CE2B9F"/>
    <w:rsid w:val="00CE2C50"/>
    <w:rsid w:val="00CE2D18"/>
    <w:rsid w:val="00CE31E7"/>
    <w:rsid w:val="00CE334B"/>
    <w:rsid w:val="00CE33C8"/>
    <w:rsid w:val="00CE344D"/>
    <w:rsid w:val="00CE3580"/>
    <w:rsid w:val="00CE362E"/>
    <w:rsid w:val="00CE3648"/>
    <w:rsid w:val="00CE3649"/>
    <w:rsid w:val="00CE36F9"/>
    <w:rsid w:val="00CE372F"/>
    <w:rsid w:val="00CE3A22"/>
    <w:rsid w:val="00CE41C4"/>
    <w:rsid w:val="00CE43AC"/>
    <w:rsid w:val="00CE43CC"/>
    <w:rsid w:val="00CE461D"/>
    <w:rsid w:val="00CE4740"/>
    <w:rsid w:val="00CE4779"/>
    <w:rsid w:val="00CE478B"/>
    <w:rsid w:val="00CE47C1"/>
    <w:rsid w:val="00CE480E"/>
    <w:rsid w:val="00CE49D2"/>
    <w:rsid w:val="00CE4A94"/>
    <w:rsid w:val="00CE4B4A"/>
    <w:rsid w:val="00CE4B6D"/>
    <w:rsid w:val="00CE4C76"/>
    <w:rsid w:val="00CE4F54"/>
    <w:rsid w:val="00CE4F75"/>
    <w:rsid w:val="00CE4FCD"/>
    <w:rsid w:val="00CE51AF"/>
    <w:rsid w:val="00CE527A"/>
    <w:rsid w:val="00CE5611"/>
    <w:rsid w:val="00CE5754"/>
    <w:rsid w:val="00CE5815"/>
    <w:rsid w:val="00CE595C"/>
    <w:rsid w:val="00CE5BBD"/>
    <w:rsid w:val="00CE5F9A"/>
    <w:rsid w:val="00CE61A0"/>
    <w:rsid w:val="00CE64C9"/>
    <w:rsid w:val="00CE691F"/>
    <w:rsid w:val="00CE6A4F"/>
    <w:rsid w:val="00CE6AC1"/>
    <w:rsid w:val="00CE6AC4"/>
    <w:rsid w:val="00CE6CDB"/>
    <w:rsid w:val="00CE6F0A"/>
    <w:rsid w:val="00CE710C"/>
    <w:rsid w:val="00CE72A2"/>
    <w:rsid w:val="00CE72C1"/>
    <w:rsid w:val="00CE7371"/>
    <w:rsid w:val="00CE7594"/>
    <w:rsid w:val="00CE7960"/>
    <w:rsid w:val="00CE7AA9"/>
    <w:rsid w:val="00CE7DF3"/>
    <w:rsid w:val="00CF043F"/>
    <w:rsid w:val="00CF05AB"/>
    <w:rsid w:val="00CF0804"/>
    <w:rsid w:val="00CF0A29"/>
    <w:rsid w:val="00CF0C3D"/>
    <w:rsid w:val="00CF10AC"/>
    <w:rsid w:val="00CF1233"/>
    <w:rsid w:val="00CF14B4"/>
    <w:rsid w:val="00CF1684"/>
    <w:rsid w:val="00CF1688"/>
    <w:rsid w:val="00CF1AF3"/>
    <w:rsid w:val="00CF1D2E"/>
    <w:rsid w:val="00CF2074"/>
    <w:rsid w:val="00CF21C8"/>
    <w:rsid w:val="00CF221F"/>
    <w:rsid w:val="00CF237A"/>
    <w:rsid w:val="00CF2489"/>
    <w:rsid w:val="00CF2522"/>
    <w:rsid w:val="00CF270A"/>
    <w:rsid w:val="00CF2735"/>
    <w:rsid w:val="00CF2CED"/>
    <w:rsid w:val="00CF3057"/>
    <w:rsid w:val="00CF3141"/>
    <w:rsid w:val="00CF31E5"/>
    <w:rsid w:val="00CF3304"/>
    <w:rsid w:val="00CF361D"/>
    <w:rsid w:val="00CF36AB"/>
    <w:rsid w:val="00CF3748"/>
    <w:rsid w:val="00CF3832"/>
    <w:rsid w:val="00CF3A84"/>
    <w:rsid w:val="00CF406E"/>
    <w:rsid w:val="00CF4082"/>
    <w:rsid w:val="00CF4090"/>
    <w:rsid w:val="00CF4127"/>
    <w:rsid w:val="00CF42FE"/>
    <w:rsid w:val="00CF435B"/>
    <w:rsid w:val="00CF46A2"/>
    <w:rsid w:val="00CF488E"/>
    <w:rsid w:val="00CF49FD"/>
    <w:rsid w:val="00CF4B02"/>
    <w:rsid w:val="00CF4B12"/>
    <w:rsid w:val="00CF4C6E"/>
    <w:rsid w:val="00CF4DF9"/>
    <w:rsid w:val="00CF4EA2"/>
    <w:rsid w:val="00CF5124"/>
    <w:rsid w:val="00CF5196"/>
    <w:rsid w:val="00CF5279"/>
    <w:rsid w:val="00CF530B"/>
    <w:rsid w:val="00CF5484"/>
    <w:rsid w:val="00CF5629"/>
    <w:rsid w:val="00CF5816"/>
    <w:rsid w:val="00CF5A88"/>
    <w:rsid w:val="00CF5A9C"/>
    <w:rsid w:val="00CF5CA8"/>
    <w:rsid w:val="00CF5D1E"/>
    <w:rsid w:val="00CF5F9F"/>
    <w:rsid w:val="00CF6039"/>
    <w:rsid w:val="00CF6068"/>
    <w:rsid w:val="00CF633C"/>
    <w:rsid w:val="00CF63D6"/>
    <w:rsid w:val="00CF6615"/>
    <w:rsid w:val="00CF6845"/>
    <w:rsid w:val="00CF6C44"/>
    <w:rsid w:val="00CF7401"/>
    <w:rsid w:val="00CF7A47"/>
    <w:rsid w:val="00CF7BEC"/>
    <w:rsid w:val="00CF7D1F"/>
    <w:rsid w:val="00CF7FBA"/>
    <w:rsid w:val="00D00074"/>
    <w:rsid w:val="00D005A8"/>
    <w:rsid w:val="00D005F8"/>
    <w:rsid w:val="00D00728"/>
    <w:rsid w:val="00D00AA5"/>
    <w:rsid w:val="00D00B53"/>
    <w:rsid w:val="00D00C36"/>
    <w:rsid w:val="00D00D61"/>
    <w:rsid w:val="00D00F7F"/>
    <w:rsid w:val="00D010A7"/>
    <w:rsid w:val="00D0137C"/>
    <w:rsid w:val="00D0168B"/>
    <w:rsid w:val="00D01864"/>
    <w:rsid w:val="00D01969"/>
    <w:rsid w:val="00D01C68"/>
    <w:rsid w:val="00D01C86"/>
    <w:rsid w:val="00D01D54"/>
    <w:rsid w:val="00D01EBF"/>
    <w:rsid w:val="00D01ED3"/>
    <w:rsid w:val="00D01F0C"/>
    <w:rsid w:val="00D02268"/>
    <w:rsid w:val="00D02461"/>
    <w:rsid w:val="00D029CC"/>
    <w:rsid w:val="00D02A37"/>
    <w:rsid w:val="00D02E41"/>
    <w:rsid w:val="00D02EA9"/>
    <w:rsid w:val="00D0309C"/>
    <w:rsid w:val="00D03163"/>
    <w:rsid w:val="00D0358A"/>
    <w:rsid w:val="00D035A0"/>
    <w:rsid w:val="00D036A7"/>
    <w:rsid w:val="00D03822"/>
    <w:rsid w:val="00D038B7"/>
    <w:rsid w:val="00D0390E"/>
    <w:rsid w:val="00D039B9"/>
    <w:rsid w:val="00D03A8B"/>
    <w:rsid w:val="00D03AED"/>
    <w:rsid w:val="00D03C6F"/>
    <w:rsid w:val="00D03C9C"/>
    <w:rsid w:val="00D03DCE"/>
    <w:rsid w:val="00D03E4A"/>
    <w:rsid w:val="00D04129"/>
    <w:rsid w:val="00D04253"/>
    <w:rsid w:val="00D04711"/>
    <w:rsid w:val="00D04825"/>
    <w:rsid w:val="00D04899"/>
    <w:rsid w:val="00D04AB7"/>
    <w:rsid w:val="00D04B92"/>
    <w:rsid w:val="00D04C0D"/>
    <w:rsid w:val="00D04C26"/>
    <w:rsid w:val="00D04C6F"/>
    <w:rsid w:val="00D04EA5"/>
    <w:rsid w:val="00D05126"/>
    <w:rsid w:val="00D051C1"/>
    <w:rsid w:val="00D051FA"/>
    <w:rsid w:val="00D05220"/>
    <w:rsid w:val="00D05263"/>
    <w:rsid w:val="00D05279"/>
    <w:rsid w:val="00D05413"/>
    <w:rsid w:val="00D05436"/>
    <w:rsid w:val="00D05443"/>
    <w:rsid w:val="00D055A5"/>
    <w:rsid w:val="00D05CE0"/>
    <w:rsid w:val="00D05E67"/>
    <w:rsid w:val="00D05F68"/>
    <w:rsid w:val="00D05F69"/>
    <w:rsid w:val="00D06294"/>
    <w:rsid w:val="00D062B1"/>
    <w:rsid w:val="00D06705"/>
    <w:rsid w:val="00D067EA"/>
    <w:rsid w:val="00D068DA"/>
    <w:rsid w:val="00D06AB1"/>
    <w:rsid w:val="00D06B19"/>
    <w:rsid w:val="00D06D4E"/>
    <w:rsid w:val="00D06D83"/>
    <w:rsid w:val="00D06DC8"/>
    <w:rsid w:val="00D06F80"/>
    <w:rsid w:val="00D070AC"/>
    <w:rsid w:val="00D074D4"/>
    <w:rsid w:val="00D0751D"/>
    <w:rsid w:val="00D0753E"/>
    <w:rsid w:val="00D07D2D"/>
    <w:rsid w:val="00D07F54"/>
    <w:rsid w:val="00D10177"/>
    <w:rsid w:val="00D10553"/>
    <w:rsid w:val="00D10632"/>
    <w:rsid w:val="00D108AB"/>
    <w:rsid w:val="00D10911"/>
    <w:rsid w:val="00D1094C"/>
    <w:rsid w:val="00D10AD7"/>
    <w:rsid w:val="00D10B8C"/>
    <w:rsid w:val="00D10E98"/>
    <w:rsid w:val="00D11032"/>
    <w:rsid w:val="00D118D6"/>
    <w:rsid w:val="00D11A5F"/>
    <w:rsid w:val="00D11C06"/>
    <w:rsid w:val="00D120D2"/>
    <w:rsid w:val="00D120E4"/>
    <w:rsid w:val="00D12307"/>
    <w:rsid w:val="00D12784"/>
    <w:rsid w:val="00D12AC9"/>
    <w:rsid w:val="00D12CF9"/>
    <w:rsid w:val="00D12D89"/>
    <w:rsid w:val="00D12D93"/>
    <w:rsid w:val="00D13054"/>
    <w:rsid w:val="00D13188"/>
    <w:rsid w:val="00D133DC"/>
    <w:rsid w:val="00D135B8"/>
    <w:rsid w:val="00D137D8"/>
    <w:rsid w:val="00D13AF4"/>
    <w:rsid w:val="00D13BFD"/>
    <w:rsid w:val="00D13E6F"/>
    <w:rsid w:val="00D13FBD"/>
    <w:rsid w:val="00D14186"/>
    <w:rsid w:val="00D142E3"/>
    <w:rsid w:val="00D14374"/>
    <w:rsid w:val="00D149D6"/>
    <w:rsid w:val="00D14A5A"/>
    <w:rsid w:val="00D14CBD"/>
    <w:rsid w:val="00D14F61"/>
    <w:rsid w:val="00D14F80"/>
    <w:rsid w:val="00D15324"/>
    <w:rsid w:val="00D157B0"/>
    <w:rsid w:val="00D1591D"/>
    <w:rsid w:val="00D15DB7"/>
    <w:rsid w:val="00D15E44"/>
    <w:rsid w:val="00D15E72"/>
    <w:rsid w:val="00D16049"/>
    <w:rsid w:val="00D16449"/>
    <w:rsid w:val="00D165D7"/>
    <w:rsid w:val="00D16702"/>
    <w:rsid w:val="00D167CE"/>
    <w:rsid w:val="00D16BFD"/>
    <w:rsid w:val="00D16CC0"/>
    <w:rsid w:val="00D16CED"/>
    <w:rsid w:val="00D16E59"/>
    <w:rsid w:val="00D1705D"/>
    <w:rsid w:val="00D17212"/>
    <w:rsid w:val="00D172B2"/>
    <w:rsid w:val="00D172C2"/>
    <w:rsid w:val="00D1730D"/>
    <w:rsid w:val="00D177BF"/>
    <w:rsid w:val="00D17904"/>
    <w:rsid w:val="00D17AE3"/>
    <w:rsid w:val="00D17AF1"/>
    <w:rsid w:val="00D17FA5"/>
    <w:rsid w:val="00D20338"/>
    <w:rsid w:val="00D20344"/>
    <w:rsid w:val="00D204FE"/>
    <w:rsid w:val="00D205B9"/>
    <w:rsid w:val="00D2065C"/>
    <w:rsid w:val="00D208A2"/>
    <w:rsid w:val="00D20CB8"/>
    <w:rsid w:val="00D20E08"/>
    <w:rsid w:val="00D21071"/>
    <w:rsid w:val="00D21107"/>
    <w:rsid w:val="00D21142"/>
    <w:rsid w:val="00D212AE"/>
    <w:rsid w:val="00D216C9"/>
    <w:rsid w:val="00D21799"/>
    <w:rsid w:val="00D219E0"/>
    <w:rsid w:val="00D21B2D"/>
    <w:rsid w:val="00D21E69"/>
    <w:rsid w:val="00D21EE3"/>
    <w:rsid w:val="00D21FFC"/>
    <w:rsid w:val="00D221FB"/>
    <w:rsid w:val="00D22364"/>
    <w:rsid w:val="00D2262D"/>
    <w:rsid w:val="00D22810"/>
    <w:rsid w:val="00D22AEE"/>
    <w:rsid w:val="00D230EB"/>
    <w:rsid w:val="00D2341B"/>
    <w:rsid w:val="00D235E6"/>
    <w:rsid w:val="00D23811"/>
    <w:rsid w:val="00D238C4"/>
    <w:rsid w:val="00D23E16"/>
    <w:rsid w:val="00D240F9"/>
    <w:rsid w:val="00D24235"/>
    <w:rsid w:val="00D24FEF"/>
    <w:rsid w:val="00D250CF"/>
    <w:rsid w:val="00D253BC"/>
    <w:rsid w:val="00D253D1"/>
    <w:rsid w:val="00D25530"/>
    <w:rsid w:val="00D256C5"/>
    <w:rsid w:val="00D257DB"/>
    <w:rsid w:val="00D25913"/>
    <w:rsid w:val="00D25AAE"/>
    <w:rsid w:val="00D25F34"/>
    <w:rsid w:val="00D25FB2"/>
    <w:rsid w:val="00D260CE"/>
    <w:rsid w:val="00D26338"/>
    <w:rsid w:val="00D26559"/>
    <w:rsid w:val="00D265D1"/>
    <w:rsid w:val="00D26720"/>
    <w:rsid w:val="00D2676C"/>
    <w:rsid w:val="00D26817"/>
    <w:rsid w:val="00D26AB3"/>
    <w:rsid w:val="00D26AD1"/>
    <w:rsid w:val="00D2714B"/>
    <w:rsid w:val="00D27199"/>
    <w:rsid w:val="00D27256"/>
    <w:rsid w:val="00D275D2"/>
    <w:rsid w:val="00D277D6"/>
    <w:rsid w:val="00D2794A"/>
    <w:rsid w:val="00D27A7A"/>
    <w:rsid w:val="00D27BA4"/>
    <w:rsid w:val="00D27C40"/>
    <w:rsid w:val="00D27F46"/>
    <w:rsid w:val="00D30077"/>
    <w:rsid w:val="00D304ED"/>
    <w:rsid w:val="00D30687"/>
    <w:rsid w:val="00D30924"/>
    <w:rsid w:val="00D30B2D"/>
    <w:rsid w:val="00D30D48"/>
    <w:rsid w:val="00D30E74"/>
    <w:rsid w:val="00D3129A"/>
    <w:rsid w:val="00D3132F"/>
    <w:rsid w:val="00D31342"/>
    <w:rsid w:val="00D3141B"/>
    <w:rsid w:val="00D3142F"/>
    <w:rsid w:val="00D315D2"/>
    <w:rsid w:val="00D317B4"/>
    <w:rsid w:val="00D31949"/>
    <w:rsid w:val="00D31A74"/>
    <w:rsid w:val="00D31C4E"/>
    <w:rsid w:val="00D31E5A"/>
    <w:rsid w:val="00D32046"/>
    <w:rsid w:val="00D322DB"/>
    <w:rsid w:val="00D325E6"/>
    <w:rsid w:val="00D32651"/>
    <w:rsid w:val="00D32682"/>
    <w:rsid w:val="00D3279E"/>
    <w:rsid w:val="00D329D3"/>
    <w:rsid w:val="00D32C08"/>
    <w:rsid w:val="00D32E6A"/>
    <w:rsid w:val="00D330A4"/>
    <w:rsid w:val="00D335FA"/>
    <w:rsid w:val="00D33A92"/>
    <w:rsid w:val="00D33B9C"/>
    <w:rsid w:val="00D340CA"/>
    <w:rsid w:val="00D3424F"/>
    <w:rsid w:val="00D342A2"/>
    <w:rsid w:val="00D343A3"/>
    <w:rsid w:val="00D3470C"/>
    <w:rsid w:val="00D348CC"/>
    <w:rsid w:val="00D34A42"/>
    <w:rsid w:val="00D34B72"/>
    <w:rsid w:val="00D34B9D"/>
    <w:rsid w:val="00D34CE4"/>
    <w:rsid w:val="00D34DCD"/>
    <w:rsid w:val="00D351BE"/>
    <w:rsid w:val="00D35283"/>
    <w:rsid w:val="00D35549"/>
    <w:rsid w:val="00D3566B"/>
    <w:rsid w:val="00D359E1"/>
    <w:rsid w:val="00D35CC0"/>
    <w:rsid w:val="00D35CCF"/>
    <w:rsid w:val="00D35F8E"/>
    <w:rsid w:val="00D36012"/>
    <w:rsid w:val="00D36211"/>
    <w:rsid w:val="00D362B1"/>
    <w:rsid w:val="00D364E8"/>
    <w:rsid w:val="00D36D28"/>
    <w:rsid w:val="00D36DD8"/>
    <w:rsid w:val="00D36EF1"/>
    <w:rsid w:val="00D37079"/>
    <w:rsid w:val="00D3727A"/>
    <w:rsid w:val="00D372FE"/>
    <w:rsid w:val="00D3748E"/>
    <w:rsid w:val="00D3749B"/>
    <w:rsid w:val="00D37883"/>
    <w:rsid w:val="00D37D47"/>
    <w:rsid w:val="00D37DD9"/>
    <w:rsid w:val="00D37DE0"/>
    <w:rsid w:val="00D4006C"/>
    <w:rsid w:val="00D40242"/>
    <w:rsid w:val="00D404F9"/>
    <w:rsid w:val="00D407B6"/>
    <w:rsid w:val="00D40881"/>
    <w:rsid w:val="00D4090A"/>
    <w:rsid w:val="00D4093C"/>
    <w:rsid w:val="00D40C77"/>
    <w:rsid w:val="00D40D8C"/>
    <w:rsid w:val="00D40D98"/>
    <w:rsid w:val="00D40EA7"/>
    <w:rsid w:val="00D40F05"/>
    <w:rsid w:val="00D40FE7"/>
    <w:rsid w:val="00D410CB"/>
    <w:rsid w:val="00D410EF"/>
    <w:rsid w:val="00D41329"/>
    <w:rsid w:val="00D413BD"/>
    <w:rsid w:val="00D413C9"/>
    <w:rsid w:val="00D413FC"/>
    <w:rsid w:val="00D41603"/>
    <w:rsid w:val="00D4166C"/>
    <w:rsid w:val="00D418D9"/>
    <w:rsid w:val="00D41903"/>
    <w:rsid w:val="00D41A0B"/>
    <w:rsid w:val="00D41D18"/>
    <w:rsid w:val="00D41D4B"/>
    <w:rsid w:val="00D41D8C"/>
    <w:rsid w:val="00D41F5A"/>
    <w:rsid w:val="00D4204A"/>
    <w:rsid w:val="00D420FC"/>
    <w:rsid w:val="00D422DC"/>
    <w:rsid w:val="00D42305"/>
    <w:rsid w:val="00D42400"/>
    <w:rsid w:val="00D4267F"/>
    <w:rsid w:val="00D427A7"/>
    <w:rsid w:val="00D42840"/>
    <w:rsid w:val="00D42A75"/>
    <w:rsid w:val="00D4333B"/>
    <w:rsid w:val="00D4356F"/>
    <w:rsid w:val="00D4371E"/>
    <w:rsid w:val="00D43761"/>
    <w:rsid w:val="00D437D1"/>
    <w:rsid w:val="00D439A8"/>
    <w:rsid w:val="00D43A0C"/>
    <w:rsid w:val="00D43BFD"/>
    <w:rsid w:val="00D43D76"/>
    <w:rsid w:val="00D440FA"/>
    <w:rsid w:val="00D440FC"/>
    <w:rsid w:val="00D44246"/>
    <w:rsid w:val="00D4436E"/>
    <w:rsid w:val="00D44675"/>
    <w:rsid w:val="00D44696"/>
    <w:rsid w:val="00D446D3"/>
    <w:rsid w:val="00D449EC"/>
    <w:rsid w:val="00D44D80"/>
    <w:rsid w:val="00D44D9C"/>
    <w:rsid w:val="00D44E66"/>
    <w:rsid w:val="00D44F5D"/>
    <w:rsid w:val="00D44FB4"/>
    <w:rsid w:val="00D4519A"/>
    <w:rsid w:val="00D454C2"/>
    <w:rsid w:val="00D4565B"/>
    <w:rsid w:val="00D45661"/>
    <w:rsid w:val="00D45A85"/>
    <w:rsid w:val="00D45AE5"/>
    <w:rsid w:val="00D45AF4"/>
    <w:rsid w:val="00D45C50"/>
    <w:rsid w:val="00D45D84"/>
    <w:rsid w:val="00D45E74"/>
    <w:rsid w:val="00D45FC7"/>
    <w:rsid w:val="00D46203"/>
    <w:rsid w:val="00D4669B"/>
    <w:rsid w:val="00D466E1"/>
    <w:rsid w:val="00D469DB"/>
    <w:rsid w:val="00D46FDC"/>
    <w:rsid w:val="00D46FF3"/>
    <w:rsid w:val="00D4703A"/>
    <w:rsid w:val="00D4703D"/>
    <w:rsid w:val="00D4707B"/>
    <w:rsid w:val="00D473F7"/>
    <w:rsid w:val="00D50070"/>
    <w:rsid w:val="00D5021C"/>
    <w:rsid w:val="00D503BC"/>
    <w:rsid w:val="00D50501"/>
    <w:rsid w:val="00D50D82"/>
    <w:rsid w:val="00D51022"/>
    <w:rsid w:val="00D510A1"/>
    <w:rsid w:val="00D51146"/>
    <w:rsid w:val="00D5122E"/>
    <w:rsid w:val="00D512E5"/>
    <w:rsid w:val="00D51323"/>
    <w:rsid w:val="00D51632"/>
    <w:rsid w:val="00D517FA"/>
    <w:rsid w:val="00D518BA"/>
    <w:rsid w:val="00D51E4B"/>
    <w:rsid w:val="00D52447"/>
    <w:rsid w:val="00D525C7"/>
    <w:rsid w:val="00D527FF"/>
    <w:rsid w:val="00D52930"/>
    <w:rsid w:val="00D52D4C"/>
    <w:rsid w:val="00D52E2D"/>
    <w:rsid w:val="00D532E4"/>
    <w:rsid w:val="00D532FA"/>
    <w:rsid w:val="00D53794"/>
    <w:rsid w:val="00D537B2"/>
    <w:rsid w:val="00D537D8"/>
    <w:rsid w:val="00D538D8"/>
    <w:rsid w:val="00D53CCF"/>
    <w:rsid w:val="00D53E68"/>
    <w:rsid w:val="00D5401B"/>
    <w:rsid w:val="00D54046"/>
    <w:rsid w:val="00D5407E"/>
    <w:rsid w:val="00D540D4"/>
    <w:rsid w:val="00D5410B"/>
    <w:rsid w:val="00D54128"/>
    <w:rsid w:val="00D541CC"/>
    <w:rsid w:val="00D54500"/>
    <w:rsid w:val="00D5455A"/>
    <w:rsid w:val="00D5459E"/>
    <w:rsid w:val="00D54839"/>
    <w:rsid w:val="00D54A46"/>
    <w:rsid w:val="00D54D64"/>
    <w:rsid w:val="00D54D73"/>
    <w:rsid w:val="00D54F1D"/>
    <w:rsid w:val="00D55023"/>
    <w:rsid w:val="00D55067"/>
    <w:rsid w:val="00D55212"/>
    <w:rsid w:val="00D55426"/>
    <w:rsid w:val="00D5574B"/>
    <w:rsid w:val="00D55787"/>
    <w:rsid w:val="00D557D4"/>
    <w:rsid w:val="00D55884"/>
    <w:rsid w:val="00D559EA"/>
    <w:rsid w:val="00D55A4B"/>
    <w:rsid w:val="00D55C93"/>
    <w:rsid w:val="00D55CC0"/>
    <w:rsid w:val="00D5611D"/>
    <w:rsid w:val="00D56143"/>
    <w:rsid w:val="00D56271"/>
    <w:rsid w:val="00D5643E"/>
    <w:rsid w:val="00D56503"/>
    <w:rsid w:val="00D56541"/>
    <w:rsid w:val="00D566C9"/>
    <w:rsid w:val="00D56748"/>
    <w:rsid w:val="00D56791"/>
    <w:rsid w:val="00D5679C"/>
    <w:rsid w:val="00D568F4"/>
    <w:rsid w:val="00D5691A"/>
    <w:rsid w:val="00D56B85"/>
    <w:rsid w:val="00D5711C"/>
    <w:rsid w:val="00D5711D"/>
    <w:rsid w:val="00D5734C"/>
    <w:rsid w:val="00D57382"/>
    <w:rsid w:val="00D57437"/>
    <w:rsid w:val="00D5769F"/>
    <w:rsid w:val="00D576AD"/>
    <w:rsid w:val="00D57A9F"/>
    <w:rsid w:val="00D57B45"/>
    <w:rsid w:val="00D57D2F"/>
    <w:rsid w:val="00D57F5A"/>
    <w:rsid w:val="00D601BA"/>
    <w:rsid w:val="00D601D0"/>
    <w:rsid w:val="00D6020F"/>
    <w:rsid w:val="00D60412"/>
    <w:rsid w:val="00D6047C"/>
    <w:rsid w:val="00D605C6"/>
    <w:rsid w:val="00D6062C"/>
    <w:rsid w:val="00D6097B"/>
    <w:rsid w:val="00D60A98"/>
    <w:rsid w:val="00D60CF4"/>
    <w:rsid w:val="00D60DCF"/>
    <w:rsid w:val="00D60E30"/>
    <w:rsid w:val="00D60FD2"/>
    <w:rsid w:val="00D61000"/>
    <w:rsid w:val="00D6164B"/>
    <w:rsid w:val="00D6175C"/>
    <w:rsid w:val="00D6188B"/>
    <w:rsid w:val="00D619BC"/>
    <w:rsid w:val="00D61E55"/>
    <w:rsid w:val="00D61ED7"/>
    <w:rsid w:val="00D62275"/>
    <w:rsid w:val="00D62525"/>
    <w:rsid w:val="00D625B8"/>
    <w:rsid w:val="00D6266D"/>
    <w:rsid w:val="00D627EE"/>
    <w:rsid w:val="00D62856"/>
    <w:rsid w:val="00D62B31"/>
    <w:rsid w:val="00D62CDA"/>
    <w:rsid w:val="00D62DB2"/>
    <w:rsid w:val="00D62E67"/>
    <w:rsid w:val="00D62F85"/>
    <w:rsid w:val="00D63063"/>
    <w:rsid w:val="00D630C8"/>
    <w:rsid w:val="00D631C8"/>
    <w:rsid w:val="00D632AB"/>
    <w:rsid w:val="00D6351C"/>
    <w:rsid w:val="00D63582"/>
    <w:rsid w:val="00D635E7"/>
    <w:rsid w:val="00D63803"/>
    <w:rsid w:val="00D63805"/>
    <w:rsid w:val="00D638D7"/>
    <w:rsid w:val="00D638FA"/>
    <w:rsid w:val="00D63BAE"/>
    <w:rsid w:val="00D63D8A"/>
    <w:rsid w:val="00D63E2A"/>
    <w:rsid w:val="00D63EA1"/>
    <w:rsid w:val="00D6423B"/>
    <w:rsid w:val="00D6446B"/>
    <w:rsid w:val="00D646B3"/>
    <w:rsid w:val="00D647FE"/>
    <w:rsid w:val="00D6495A"/>
    <w:rsid w:val="00D64A1B"/>
    <w:rsid w:val="00D65065"/>
    <w:rsid w:val="00D651E1"/>
    <w:rsid w:val="00D6529F"/>
    <w:rsid w:val="00D654FD"/>
    <w:rsid w:val="00D65613"/>
    <w:rsid w:val="00D65930"/>
    <w:rsid w:val="00D65A9A"/>
    <w:rsid w:val="00D65AA9"/>
    <w:rsid w:val="00D65D8C"/>
    <w:rsid w:val="00D65E21"/>
    <w:rsid w:val="00D65FF5"/>
    <w:rsid w:val="00D66072"/>
    <w:rsid w:val="00D66276"/>
    <w:rsid w:val="00D66287"/>
    <w:rsid w:val="00D662A7"/>
    <w:rsid w:val="00D66326"/>
    <w:rsid w:val="00D66570"/>
    <w:rsid w:val="00D665A8"/>
    <w:rsid w:val="00D66C1F"/>
    <w:rsid w:val="00D66C6C"/>
    <w:rsid w:val="00D66E01"/>
    <w:rsid w:val="00D66F45"/>
    <w:rsid w:val="00D67044"/>
    <w:rsid w:val="00D670B3"/>
    <w:rsid w:val="00D678A2"/>
    <w:rsid w:val="00D701F1"/>
    <w:rsid w:val="00D7028B"/>
    <w:rsid w:val="00D702D6"/>
    <w:rsid w:val="00D7031E"/>
    <w:rsid w:val="00D70522"/>
    <w:rsid w:val="00D70965"/>
    <w:rsid w:val="00D70B7E"/>
    <w:rsid w:val="00D710EA"/>
    <w:rsid w:val="00D7117A"/>
    <w:rsid w:val="00D71197"/>
    <w:rsid w:val="00D71261"/>
    <w:rsid w:val="00D71484"/>
    <w:rsid w:val="00D71847"/>
    <w:rsid w:val="00D7188F"/>
    <w:rsid w:val="00D71949"/>
    <w:rsid w:val="00D71B8A"/>
    <w:rsid w:val="00D71CEB"/>
    <w:rsid w:val="00D71E71"/>
    <w:rsid w:val="00D71FF0"/>
    <w:rsid w:val="00D72503"/>
    <w:rsid w:val="00D72A1A"/>
    <w:rsid w:val="00D72B23"/>
    <w:rsid w:val="00D72DFE"/>
    <w:rsid w:val="00D73020"/>
    <w:rsid w:val="00D73126"/>
    <w:rsid w:val="00D7323F"/>
    <w:rsid w:val="00D732D7"/>
    <w:rsid w:val="00D7331A"/>
    <w:rsid w:val="00D7395B"/>
    <w:rsid w:val="00D73BD1"/>
    <w:rsid w:val="00D73CB9"/>
    <w:rsid w:val="00D74373"/>
    <w:rsid w:val="00D744D3"/>
    <w:rsid w:val="00D7468F"/>
    <w:rsid w:val="00D746E8"/>
    <w:rsid w:val="00D74721"/>
    <w:rsid w:val="00D747C3"/>
    <w:rsid w:val="00D74981"/>
    <w:rsid w:val="00D74AD8"/>
    <w:rsid w:val="00D74B4C"/>
    <w:rsid w:val="00D75063"/>
    <w:rsid w:val="00D7507B"/>
    <w:rsid w:val="00D75219"/>
    <w:rsid w:val="00D75299"/>
    <w:rsid w:val="00D75311"/>
    <w:rsid w:val="00D754FF"/>
    <w:rsid w:val="00D7584E"/>
    <w:rsid w:val="00D7589D"/>
    <w:rsid w:val="00D75CEB"/>
    <w:rsid w:val="00D75CF0"/>
    <w:rsid w:val="00D75D52"/>
    <w:rsid w:val="00D75E04"/>
    <w:rsid w:val="00D75F27"/>
    <w:rsid w:val="00D764A6"/>
    <w:rsid w:val="00D76614"/>
    <w:rsid w:val="00D766E9"/>
    <w:rsid w:val="00D76952"/>
    <w:rsid w:val="00D76B19"/>
    <w:rsid w:val="00D770BF"/>
    <w:rsid w:val="00D773D1"/>
    <w:rsid w:val="00D77402"/>
    <w:rsid w:val="00D77403"/>
    <w:rsid w:val="00D77706"/>
    <w:rsid w:val="00D777D6"/>
    <w:rsid w:val="00D778F6"/>
    <w:rsid w:val="00D77CA1"/>
    <w:rsid w:val="00D77F4E"/>
    <w:rsid w:val="00D802FA"/>
    <w:rsid w:val="00D80348"/>
    <w:rsid w:val="00D8034D"/>
    <w:rsid w:val="00D80365"/>
    <w:rsid w:val="00D808D3"/>
    <w:rsid w:val="00D80EFE"/>
    <w:rsid w:val="00D8110E"/>
    <w:rsid w:val="00D81130"/>
    <w:rsid w:val="00D81260"/>
    <w:rsid w:val="00D81297"/>
    <w:rsid w:val="00D81488"/>
    <w:rsid w:val="00D814D1"/>
    <w:rsid w:val="00D815AC"/>
    <w:rsid w:val="00D8173E"/>
    <w:rsid w:val="00D81830"/>
    <w:rsid w:val="00D818B4"/>
    <w:rsid w:val="00D81A1F"/>
    <w:rsid w:val="00D81A2C"/>
    <w:rsid w:val="00D81CAB"/>
    <w:rsid w:val="00D81D4E"/>
    <w:rsid w:val="00D81F69"/>
    <w:rsid w:val="00D8205E"/>
    <w:rsid w:val="00D824BC"/>
    <w:rsid w:val="00D824C0"/>
    <w:rsid w:val="00D826F5"/>
    <w:rsid w:val="00D82B14"/>
    <w:rsid w:val="00D82C5C"/>
    <w:rsid w:val="00D82E9C"/>
    <w:rsid w:val="00D834F1"/>
    <w:rsid w:val="00D835C1"/>
    <w:rsid w:val="00D835EB"/>
    <w:rsid w:val="00D83B32"/>
    <w:rsid w:val="00D83BF1"/>
    <w:rsid w:val="00D83C91"/>
    <w:rsid w:val="00D83DDD"/>
    <w:rsid w:val="00D84194"/>
    <w:rsid w:val="00D842EE"/>
    <w:rsid w:val="00D84512"/>
    <w:rsid w:val="00D845FF"/>
    <w:rsid w:val="00D8473B"/>
    <w:rsid w:val="00D847EE"/>
    <w:rsid w:val="00D848F1"/>
    <w:rsid w:val="00D84DFD"/>
    <w:rsid w:val="00D851A2"/>
    <w:rsid w:val="00D8521B"/>
    <w:rsid w:val="00D85283"/>
    <w:rsid w:val="00D85343"/>
    <w:rsid w:val="00D85369"/>
    <w:rsid w:val="00D85465"/>
    <w:rsid w:val="00D8548F"/>
    <w:rsid w:val="00D8557E"/>
    <w:rsid w:val="00D85628"/>
    <w:rsid w:val="00D858FA"/>
    <w:rsid w:val="00D85967"/>
    <w:rsid w:val="00D859B8"/>
    <w:rsid w:val="00D85DAC"/>
    <w:rsid w:val="00D85E64"/>
    <w:rsid w:val="00D86533"/>
    <w:rsid w:val="00D86636"/>
    <w:rsid w:val="00D8676D"/>
    <w:rsid w:val="00D867E6"/>
    <w:rsid w:val="00D86BE8"/>
    <w:rsid w:val="00D86F21"/>
    <w:rsid w:val="00D86F3A"/>
    <w:rsid w:val="00D87474"/>
    <w:rsid w:val="00D87619"/>
    <w:rsid w:val="00D87752"/>
    <w:rsid w:val="00D8776C"/>
    <w:rsid w:val="00D878FA"/>
    <w:rsid w:val="00D87A64"/>
    <w:rsid w:val="00D87A99"/>
    <w:rsid w:val="00D87BDF"/>
    <w:rsid w:val="00D87C37"/>
    <w:rsid w:val="00D9019A"/>
    <w:rsid w:val="00D9043F"/>
    <w:rsid w:val="00D90537"/>
    <w:rsid w:val="00D905BE"/>
    <w:rsid w:val="00D90614"/>
    <w:rsid w:val="00D90AB1"/>
    <w:rsid w:val="00D90B67"/>
    <w:rsid w:val="00D90BBD"/>
    <w:rsid w:val="00D90D78"/>
    <w:rsid w:val="00D90DA4"/>
    <w:rsid w:val="00D91133"/>
    <w:rsid w:val="00D913E3"/>
    <w:rsid w:val="00D91570"/>
    <w:rsid w:val="00D915EA"/>
    <w:rsid w:val="00D917C2"/>
    <w:rsid w:val="00D9187E"/>
    <w:rsid w:val="00D91A10"/>
    <w:rsid w:val="00D91B75"/>
    <w:rsid w:val="00D91D67"/>
    <w:rsid w:val="00D91F92"/>
    <w:rsid w:val="00D92155"/>
    <w:rsid w:val="00D923A7"/>
    <w:rsid w:val="00D92478"/>
    <w:rsid w:val="00D92888"/>
    <w:rsid w:val="00D92919"/>
    <w:rsid w:val="00D92AAB"/>
    <w:rsid w:val="00D92AD3"/>
    <w:rsid w:val="00D92E7B"/>
    <w:rsid w:val="00D92F14"/>
    <w:rsid w:val="00D931AD"/>
    <w:rsid w:val="00D932FA"/>
    <w:rsid w:val="00D93495"/>
    <w:rsid w:val="00D9364C"/>
    <w:rsid w:val="00D939A0"/>
    <w:rsid w:val="00D939B7"/>
    <w:rsid w:val="00D93AE4"/>
    <w:rsid w:val="00D93BB2"/>
    <w:rsid w:val="00D93D0E"/>
    <w:rsid w:val="00D94252"/>
    <w:rsid w:val="00D9457E"/>
    <w:rsid w:val="00D94653"/>
    <w:rsid w:val="00D94792"/>
    <w:rsid w:val="00D948AC"/>
    <w:rsid w:val="00D948CC"/>
    <w:rsid w:val="00D94950"/>
    <w:rsid w:val="00D94A6C"/>
    <w:rsid w:val="00D94ADD"/>
    <w:rsid w:val="00D94E80"/>
    <w:rsid w:val="00D95031"/>
    <w:rsid w:val="00D95033"/>
    <w:rsid w:val="00D955A8"/>
    <w:rsid w:val="00D95670"/>
    <w:rsid w:val="00D958AD"/>
    <w:rsid w:val="00D95E0D"/>
    <w:rsid w:val="00D95F0C"/>
    <w:rsid w:val="00D95F85"/>
    <w:rsid w:val="00D96173"/>
    <w:rsid w:val="00D96241"/>
    <w:rsid w:val="00D9627F"/>
    <w:rsid w:val="00D962DB"/>
    <w:rsid w:val="00D96395"/>
    <w:rsid w:val="00D96397"/>
    <w:rsid w:val="00D9661B"/>
    <w:rsid w:val="00D9679C"/>
    <w:rsid w:val="00D967DE"/>
    <w:rsid w:val="00D969FF"/>
    <w:rsid w:val="00D96B90"/>
    <w:rsid w:val="00D96E96"/>
    <w:rsid w:val="00D976CB"/>
    <w:rsid w:val="00D976EA"/>
    <w:rsid w:val="00D9772F"/>
    <w:rsid w:val="00D97814"/>
    <w:rsid w:val="00D979FE"/>
    <w:rsid w:val="00D97BBB"/>
    <w:rsid w:val="00D97BD5"/>
    <w:rsid w:val="00D97C14"/>
    <w:rsid w:val="00D97C2D"/>
    <w:rsid w:val="00D97EDF"/>
    <w:rsid w:val="00D97F7A"/>
    <w:rsid w:val="00DA01B5"/>
    <w:rsid w:val="00DA04C6"/>
    <w:rsid w:val="00DA04E5"/>
    <w:rsid w:val="00DA06B9"/>
    <w:rsid w:val="00DA07A2"/>
    <w:rsid w:val="00DA08B6"/>
    <w:rsid w:val="00DA0BD8"/>
    <w:rsid w:val="00DA0EC7"/>
    <w:rsid w:val="00DA1194"/>
    <w:rsid w:val="00DA1304"/>
    <w:rsid w:val="00DA13D9"/>
    <w:rsid w:val="00DA15D4"/>
    <w:rsid w:val="00DA1900"/>
    <w:rsid w:val="00DA1BBF"/>
    <w:rsid w:val="00DA1CFE"/>
    <w:rsid w:val="00DA2123"/>
    <w:rsid w:val="00DA2294"/>
    <w:rsid w:val="00DA27AE"/>
    <w:rsid w:val="00DA29F6"/>
    <w:rsid w:val="00DA2B2B"/>
    <w:rsid w:val="00DA2B2F"/>
    <w:rsid w:val="00DA2CC3"/>
    <w:rsid w:val="00DA2F8E"/>
    <w:rsid w:val="00DA2FF9"/>
    <w:rsid w:val="00DA31CC"/>
    <w:rsid w:val="00DA32B6"/>
    <w:rsid w:val="00DA349F"/>
    <w:rsid w:val="00DA34E1"/>
    <w:rsid w:val="00DA3CAE"/>
    <w:rsid w:val="00DA3CB2"/>
    <w:rsid w:val="00DA3D19"/>
    <w:rsid w:val="00DA4022"/>
    <w:rsid w:val="00DA40BC"/>
    <w:rsid w:val="00DA414A"/>
    <w:rsid w:val="00DA4561"/>
    <w:rsid w:val="00DA461F"/>
    <w:rsid w:val="00DA483E"/>
    <w:rsid w:val="00DA4942"/>
    <w:rsid w:val="00DA494B"/>
    <w:rsid w:val="00DA4C58"/>
    <w:rsid w:val="00DA4F12"/>
    <w:rsid w:val="00DA520A"/>
    <w:rsid w:val="00DA5238"/>
    <w:rsid w:val="00DA534C"/>
    <w:rsid w:val="00DA53E7"/>
    <w:rsid w:val="00DA541A"/>
    <w:rsid w:val="00DA5B1A"/>
    <w:rsid w:val="00DA5C2A"/>
    <w:rsid w:val="00DA6352"/>
    <w:rsid w:val="00DA6406"/>
    <w:rsid w:val="00DA6435"/>
    <w:rsid w:val="00DA64F3"/>
    <w:rsid w:val="00DA6553"/>
    <w:rsid w:val="00DA65B6"/>
    <w:rsid w:val="00DA6695"/>
    <w:rsid w:val="00DA6925"/>
    <w:rsid w:val="00DA6A67"/>
    <w:rsid w:val="00DA6AA2"/>
    <w:rsid w:val="00DA6ACF"/>
    <w:rsid w:val="00DA6B20"/>
    <w:rsid w:val="00DA6BF1"/>
    <w:rsid w:val="00DA6C72"/>
    <w:rsid w:val="00DA6E0F"/>
    <w:rsid w:val="00DA7064"/>
    <w:rsid w:val="00DA71DD"/>
    <w:rsid w:val="00DA71FA"/>
    <w:rsid w:val="00DA73C9"/>
    <w:rsid w:val="00DA7527"/>
    <w:rsid w:val="00DA7541"/>
    <w:rsid w:val="00DA775C"/>
    <w:rsid w:val="00DA7AA7"/>
    <w:rsid w:val="00DA7B3D"/>
    <w:rsid w:val="00DA7C50"/>
    <w:rsid w:val="00DA7C6A"/>
    <w:rsid w:val="00DA7F5E"/>
    <w:rsid w:val="00DB01AB"/>
    <w:rsid w:val="00DB0200"/>
    <w:rsid w:val="00DB0307"/>
    <w:rsid w:val="00DB04FF"/>
    <w:rsid w:val="00DB058A"/>
    <w:rsid w:val="00DB067E"/>
    <w:rsid w:val="00DB0828"/>
    <w:rsid w:val="00DB08CF"/>
    <w:rsid w:val="00DB0A19"/>
    <w:rsid w:val="00DB0B03"/>
    <w:rsid w:val="00DB0D69"/>
    <w:rsid w:val="00DB101B"/>
    <w:rsid w:val="00DB1032"/>
    <w:rsid w:val="00DB10E2"/>
    <w:rsid w:val="00DB138F"/>
    <w:rsid w:val="00DB1399"/>
    <w:rsid w:val="00DB1401"/>
    <w:rsid w:val="00DB16AF"/>
    <w:rsid w:val="00DB17DA"/>
    <w:rsid w:val="00DB18F0"/>
    <w:rsid w:val="00DB1957"/>
    <w:rsid w:val="00DB1B01"/>
    <w:rsid w:val="00DB1B6B"/>
    <w:rsid w:val="00DB1C48"/>
    <w:rsid w:val="00DB1D19"/>
    <w:rsid w:val="00DB1DCC"/>
    <w:rsid w:val="00DB1FD2"/>
    <w:rsid w:val="00DB2336"/>
    <w:rsid w:val="00DB239A"/>
    <w:rsid w:val="00DB27F6"/>
    <w:rsid w:val="00DB28CE"/>
    <w:rsid w:val="00DB2998"/>
    <w:rsid w:val="00DB2A15"/>
    <w:rsid w:val="00DB2A48"/>
    <w:rsid w:val="00DB2A64"/>
    <w:rsid w:val="00DB2A90"/>
    <w:rsid w:val="00DB2B80"/>
    <w:rsid w:val="00DB2EBF"/>
    <w:rsid w:val="00DB346A"/>
    <w:rsid w:val="00DB34FD"/>
    <w:rsid w:val="00DB3A85"/>
    <w:rsid w:val="00DB3DDC"/>
    <w:rsid w:val="00DB4427"/>
    <w:rsid w:val="00DB4556"/>
    <w:rsid w:val="00DB4B37"/>
    <w:rsid w:val="00DB4BA7"/>
    <w:rsid w:val="00DB4CDC"/>
    <w:rsid w:val="00DB4D22"/>
    <w:rsid w:val="00DB4E61"/>
    <w:rsid w:val="00DB54AB"/>
    <w:rsid w:val="00DB5575"/>
    <w:rsid w:val="00DB55C7"/>
    <w:rsid w:val="00DB5776"/>
    <w:rsid w:val="00DB5798"/>
    <w:rsid w:val="00DB5BCE"/>
    <w:rsid w:val="00DB5C1C"/>
    <w:rsid w:val="00DB5D2D"/>
    <w:rsid w:val="00DB5DBD"/>
    <w:rsid w:val="00DB5DFA"/>
    <w:rsid w:val="00DB5ECD"/>
    <w:rsid w:val="00DB5F41"/>
    <w:rsid w:val="00DB64AD"/>
    <w:rsid w:val="00DB658E"/>
    <w:rsid w:val="00DB668D"/>
    <w:rsid w:val="00DB66DC"/>
    <w:rsid w:val="00DB6F08"/>
    <w:rsid w:val="00DB71FD"/>
    <w:rsid w:val="00DB72CB"/>
    <w:rsid w:val="00DB73F5"/>
    <w:rsid w:val="00DB771E"/>
    <w:rsid w:val="00DB78C8"/>
    <w:rsid w:val="00DB79AC"/>
    <w:rsid w:val="00DB79B3"/>
    <w:rsid w:val="00DB7BD8"/>
    <w:rsid w:val="00DB7E03"/>
    <w:rsid w:val="00DB7E4B"/>
    <w:rsid w:val="00DB7F16"/>
    <w:rsid w:val="00DB7F1C"/>
    <w:rsid w:val="00DB7F81"/>
    <w:rsid w:val="00DC0185"/>
    <w:rsid w:val="00DC01BE"/>
    <w:rsid w:val="00DC041D"/>
    <w:rsid w:val="00DC06CC"/>
    <w:rsid w:val="00DC072D"/>
    <w:rsid w:val="00DC076D"/>
    <w:rsid w:val="00DC08E2"/>
    <w:rsid w:val="00DC090B"/>
    <w:rsid w:val="00DC0BA6"/>
    <w:rsid w:val="00DC0F5D"/>
    <w:rsid w:val="00DC101B"/>
    <w:rsid w:val="00DC10CF"/>
    <w:rsid w:val="00DC11D2"/>
    <w:rsid w:val="00DC135F"/>
    <w:rsid w:val="00DC1626"/>
    <w:rsid w:val="00DC16E9"/>
    <w:rsid w:val="00DC16FD"/>
    <w:rsid w:val="00DC1716"/>
    <w:rsid w:val="00DC1BE8"/>
    <w:rsid w:val="00DC1BEE"/>
    <w:rsid w:val="00DC1CBA"/>
    <w:rsid w:val="00DC1CC2"/>
    <w:rsid w:val="00DC1ED2"/>
    <w:rsid w:val="00DC1F21"/>
    <w:rsid w:val="00DC1FD1"/>
    <w:rsid w:val="00DC23CF"/>
    <w:rsid w:val="00DC273F"/>
    <w:rsid w:val="00DC277C"/>
    <w:rsid w:val="00DC27CD"/>
    <w:rsid w:val="00DC27F7"/>
    <w:rsid w:val="00DC2826"/>
    <w:rsid w:val="00DC299B"/>
    <w:rsid w:val="00DC2B09"/>
    <w:rsid w:val="00DC2C6B"/>
    <w:rsid w:val="00DC2DC3"/>
    <w:rsid w:val="00DC31AF"/>
    <w:rsid w:val="00DC3458"/>
    <w:rsid w:val="00DC34C2"/>
    <w:rsid w:val="00DC35A9"/>
    <w:rsid w:val="00DC3717"/>
    <w:rsid w:val="00DC3719"/>
    <w:rsid w:val="00DC377E"/>
    <w:rsid w:val="00DC39C7"/>
    <w:rsid w:val="00DC3C2D"/>
    <w:rsid w:val="00DC3CF7"/>
    <w:rsid w:val="00DC3DC3"/>
    <w:rsid w:val="00DC3F0E"/>
    <w:rsid w:val="00DC3FB1"/>
    <w:rsid w:val="00DC3FEB"/>
    <w:rsid w:val="00DC4929"/>
    <w:rsid w:val="00DC4EB0"/>
    <w:rsid w:val="00DC4F0C"/>
    <w:rsid w:val="00DC4F80"/>
    <w:rsid w:val="00DC56BD"/>
    <w:rsid w:val="00DC5842"/>
    <w:rsid w:val="00DC594A"/>
    <w:rsid w:val="00DC59BA"/>
    <w:rsid w:val="00DC5E09"/>
    <w:rsid w:val="00DC5F7C"/>
    <w:rsid w:val="00DC6103"/>
    <w:rsid w:val="00DC61CA"/>
    <w:rsid w:val="00DC6450"/>
    <w:rsid w:val="00DC645B"/>
    <w:rsid w:val="00DC657C"/>
    <w:rsid w:val="00DC6587"/>
    <w:rsid w:val="00DC67BC"/>
    <w:rsid w:val="00DC686D"/>
    <w:rsid w:val="00DC69E7"/>
    <w:rsid w:val="00DC6C0E"/>
    <w:rsid w:val="00DC6D9C"/>
    <w:rsid w:val="00DC727D"/>
    <w:rsid w:val="00DC72B8"/>
    <w:rsid w:val="00DC7366"/>
    <w:rsid w:val="00DC73EA"/>
    <w:rsid w:val="00DC7481"/>
    <w:rsid w:val="00DC7D71"/>
    <w:rsid w:val="00DD0003"/>
    <w:rsid w:val="00DD019D"/>
    <w:rsid w:val="00DD034A"/>
    <w:rsid w:val="00DD061E"/>
    <w:rsid w:val="00DD06F4"/>
    <w:rsid w:val="00DD071E"/>
    <w:rsid w:val="00DD07A8"/>
    <w:rsid w:val="00DD0942"/>
    <w:rsid w:val="00DD0A5D"/>
    <w:rsid w:val="00DD0BA5"/>
    <w:rsid w:val="00DD0DC9"/>
    <w:rsid w:val="00DD1209"/>
    <w:rsid w:val="00DD12BA"/>
    <w:rsid w:val="00DD13B6"/>
    <w:rsid w:val="00DD151E"/>
    <w:rsid w:val="00DD19A1"/>
    <w:rsid w:val="00DD1DD9"/>
    <w:rsid w:val="00DD1DFE"/>
    <w:rsid w:val="00DD213A"/>
    <w:rsid w:val="00DD22FF"/>
    <w:rsid w:val="00DD2303"/>
    <w:rsid w:val="00DD2440"/>
    <w:rsid w:val="00DD2544"/>
    <w:rsid w:val="00DD291A"/>
    <w:rsid w:val="00DD2BA4"/>
    <w:rsid w:val="00DD2C43"/>
    <w:rsid w:val="00DD2FA5"/>
    <w:rsid w:val="00DD37AB"/>
    <w:rsid w:val="00DD391C"/>
    <w:rsid w:val="00DD3A49"/>
    <w:rsid w:val="00DD3A8A"/>
    <w:rsid w:val="00DD3B0B"/>
    <w:rsid w:val="00DD3C24"/>
    <w:rsid w:val="00DD3F25"/>
    <w:rsid w:val="00DD4249"/>
    <w:rsid w:val="00DD445B"/>
    <w:rsid w:val="00DD47A6"/>
    <w:rsid w:val="00DD4858"/>
    <w:rsid w:val="00DD4B00"/>
    <w:rsid w:val="00DD4CB3"/>
    <w:rsid w:val="00DD4CB8"/>
    <w:rsid w:val="00DD4D1C"/>
    <w:rsid w:val="00DD4EA7"/>
    <w:rsid w:val="00DD51C3"/>
    <w:rsid w:val="00DD5336"/>
    <w:rsid w:val="00DD53B0"/>
    <w:rsid w:val="00DD556D"/>
    <w:rsid w:val="00DD5604"/>
    <w:rsid w:val="00DD5B62"/>
    <w:rsid w:val="00DD5CFE"/>
    <w:rsid w:val="00DD5E78"/>
    <w:rsid w:val="00DD5F6F"/>
    <w:rsid w:val="00DD6044"/>
    <w:rsid w:val="00DD6330"/>
    <w:rsid w:val="00DD6631"/>
    <w:rsid w:val="00DD683B"/>
    <w:rsid w:val="00DD6A9E"/>
    <w:rsid w:val="00DD6C61"/>
    <w:rsid w:val="00DD704F"/>
    <w:rsid w:val="00DD71A4"/>
    <w:rsid w:val="00DD73E6"/>
    <w:rsid w:val="00DD744D"/>
    <w:rsid w:val="00DD7508"/>
    <w:rsid w:val="00DD755D"/>
    <w:rsid w:val="00DD78B1"/>
    <w:rsid w:val="00DD7ACA"/>
    <w:rsid w:val="00DD7BE2"/>
    <w:rsid w:val="00DD7D5A"/>
    <w:rsid w:val="00DE0021"/>
    <w:rsid w:val="00DE00CD"/>
    <w:rsid w:val="00DE052E"/>
    <w:rsid w:val="00DE0670"/>
    <w:rsid w:val="00DE07FA"/>
    <w:rsid w:val="00DE093A"/>
    <w:rsid w:val="00DE0D49"/>
    <w:rsid w:val="00DE0DCE"/>
    <w:rsid w:val="00DE0DDE"/>
    <w:rsid w:val="00DE0E50"/>
    <w:rsid w:val="00DE1036"/>
    <w:rsid w:val="00DE128C"/>
    <w:rsid w:val="00DE12FF"/>
    <w:rsid w:val="00DE13B2"/>
    <w:rsid w:val="00DE1675"/>
    <w:rsid w:val="00DE18C1"/>
    <w:rsid w:val="00DE1928"/>
    <w:rsid w:val="00DE1BC3"/>
    <w:rsid w:val="00DE1FC1"/>
    <w:rsid w:val="00DE20C1"/>
    <w:rsid w:val="00DE20DE"/>
    <w:rsid w:val="00DE22FE"/>
    <w:rsid w:val="00DE2339"/>
    <w:rsid w:val="00DE2358"/>
    <w:rsid w:val="00DE244D"/>
    <w:rsid w:val="00DE2591"/>
    <w:rsid w:val="00DE26BE"/>
    <w:rsid w:val="00DE2796"/>
    <w:rsid w:val="00DE2FBF"/>
    <w:rsid w:val="00DE3109"/>
    <w:rsid w:val="00DE32F9"/>
    <w:rsid w:val="00DE3332"/>
    <w:rsid w:val="00DE359C"/>
    <w:rsid w:val="00DE383B"/>
    <w:rsid w:val="00DE3855"/>
    <w:rsid w:val="00DE3995"/>
    <w:rsid w:val="00DE3A31"/>
    <w:rsid w:val="00DE3AD9"/>
    <w:rsid w:val="00DE3D75"/>
    <w:rsid w:val="00DE3FAF"/>
    <w:rsid w:val="00DE40E7"/>
    <w:rsid w:val="00DE41FD"/>
    <w:rsid w:val="00DE4249"/>
    <w:rsid w:val="00DE4401"/>
    <w:rsid w:val="00DE4431"/>
    <w:rsid w:val="00DE452B"/>
    <w:rsid w:val="00DE4594"/>
    <w:rsid w:val="00DE46C8"/>
    <w:rsid w:val="00DE46EF"/>
    <w:rsid w:val="00DE4AD3"/>
    <w:rsid w:val="00DE4BCA"/>
    <w:rsid w:val="00DE4DD9"/>
    <w:rsid w:val="00DE4E74"/>
    <w:rsid w:val="00DE5701"/>
    <w:rsid w:val="00DE5968"/>
    <w:rsid w:val="00DE5B50"/>
    <w:rsid w:val="00DE5E9C"/>
    <w:rsid w:val="00DE5FC9"/>
    <w:rsid w:val="00DE5FE6"/>
    <w:rsid w:val="00DE610E"/>
    <w:rsid w:val="00DE617B"/>
    <w:rsid w:val="00DE6295"/>
    <w:rsid w:val="00DE6459"/>
    <w:rsid w:val="00DE65AA"/>
    <w:rsid w:val="00DE6841"/>
    <w:rsid w:val="00DE68E3"/>
    <w:rsid w:val="00DE6E4F"/>
    <w:rsid w:val="00DE70CA"/>
    <w:rsid w:val="00DE715B"/>
    <w:rsid w:val="00DE733C"/>
    <w:rsid w:val="00DE7413"/>
    <w:rsid w:val="00DE74F4"/>
    <w:rsid w:val="00DE759B"/>
    <w:rsid w:val="00DE77DE"/>
    <w:rsid w:val="00DE7A96"/>
    <w:rsid w:val="00DE7B40"/>
    <w:rsid w:val="00DE7CFD"/>
    <w:rsid w:val="00DF0122"/>
    <w:rsid w:val="00DF0164"/>
    <w:rsid w:val="00DF04BE"/>
    <w:rsid w:val="00DF051C"/>
    <w:rsid w:val="00DF066A"/>
    <w:rsid w:val="00DF074B"/>
    <w:rsid w:val="00DF074F"/>
    <w:rsid w:val="00DF0A24"/>
    <w:rsid w:val="00DF0AFB"/>
    <w:rsid w:val="00DF0B4D"/>
    <w:rsid w:val="00DF121B"/>
    <w:rsid w:val="00DF1264"/>
    <w:rsid w:val="00DF12ED"/>
    <w:rsid w:val="00DF1308"/>
    <w:rsid w:val="00DF148C"/>
    <w:rsid w:val="00DF180A"/>
    <w:rsid w:val="00DF1879"/>
    <w:rsid w:val="00DF1944"/>
    <w:rsid w:val="00DF1AE5"/>
    <w:rsid w:val="00DF1B28"/>
    <w:rsid w:val="00DF1BDD"/>
    <w:rsid w:val="00DF1D62"/>
    <w:rsid w:val="00DF1EE2"/>
    <w:rsid w:val="00DF1F28"/>
    <w:rsid w:val="00DF2012"/>
    <w:rsid w:val="00DF2128"/>
    <w:rsid w:val="00DF220E"/>
    <w:rsid w:val="00DF22D2"/>
    <w:rsid w:val="00DF2358"/>
    <w:rsid w:val="00DF240D"/>
    <w:rsid w:val="00DF2410"/>
    <w:rsid w:val="00DF2435"/>
    <w:rsid w:val="00DF2626"/>
    <w:rsid w:val="00DF2A55"/>
    <w:rsid w:val="00DF2A6F"/>
    <w:rsid w:val="00DF2D06"/>
    <w:rsid w:val="00DF2D09"/>
    <w:rsid w:val="00DF3077"/>
    <w:rsid w:val="00DF33EC"/>
    <w:rsid w:val="00DF356E"/>
    <w:rsid w:val="00DF3583"/>
    <w:rsid w:val="00DF36A6"/>
    <w:rsid w:val="00DF38DB"/>
    <w:rsid w:val="00DF3A2B"/>
    <w:rsid w:val="00DF3D93"/>
    <w:rsid w:val="00DF3E57"/>
    <w:rsid w:val="00DF3FA6"/>
    <w:rsid w:val="00DF4196"/>
    <w:rsid w:val="00DF420B"/>
    <w:rsid w:val="00DF4432"/>
    <w:rsid w:val="00DF456A"/>
    <w:rsid w:val="00DF4612"/>
    <w:rsid w:val="00DF462A"/>
    <w:rsid w:val="00DF4775"/>
    <w:rsid w:val="00DF484F"/>
    <w:rsid w:val="00DF4D18"/>
    <w:rsid w:val="00DF4D1B"/>
    <w:rsid w:val="00DF4E15"/>
    <w:rsid w:val="00DF4F2F"/>
    <w:rsid w:val="00DF4F41"/>
    <w:rsid w:val="00DF5028"/>
    <w:rsid w:val="00DF5641"/>
    <w:rsid w:val="00DF5C52"/>
    <w:rsid w:val="00DF5C6B"/>
    <w:rsid w:val="00DF5E6C"/>
    <w:rsid w:val="00DF5EA8"/>
    <w:rsid w:val="00DF5EBF"/>
    <w:rsid w:val="00DF5F8A"/>
    <w:rsid w:val="00DF6133"/>
    <w:rsid w:val="00DF648F"/>
    <w:rsid w:val="00DF6513"/>
    <w:rsid w:val="00DF6595"/>
    <w:rsid w:val="00DF6631"/>
    <w:rsid w:val="00DF66E0"/>
    <w:rsid w:val="00DF698D"/>
    <w:rsid w:val="00DF6C27"/>
    <w:rsid w:val="00DF6CE0"/>
    <w:rsid w:val="00DF6D93"/>
    <w:rsid w:val="00DF6E5D"/>
    <w:rsid w:val="00DF6F85"/>
    <w:rsid w:val="00DF6FC4"/>
    <w:rsid w:val="00DF6FEB"/>
    <w:rsid w:val="00DF7068"/>
    <w:rsid w:val="00DF71D0"/>
    <w:rsid w:val="00DF74F3"/>
    <w:rsid w:val="00DF77FD"/>
    <w:rsid w:val="00DF781F"/>
    <w:rsid w:val="00DF786C"/>
    <w:rsid w:val="00DF7A39"/>
    <w:rsid w:val="00DF7AE6"/>
    <w:rsid w:val="00DF7F43"/>
    <w:rsid w:val="00DF7FCC"/>
    <w:rsid w:val="00E003E3"/>
    <w:rsid w:val="00E006F1"/>
    <w:rsid w:val="00E00738"/>
    <w:rsid w:val="00E008E2"/>
    <w:rsid w:val="00E00B79"/>
    <w:rsid w:val="00E00B7C"/>
    <w:rsid w:val="00E0149E"/>
    <w:rsid w:val="00E014D8"/>
    <w:rsid w:val="00E0160F"/>
    <w:rsid w:val="00E017AE"/>
    <w:rsid w:val="00E01931"/>
    <w:rsid w:val="00E0198B"/>
    <w:rsid w:val="00E02290"/>
    <w:rsid w:val="00E023E5"/>
    <w:rsid w:val="00E02BE8"/>
    <w:rsid w:val="00E02C97"/>
    <w:rsid w:val="00E02EEA"/>
    <w:rsid w:val="00E02F25"/>
    <w:rsid w:val="00E032AF"/>
    <w:rsid w:val="00E03327"/>
    <w:rsid w:val="00E0340F"/>
    <w:rsid w:val="00E03644"/>
    <w:rsid w:val="00E03658"/>
    <w:rsid w:val="00E037B2"/>
    <w:rsid w:val="00E039C2"/>
    <w:rsid w:val="00E03B3A"/>
    <w:rsid w:val="00E03D10"/>
    <w:rsid w:val="00E03F3B"/>
    <w:rsid w:val="00E04610"/>
    <w:rsid w:val="00E04699"/>
    <w:rsid w:val="00E04721"/>
    <w:rsid w:val="00E04943"/>
    <w:rsid w:val="00E04B8B"/>
    <w:rsid w:val="00E04BEB"/>
    <w:rsid w:val="00E04D3B"/>
    <w:rsid w:val="00E04ED7"/>
    <w:rsid w:val="00E04FF8"/>
    <w:rsid w:val="00E0511A"/>
    <w:rsid w:val="00E051EB"/>
    <w:rsid w:val="00E05402"/>
    <w:rsid w:val="00E05682"/>
    <w:rsid w:val="00E0575C"/>
    <w:rsid w:val="00E057D7"/>
    <w:rsid w:val="00E0591C"/>
    <w:rsid w:val="00E05CFB"/>
    <w:rsid w:val="00E05D2E"/>
    <w:rsid w:val="00E05E1B"/>
    <w:rsid w:val="00E05EC2"/>
    <w:rsid w:val="00E05F10"/>
    <w:rsid w:val="00E05F76"/>
    <w:rsid w:val="00E061F8"/>
    <w:rsid w:val="00E0643C"/>
    <w:rsid w:val="00E06618"/>
    <w:rsid w:val="00E067D3"/>
    <w:rsid w:val="00E069CF"/>
    <w:rsid w:val="00E069D0"/>
    <w:rsid w:val="00E06BAB"/>
    <w:rsid w:val="00E06CAD"/>
    <w:rsid w:val="00E06D47"/>
    <w:rsid w:val="00E06EC9"/>
    <w:rsid w:val="00E071AF"/>
    <w:rsid w:val="00E0720E"/>
    <w:rsid w:val="00E07530"/>
    <w:rsid w:val="00E075BE"/>
    <w:rsid w:val="00E076D9"/>
    <w:rsid w:val="00E07757"/>
    <w:rsid w:val="00E0791B"/>
    <w:rsid w:val="00E0792C"/>
    <w:rsid w:val="00E07B8E"/>
    <w:rsid w:val="00E07C88"/>
    <w:rsid w:val="00E07D8E"/>
    <w:rsid w:val="00E07DEF"/>
    <w:rsid w:val="00E07E91"/>
    <w:rsid w:val="00E100F0"/>
    <w:rsid w:val="00E1018F"/>
    <w:rsid w:val="00E101FF"/>
    <w:rsid w:val="00E102C6"/>
    <w:rsid w:val="00E104C7"/>
    <w:rsid w:val="00E106C9"/>
    <w:rsid w:val="00E1079B"/>
    <w:rsid w:val="00E1084B"/>
    <w:rsid w:val="00E10C51"/>
    <w:rsid w:val="00E10D0A"/>
    <w:rsid w:val="00E10DF7"/>
    <w:rsid w:val="00E10EB2"/>
    <w:rsid w:val="00E111D1"/>
    <w:rsid w:val="00E116FB"/>
    <w:rsid w:val="00E119A9"/>
    <w:rsid w:val="00E11ADE"/>
    <w:rsid w:val="00E11B38"/>
    <w:rsid w:val="00E11D6D"/>
    <w:rsid w:val="00E11DBF"/>
    <w:rsid w:val="00E12157"/>
    <w:rsid w:val="00E12216"/>
    <w:rsid w:val="00E1258E"/>
    <w:rsid w:val="00E1275C"/>
    <w:rsid w:val="00E127C0"/>
    <w:rsid w:val="00E129CC"/>
    <w:rsid w:val="00E12C9F"/>
    <w:rsid w:val="00E12CD9"/>
    <w:rsid w:val="00E12D75"/>
    <w:rsid w:val="00E12E35"/>
    <w:rsid w:val="00E1326F"/>
    <w:rsid w:val="00E133A0"/>
    <w:rsid w:val="00E13402"/>
    <w:rsid w:val="00E1375B"/>
    <w:rsid w:val="00E13872"/>
    <w:rsid w:val="00E138AF"/>
    <w:rsid w:val="00E13A0F"/>
    <w:rsid w:val="00E13A8A"/>
    <w:rsid w:val="00E13F7D"/>
    <w:rsid w:val="00E14130"/>
    <w:rsid w:val="00E14595"/>
    <w:rsid w:val="00E1488B"/>
    <w:rsid w:val="00E14904"/>
    <w:rsid w:val="00E14B06"/>
    <w:rsid w:val="00E14F08"/>
    <w:rsid w:val="00E14FAB"/>
    <w:rsid w:val="00E14FDA"/>
    <w:rsid w:val="00E15163"/>
    <w:rsid w:val="00E155E8"/>
    <w:rsid w:val="00E15735"/>
    <w:rsid w:val="00E1594C"/>
    <w:rsid w:val="00E15A18"/>
    <w:rsid w:val="00E15B83"/>
    <w:rsid w:val="00E15CFC"/>
    <w:rsid w:val="00E15D33"/>
    <w:rsid w:val="00E15EEB"/>
    <w:rsid w:val="00E16091"/>
    <w:rsid w:val="00E160D6"/>
    <w:rsid w:val="00E161C2"/>
    <w:rsid w:val="00E161EA"/>
    <w:rsid w:val="00E1626B"/>
    <w:rsid w:val="00E162F6"/>
    <w:rsid w:val="00E16BAC"/>
    <w:rsid w:val="00E17150"/>
    <w:rsid w:val="00E173D3"/>
    <w:rsid w:val="00E17561"/>
    <w:rsid w:val="00E17A85"/>
    <w:rsid w:val="00E17AA0"/>
    <w:rsid w:val="00E17C60"/>
    <w:rsid w:val="00E17E35"/>
    <w:rsid w:val="00E200A5"/>
    <w:rsid w:val="00E20259"/>
    <w:rsid w:val="00E202B9"/>
    <w:rsid w:val="00E20497"/>
    <w:rsid w:val="00E2058B"/>
    <w:rsid w:val="00E2063B"/>
    <w:rsid w:val="00E206FA"/>
    <w:rsid w:val="00E2089C"/>
    <w:rsid w:val="00E20D2D"/>
    <w:rsid w:val="00E20FCE"/>
    <w:rsid w:val="00E20FE6"/>
    <w:rsid w:val="00E211AA"/>
    <w:rsid w:val="00E2123B"/>
    <w:rsid w:val="00E21635"/>
    <w:rsid w:val="00E21731"/>
    <w:rsid w:val="00E217D7"/>
    <w:rsid w:val="00E21B73"/>
    <w:rsid w:val="00E21CED"/>
    <w:rsid w:val="00E21E96"/>
    <w:rsid w:val="00E22407"/>
    <w:rsid w:val="00E2249C"/>
    <w:rsid w:val="00E225F2"/>
    <w:rsid w:val="00E22662"/>
    <w:rsid w:val="00E22664"/>
    <w:rsid w:val="00E2267E"/>
    <w:rsid w:val="00E2299C"/>
    <w:rsid w:val="00E229EF"/>
    <w:rsid w:val="00E22E85"/>
    <w:rsid w:val="00E22EF9"/>
    <w:rsid w:val="00E231AE"/>
    <w:rsid w:val="00E233F9"/>
    <w:rsid w:val="00E2359D"/>
    <w:rsid w:val="00E23624"/>
    <w:rsid w:val="00E238C0"/>
    <w:rsid w:val="00E23A18"/>
    <w:rsid w:val="00E23C5B"/>
    <w:rsid w:val="00E23C6C"/>
    <w:rsid w:val="00E24010"/>
    <w:rsid w:val="00E24269"/>
    <w:rsid w:val="00E248E8"/>
    <w:rsid w:val="00E24956"/>
    <w:rsid w:val="00E24BDC"/>
    <w:rsid w:val="00E24C8A"/>
    <w:rsid w:val="00E24CB4"/>
    <w:rsid w:val="00E24CC4"/>
    <w:rsid w:val="00E24D9E"/>
    <w:rsid w:val="00E24E5F"/>
    <w:rsid w:val="00E25099"/>
    <w:rsid w:val="00E250D8"/>
    <w:rsid w:val="00E252EF"/>
    <w:rsid w:val="00E25355"/>
    <w:rsid w:val="00E2538F"/>
    <w:rsid w:val="00E256F6"/>
    <w:rsid w:val="00E2579A"/>
    <w:rsid w:val="00E258B1"/>
    <w:rsid w:val="00E258D1"/>
    <w:rsid w:val="00E25AA1"/>
    <w:rsid w:val="00E25B6E"/>
    <w:rsid w:val="00E25CDD"/>
    <w:rsid w:val="00E25F63"/>
    <w:rsid w:val="00E26072"/>
    <w:rsid w:val="00E263B7"/>
    <w:rsid w:val="00E263B9"/>
    <w:rsid w:val="00E26521"/>
    <w:rsid w:val="00E2662A"/>
    <w:rsid w:val="00E2668B"/>
    <w:rsid w:val="00E26961"/>
    <w:rsid w:val="00E26B16"/>
    <w:rsid w:val="00E26BBF"/>
    <w:rsid w:val="00E27006"/>
    <w:rsid w:val="00E27179"/>
    <w:rsid w:val="00E271BA"/>
    <w:rsid w:val="00E271F7"/>
    <w:rsid w:val="00E27380"/>
    <w:rsid w:val="00E27801"/>
    <w:rsid w:val="00E279BE"/>
    <w:rsid w:val="00E27A86"/>
    <w:rsid w:val="00E27BEA"/>
    <w:rsid w:val="00E27D1A"/>
    <w:rsid w:val="00E27E0F"/>
    <w:rsid w:val="00E3021E"/>
    <w:rsid w:val="00E30274"/>
    <w:rsid w:val="00E30571"/>
    <w:rsid w:val="00E30592"/>
    <w:rsid w:val="00E30771"/>
    <w:rsid w:val="00E30830"/>
    <w:rsid w:val="00E30A94"/>
    <w:rsid w:val="00E30AAC"/>
    <w:rsid w:val="00E30BA0"/>
    <w:rsid w:val="00E30D12"/>
    <w:rsid w:val="00E30DA2"/>
    <w:rsid w:val="00E310E3"/>
    <w:rsid w:val="00E311F4"/>
    <w:rsid w:val="00E31209"/>
    <w:rsid w:val="00E3167B"/>
    <w:rsid w:val="00E31ACC"/>
    <w:rsid w:val="00E31CD4"/>
    <w:rsid w:val="00E31E9A"/>
    <w:rsid w:val="00E31F00"/>
    <w:rsid w:val="00E3201A"/>
    <w:rsid w:val="00E3206E"/>
    <w:rsid w:val="00E32232"/>
    <w:rsid w:val="00E322B8"/>
    <w:rsid w:val="00E3247E"/>
    <w:rsid w:val="00E324AB"/>
    <w:rsid w:val="00E325AB"/>
    <w:rsid w:val="00E32675"/>
    <w:rsid w:val="00E32831"/>
    <w:rsid w:val="00E3288F"/>
    <w:rsid w:val="00E32A8A"/>
    <w:rsid w:val="00E32BB5"/>
    <w:rsid w:val="00E32F17"/>
    <w:rsid w:val="00E33404"/>
    <w:rsid w:val="00E33554"/>
    <w:rsid w:val="00E335E3"/>
    <w:rsid w:val="00E33684"/>
    <w:rsid w:val="00E336E9"/>
    <w:rsid w:val="00E3391E"/>
    <w:rsid w:val="00E33B4A"/>
    <w:rsid w:val="00E33CBC"/>
    <w:rsid w:val="00E33F4B"/>
    <w:rsid w:val="00E3403C"/>
    <w:rsid w:val="00E3417C"/>
    <w:rsid w:val="00E34440"/>
    <w:rsid w:val="00E345C3"/>
    <w:rsid w:val="00E34603"/>
    <w:rsid w:val="00E34D4F"/>
    <w:rsid w:val="00E34F0D"/>
    <w:rsid w:val="00E34FC5"/>
    <w:rsid w:val="00E35034"/>
    <w:rsid w:val="00E35103"/>
    <w:rsid w:val="00E3515E"/>
    <w:rsid w:val="00E35221"/>
    <w:rsid w:val="00E35589"/>
    <w:rsid w:val="00E3561A"/>
    <w:rsid w:val="00E3573A"/>
    <w:rsid w:val="00E3576C"/>
    <w:rsid w:val="00E35783"/>
    <w:rsid w:val="00E359FC"/>
    <w:rsid w:val="00E35C13"/>
    <w:rsid w:val="00E35D7B"/>
    <w:rsid w:val="00E35DF6"/>
    <w:rsid w:val="00E35E05"/>
    <w:rsid w:val="00E35FF3"/>
    <w:rsid w:val="00E36028"/>
    <w:rsid w:val="00E3611B"/>
    <w:rsid w:val="00E36161"/>
    <w:rsid w:val="00E36361"/>
    <w:rsid w:val="00E3645E"/>
    <w:rsid w:val="00E36493"/>
    <w:rsid w:val="00E364EF"/>
    <w:rsid w:val="00E3671F"/>
    <w:rsid w:val="00E3672E"/>
    <w:rsid w:val="00E367A7"/>
    <w:rsid w:val="00E36C72"/>
    <w:rsid w:val="00E36E0E"/>
    <w:rsid w:val="00E36EA6"/>
    <w:rsid w:val="00E3714F"/>
    <w:rsid w:val="00E371EA"/>
    <w:rsid w:val="00E373F1"/>
    <w:rsid w:val="00E37486"/>
    <w:rsid w:val="00E37619"/>
    <w:rsid w:val="00E37798"/>
    <w:rsid w:val="00E37F6A"/>
    <w:rsid w:val="00E37FAB"/>
    <w:rsid w:val="00E4001A"/>
    <w:rsid w:val="00E401CF"/>
    <w:rsid w:val="00E40212"/>
    <w:rsid w:val="00E402BA"/>
    <w:rsid w:val="00E402BD"/>
    <w:rsid w:val="00E40554"/>
    <w:rsid w:val="00E40706"/>
    <w:rsid w:val="00E40803"/>
    <w:rsid w:val="00E409F3"/>
    <w:rsid w:val="00E40C62"/>
    <w:rsid w:val="00E40CA9"/>
    <w:rsid w:val="00E41083"/>
    <w:rsid w:val="00E41199"/>
    <w:rsid w:val="00E4132E"/>
    <w:rsid w:val="00E4136E"/>
    <w:rsid w:val="00E417E7"/>
    <w:rsid w:val="00E41800"/>
    <w:rsid w:val="00E41BA3"/>
    <w:rsid w:val="00E41DFD"/>
    <w:rsid w:val="00E42581"/>
    <w:rsid w:val="00E427AA"/>
    <w:rsid w:val="00E42A5B"/>
    <w:rsid w:val="00E42F99"/>
    <w:rsid w:val="00E43011"/>
    <w:rsid w:val="00E43399"/>
    <w:rsid w:val="00E4352C"/>
    <w:rsid w:val="00E435BF"/>
    <w:rsid w:val="00E43670"/>
    <w:rsid w:val="00E4368C"/>
    <w:rsid w:val="00E4383A"/>
    <w:rsid w:val="00E43AE4"/>
    <w:rsid w:val="00E43CBD"/>
    <w:rsid w:val="00E43E41"/>
    <w:rsid w:val="00E43F4D"/>
    <w:rsid w:val="00E43F54"/>
    <w:rsid w:val="00E43F85"/>
    <w:rsid w:val="00E441E5"/>
    <w:rsid w:val="00E4427A"/>
    <w:rsid w:val="00E444C4"/>
    <w:rsid w:val="00E445F4"/>
    <w:rsid w:val="00E44672"/>
    <w:rsid w:val="00E4476D"/>
    <w:rsid w:val="00E44A09"/>
    <w:rsid w:val="00E44B1A"/>
    <w:rsid w:val="00E44CC2"/>
    <w:rsid w:val="00E44CEE"/>
    <w:rsid w:val="00E44D4A"/>
    <w:rsid w:val="00E44E5E"/>
    <w:rsid w:val="00E44FF8"/>
    <w:rsid w:val="00E45239"/>
    <w:rsid w:val="00E4539F"/>
    <w:rsid w:val="00E45552"/>
    <w:rsid w:val="00E45854"/>
    <w:rsid w:val="00E45BB7"/>
    <w:rsid w:val="00E45C7E"/>
    <w:rsid w:val="00E45E73"/>
    <w:rsid w:val="00E45EE2"/>
    <w:rsid w:val="00E460D0"/>
    <w:rsid w:val="00E4631B"/>
    <w:rsid w:val="00E46ACC"/>
    <w:rsid w:val="00E46D16"/>
    <w:rsid w:val="00E46FF0"/>
    <w:rsid w:val="00E4703E"/>
    <w:rsid w:val="00E47235"/>
    <w:rsid w:val="00E4747D"/>
    <w:rsid w:val="00E4748D"/>
    <w:rsid w:val="00E474A9"/>
    <w:rsid w:val="00E474D3"/>
    <w:rsid w:val="00E475DB"/>
    <w:rsid w:val="00E475FF"/>
    <w:rsid w:val="00E47A52"/>
    <w:rsid w:val="00E47B41"/>
    <w:rsid w:val="00E47B8F"/>
    <w:rsid w:val="00E47DF5"/>
    <w:rsid w:val="00E50419"/>
    <w:rsid w:val="00E506FA"/>
    <w:rsid w:val="00E50788"/>
    <w:rsid w:val="00E50963"/>
    <w:rsid w:val="00E50CA5"/>
    <w:rsid w:val="00E50EA4"/>
    <w:rsid w:val="00E51037"/>
    <w:rsid w:val="00E51276"/>
    <w:rsid w:val="00E515B9"/>
    <w:rsid w:val="00E516CB"/>
    <w:rsid w:val="00E5178F"/>
    <w:rsid w:val="00E517E2"/>
    <w:rsid w:val="00E5186C"/>
    <w:rsid w:val="00E51974"/>
    <w:rsid w:val="00E51A79"/>
    <w:rsid w:val="00E51AC0"/>
    <w:rsid w:val="00E51B14"/>
    <w:rsid w:val="00E51B8A"/>
    <w:rsid w:val="00E51E92"/>
    <w:rsid w:val="00E52179"/>
    <w:rsid w:val="00E5253F"/>
    <w:rsid w:val="00E52577"/>
    <w:rsid w:val="00E525A7"/>
    <w:rsid w:val="00E528F7"/>
    <w:rsid w:val="00E52AEF"/>
    <w:rsid w:val="00E52B53"/>
    <w:rsid w:val="00E52ED1"/>
    <w:rsid w:val="00E53121"/>
    <w:rsid w:val="00E5334F"/>
    <w:rsid w:val="00E53423"/>
    <w:rsid w:val="00E53E3B"/>
    <w:rsid w:val="00E53F33"/>
    <w:rsid w:val="00E53F3B"/>
    <w:rsid w:val="00E540F4"/>
    <w:rsid w:val="00E543E3"/>
    <w:rsid w:val="00E54450"/>
    <w:rsid w:val="00E54758"/>
    <w:rsid w:val="00E54EC0"/>
    <w:rsid w:val="00E5527A"/>
    <w:rsid w:val="00E555F1"/>
    <w:rsid w:val="00E555FD"/>
    <w:rsid w:val="00E5583B"/>
    <w:rsid w:val="00E55C3C"/>
    <w:rsid w:val="00E55D67"/>
    <w:rsid w:val="00E55EFA"/>
    <w:rsid w:val="00E561A8"/>
    <w:rsid w:val="00E562A7"/>
    <w:rsid w:val="00E5659F"/>
    <w:rsid w:val="00E5667C"/>
    <w:rsid w:val="00E56976"/>
    <w:rsid w:val="00E56A12"/>
    <w:rsid w:val="00E56A13"/>
    <w:rsid w:val="00E56B42"/>
    <w:rsid w:val="00E56B5D"/>
    <w:rsid w:val="00E56B98"/>
    <w:rsid w:val="00E56C74"/>
    <w:rsid w:val="00E56E97"/>
    <w:rsid w:val="00E56F93"/>
    <w:rsid w:val="00E56FE3"/>
    <w:rsid w:val="00E570AF"/>
    <w:rsid w:val="00E5729B"/>
    <w:rsid w:val="00E57332"/>
    <w:rsid w:val="00E57861"/>
    <w:rsid w:val="00E57A9D"/>
    <w:rsid w:val="00E57B8F"/>
    <w:rsid w:val="00E57C1C"/>
    <w:rsid w:val="00E57D89"/>
    <w:rsid w:val="00E57E00"/>
    <w:rsid w:val="00E60265"/>
    <w:rsid w:val="00E60335"/>
    <w:rsid w:val="00E607D6"/>
    <w:rsid w:val="00E60872"/>
    <w:rsid w:val="00E60C71"/>
    <w:rsid w:val="00E60D40"/>
    <w:rsid w:val="00E60E86"/>
    <w:rsid w:val="00E60F0A"/>
    <w:rsid w:val="00E60F93"/>
    <w:rsid w:val="00E60FB2"/>
    <w:rsid w:val="00E61050"/>
    <w:rsid w:val="00E610C1"/>
    <w:rsid w:val="00E61285"/>
    <w:rsid w:val="00E61338"/>
    <w:rsid w:val="00E613F4"/>
    <w:rsid w:val="00E61416"/>
    <w:rsid w:val="00E615B7"/>
    <w:rsid w:val="00E615E1"/>
    <w:rsid w:val="00E61716"/>
    <w:rsid w:val="00E6176A"/>
    <w:rsid w:val="00E617B0"/>
    <w:rsid w:val="00E617B2"/>
    <w:rsid w:val="00E618E7"/>
    <w:rsid w:val="00E61B3C"/>
    <w:rsid w:val="00E61B6A"/>
    <w:rsid w:val="00E620F9"/>
    <w:rsid w:val="00E62303"/>
    <w:rsid w:val="00E62441"/>
    <w:rsid w:val="00E62799"/>
    <w:rsid w:val="00E62CB5"/>
    <w:rsid w:val="00E6301A"/>
    <w:rsid w:val="00E63108"/>
    <w:rsid w:val="00E63202"/>
    <w:rsid w:val="00E6333D"/>
    <w:rsid w:val="00E63398"/>
    <w:rsid w:val="00E637CA"/>
    <w:rsid w:val="00E638FB"/>
    <w:rsid w:val="00E63CEF"/>
    <w:rsid w:val="00E63E24"/>
    <w:rsid w:val="00E64128"/>
    <w:rsid w:val="00E6447E"/>
    <w:rsid w:val="00E6467B"/>
    <w:rsid w:val="00E64691"/>
    <w:rsid w:val="00E64CEF"/>
    <w:rsid w:val="00E64D7C"/>
    <w:rsid w:val="00E64DFD"/>
    <w:rsid w:val="00E65129"/>
    <w:rsid w:val="00E65177"/>
    <w:rsid w:val="00E6543F"/>
    <w:rsid w:val="00E654AE"/>
    <w:rsid w:val="00E6555D"/>
    <w:rsid w:val="00E65794"/>
    <w:rsid w:val="00E65C12"/>
    <w:rsid w:val="00E65E1B"/>
    <w:rsid w:val="00E65FB8"/>
    <w:rsid w:val="00E660FD"/>
    <w:rsid w:val="00E66189"/>
    <w:rsid w:val="00E66282"/>
    <w:rsid w:val="00E6634B"/>
    <w:rsid w:val="00E6651C"/>
    <w:rsid w:val="00E670D4"/>
    <w:rsid w:val="00E671E5"/>
    <w:rsid w:val="00E67234"/>
    <w:rsid w:val="00E6727D"/>
    <w:rsid w:val="00E67413"/>
    <w:rsid w:val="00E6746B"/>
    <w:rsid w:val="00E6749F"/>
    <w:rsid w:val="00E67562"/>
    <w:rsid w:val="00E67826"/>
    <w:rsid w:val="00E678D0"/>
    <w:rsid w:val="00E67989"/>
    <w:rsid w:val="00E67992"/>
    <w:rsid w:val="00E67B21"/>
    <w:rsid w:val="00E67C70"/>
    <w:rsid w:val="00E67DCB"/>
    <w:rsid w:val="00E67F56"/>
    <w:rsid w:val="00E701FB"/>
    <w:rsid w:val="00E70537"/>
    <w:rsid w:val="00E70966"/>
    <w:rsid w:val="00E709EC"/>
    <w:rsid w:val="00E70AAD"/>
    <w:rsid w:val="00E710C3"/>
    <w:rsid w:val="00E71239"/>
    <w:rsid w:val="00E7133D"/>
    <w:rsid w:val="00E7136C"/>
    <w:rsid w:val="00E713F0"/>
    <w:rsid w:val="00E71556"/>
    <w:rsid w:val="00E71939"/>
    <w:rsid w:val="00E719F1"/>
    <w:rsid w:val="00E71A03"/>
    <w:rsid w:val="00E71A8E"/>
    <w:rsid w:val="00E71AB2"/>
    <w:rsid w:val="00E71AF1"/>
    <w:rsid w:val="00E71B81"/>
    <w:rsid w:val="00E71D18"/>
    <w:rsid w:val="00E71F38"/>
    <w:rsid w:val="00E7211C"/>
    <w:rsid w:val="00E72219"/>
    <w:rsid w:val="00E723E8"/>
    <w:rsid w:val="00E72537"/>
    <w:rsid w:val="00E7263B"/>
    <w:rsid w:val="00E728EF"/>
    <w:rsid w:val="00E728F0"/>
    <w:rsid w:val="00E729E4"/>
    <w:rsid w:val="00E72A48"/>
    <w:rsid w:val="00E72ABC"/>
    <w:rsid w:val="00E72AC4"/>
    <w:rsid w:val="00E72B47"/>
    <w:rsid w:val="00E72C1B"/>
    <w:rsid w:val="00E72F8C"/>
    <w:rsid w:val="00E73009"/>
    <w:rsid w:val="00E73036"/>
    <w:rsid w:val="00E731CC"/>
    <w:rsid w:val="00E73264"/>
    <w:rsid w:val="00E735AD"/>
    <w:rsid w:val="00E738A9"/>
    <w:rsid w:val="00E73A0B"/>
    <w:rsid w:val="00E73A43"/>
    <w:rsid w:val="00E73D07"/>
    <w:rsid w:val="00E74324"/>
    <w:rsid w:val="00E74C66"/>
    <w:rsid w:val="00E7501E"/>
    <w:rsid w:val="00E75136"/>
    <w:rsid w:val="00E75221"/>
    <w:rsid w:val="00E75391"/>
    <w:rsid w:val="00E753DC"/>
    <w:rsid w:val="00E755AD"/>
    <w:rsid w:val="00E757DD"/>
    <w:rsid w:val="00E75856"/>
    <w:rsid w:val="00E75AD1"/>
    <w:rsid w:val="00E75B8F"/>
    <w:rsid w:val="00E7662E"/>
    <w:rsid w:val="00E766CD"/>
    <w:rsid w:val="00E76DE9"/>
    <w:rsid w:val="00E76DF4"/>
    <w:rsid w:val="00E770DE"/>
    <w:rsid w:val="00E772CF"/>
    <w:rsid w:val="00E773AD"/>
    <w:rsid w:val="00E779A8"/>
    <w:rsid w:val="00E77C70"/>
    <w:rsid w:val="00E77DB7"/>
    <w:rsid w:val="00E77DDE"/>
    <w:rsid w:val="00E77E28"/>
    <w:rsid w:val="00E77EAC"/>
    <w:rsid w:val="00E77F81"/>
    <w:rsid w:val="00E8019A"/>
    <w:rsid w:val="00E801B3"/>
    <w:rsid w:val="00E8024F"/>
    <w:rsid w:val="00E80361"/>
    <w:rsid w:val="00E80376"/>
    <w:rsid w:val="00E804E8"/>
    <w:rsid w:val="00E80837"/>
    <w:rsid w:val="00E8088F"/>
    <w:rsid w:val="00E80BE8"/>
    <w:rsid w:val="00E80D77"/>
    <w:rsid w:val="00E80EA5"/>
    <w:rsid w:val="00E80F59"/>
    <w:rsid w:val="00E81189"/>
    <w:rsid w:val="00E81634"/>
    <w:rsid w:val="00E8189C"/>
    <w:rsid w:val="00E8197D"/>
    <w:rsid w:val="00E81A51"/>
    <w:rsid w:val="00E81D9D"/>
    <w:rsid w:val="00E81E03"/>
    <w:rsid w:val="00E8207C"/>
    <w:rsid w:val="00E8266C"/>
    <w:rsid w:val="00E827F1"/>
    <w:rsid w:val="00E82881"/>
    <w:rsid w:val="00E828E7"/>
    <w:rsid w:val="00E82CE2"/>
    <w:rsid w:val="00E8316A"/>
    <w:rsid w:val="00E8349E"/>
    <w:rsid w:val="00E8375B"/>
    <w:rsid w:val="00E83782"/>
    <w:rsid w:val="00E83798"/>
    <w:rsid w:val="00E8399C"/>
    <w:rsid w:val="00E83A15"/>
    <w:rsid w:val="00E83B2C"/>
    <w:rsid w:val="00E84191"/>
    <w:rsid w:val="00E84323"/>
    <w:rsid w:val="00E844E6"/>
    <w:rsid w:val="00E8470F"/>
    <w:rsid w:val="00E84766"/>
    <w:rsid w:val="00E84841"/>
    <w:rsid w:val="00E849A8"/>
    <w:rsid w:val="00E84ABB"/>
    <w:rsid w:val="00E84C88"/>
    <w:rsid w:val="00E84D0A"/>
    <w:rsid w:val="00E85292"/>
    <w:rsid w:val="00E853DF"/>
    <w:rsid w:val="00E854A9"/>
    <w:rsid w:val="00E85598"/>
    <w:rsid w:val="00E8570E"/>
    <w:rsid w:val="00E85815"/>
    <w:rsid w:val="00E859DD"/>
    <w:rsid w:val="00E85CAC"/>
    <w:rsid w:val="00E85E7E"/>
    <w:rsid w:val="00E85EBC"/>
    <w:rsid w:val="00E85F89"/>
    <w:rsid w:val="00E86270"/>
    <w:rsid w:val="00E862F9"/>
    <w:rsid w:val="00E8652A"/>
    <w:rsid w:val="00E86648"/>
    <w:rsid w:val="00E86710"/>
    <w:rsid w:val="00E869A4"/>
    <w:rsid w:val="00E86A58"/>
    <w:rsid w:val="00E86A65"/>
    <w:rsid w:val="00E86AB7"/>
    <w:rsid w:val="00E86F8B"/>
    <w:rsid w:val="00E873AE"/>
    <w:rsid w:val="00E874B6"/>
    <w:rsid w:val="00E87538"/>
    <w:rsid w:val="00E8755C"/>
    <w:rsid w:val="00E876E6"/>
    <w:rsid w:val="00E8783F"/>
    <w:rsid w:val="00E878DB"/>
    <w:rsid w:val="00E87901"/>
    <w:rsid w:val="00E87C5B"/>
    <w:rsid w:val="00E90327"/>
    <w:rsid w:val="00E903D2"/>
    <w:rsid w:val="00E903DF"/>
    <w:rsid w:val="00E9051A"/>
    <w:rsid w:val="00E90779"/>
    <w:rsid w:val="00E908BE"/>
    <w:rsid w:val="00E9098A"/>
    <w:rsid w:val="00E90A74"/>
    <w:rsid w:val="00E90DA9"/>
    <w:rsid w:val="00E90ED0"/>
    <w:rsid w:val="00E90F9F"/>
    <w:rsid w:val="00E90FEC"/>
    <w:rsid w:val="00E910D1"/>
    <w:rsid w:val="00E91267"/>
    <w:rsid w:val="00E91681"/>
    <w:rsid w:val="00E916C0"/>
    <w:rsid w:val="00E916DA"/>
    <w:rsid w:val="00E91726"/>
    <w:rsid w:val="00E91829"/>
    <w:rsid w:val="00E91831"/>
    <w:rsid w:val="00E91B56"/>
    <w:rsid w:val="00E91C68"/>
    <w:rsid w:val="00E91FD2"/>
    <w:rsid w:val="00E92187"/>
    <w:rsid w:val="00E9242C"/>
    <w:rsid w:val="00E92534"/>
    <w:rsid w:val="00E92967"/>
    <w:rsid w:val="00E929E7"/>
    <w:rsid w:val="00E92AB9"/>
    <w:rsid w:val="00E92DB7"/>
    <w:rsid w:val="00E93228"/>
    <w:rsid w:val="00E9397D"/>
    <w:rsid w:val="00E93C18"/>
    <w:rsid w:val="00E93C89"/>
    <w:rsid w:val="00E93F66"/>
    <w:rsid w:val="00E93F78"/>
    <w:rsid w:val="00E94206"/>
    <w:rsid w:val="00E942AD"/>
    <w:rsid w:val="00E94753"/>
    <w:rsid w:val="00E94758"/>
    <w:rsid w:val="00E9477A"/>
    <w:rsid w:val="00E94A99"/>
    <w:rsid w:val="00E94B07"/>
    <w:rsid w:val="00E94EB4"/>
    <w:rsid w:val="00E950B3"/>
    <w:rsid w:val="00E95203"/>
    <w:rsid w:val="00E953CB"/>
    <w:rsid w:val="00E954C0"/>
    <w:rsid w:val="00E956DA"/>
    <w:rsid w:val="00E95778"/>
    <w:rsid w:val="00E95820"/>
    <w:rsid w:val="00E959DC"/>
    <w:rsid w:val="00E95A2D"/>
    <w:rsid w:val="00E95B05"/>
    <w:rsid w:val="00E95B89"/>
    <w:rsid w:val="00E95BC7"/>
    <w:rsid w:val="00E95C92"/>
    <w:rsid w:val="00E95CA5"/>
    <w:rsid w:val="00E95CE7"/>
    <w:rsid w:val="00E95D3D"/>
    <w:rsid w:val="00E95D66"/>
    <w:rsid w:val="00E95D7A"/>
    <w:rsid w:val="00E95F19"/>
    <w:rsid w:val="00E95F70"/>
    <w:rsid w:val="00E96019"/>
    <w:rsid w:val="00E961D2"/>
    <w:rsid w:val="00E96265"/>
    <w:rsid w:val="00E96606"/>
    <w:rsid w:val="00E96667"/>
    <w:rsid w:val="00E96689"/>
    <w:rsid w:val="00E96696"/>
    <w:rsid w:val="00E96BB2"/>
    <w:rsid w:val="00E96CD6"/>
    <w:rsid w:val="00E96DF8"/>
    <w:rsid w:val="00E970DF"/>
    <w:rsid w:val="00E9710A"/>
    <w:rsid w:val="00E9711A"/>
    <w:rsid w:val="00E972B6"/>
    <w:rsid w:val="00E974BE"/>
    <w:rsid w:val="00E97627"/>
    <w:rsid w:val="00E976BB"/>
    <w:rsid w:val="00E97C0F"/>
    <w:rsid w:val="00E97CE5"/>
    <w:rsid w:val="00EA0270"/>
    <w:rsid w:val="00EA0480"/>
    <w:rsid w:val="00EA05D7"/>
    <w:rsid w:val="00EA0789"/>
    <w:rsid w:val="00EA0B29"/>
    <w:rsid w:val="00EA0BB5"/>
    <w:rsid w:val="00EA0D29"/>
    <w:rsid w:val="00EA0F9D"/>
    <w:rsid w:val="00EA1014"/>
    <w:rsid w:val="00EA123A"/>
    <w:rsid w:val="00EA124D"/>
    <w:rsid w:val="00EA165D"/>
    <w:rsid w:val="00EA1A9A"/>
    <w:rsid w:val="00EA1D35"/>
    <w:rsid w:val="00EA1E53"/>
    <w:rsid w:val="00EA1F18"/>
    <w:rsid w:val="00EA1F5C"/>
    <w:rsid w:val="00EA200E"/>
    <w:rsid w:val="00EA226F"/>
    <w:rsid w:val="00EA2292"/>
    <w:rsid w:val="00EA2888"/>
    <w:rsid w:val="00EA2A02"/>
    <w:rsid w:val="00EA2AAD"/>
    <w:rsid w:val="00EA2E82"/>
    <w:rsid w:val="00EA34D1"/>
    <w:rsid w:val="00EA3740"/>
    <w:rsid w:val="00EA3848"/>
    <w:rsid w:val="00EA3C28"/>
    <w:rsid w:val="00EA3E49"/>
    <w:rsid w:val="00EA3E6E"/>
    <w:rsid w:val="00EA3EF0"/>
    <w:rsid w:val="00EA3F4E"/>
    <w:rsid w:val="00EA3FA8"/>
    <w:rsid w:val="00EA4074"/>
    <w:rsid w:val="00EA4147"/>
    <w:rsid w:val="00EA431A"/>
    <w:rsid w:val="00EA4626"/>
    <w:rsid w:val="00EA47DF"/>
    <w:rsid w:val="00EA4895"/>
    <w:rsid w:val="00EA496D"/>
    <w:rsid w:val="00EA4C84"/>
    <w:rsid w:val="00EA4D04"/>
    <w:rsid w:val="00EA4DE3"/>
    <w:rsid w:val="00EA4ECA"/>
    <w:rsid w:val="00EA4F45"/>
    <w:rsid w:val="00EA51C6"/>
    <w:rsid w:val="00EA5414"/>
    <w:rsid w:val="00EA5997"/>
    <w:rsid w:val="00EA5B0A"/>
    <w:rsid w:val="00EA5F6C"/>
    <w:rsid w:val="00EA5F8E"/>
    <w:rsid w:val="00EA5FCC"/>
    <w:rsid w:val="00EA602A"/>
    <w:rsid w:val="00EA60F7"/>
    <w:rsid w:val="00EA6226"/>
    <w:rsid w:val="00EA6317"/>
    <w:rsid w:val="00EA64BA"/>
    <w:rsid w:val="00EA64E4"/>
    <w:rsid w:val="00EA6511"/>
    <w:rsid w:val="00EA663E"/>
    <w:rsid w:val="00EA67B1"/>
    <w:rsid w:val="00EA6848"/>
    <w:rsid w:val="00EA69A2"/>
    <w:rsid w:val="00EA6A59"/>
    <w:rsid w:val="00EA6C49"/>
    <w:rsid w:val="00EA6CC7"/>
    <w:rsid w:val="00EA6E66"/>
    <w:rsid w:val="00EA7307"/>
    <w:rsid w:val="00EA74C7"/>
    <w:rsid w:val="00EA75C2"/>
    <w:rsid w:val="00EA77D2"/>
    <w:rsid w:val="00EA78A0"/>
    <w:rsid w:val="00EA7920"/>
    <w:rsid w:val="00EA7A06"/>
    <w:rsid w:val="00EA7C57"/>
    <w:rsid w:val="00EA7CB3"/>
    <w:rsid w:val="00EA7FFC"/>
    <w:rsid w:val="00EB05CD"/>
    <w:rsid w:val="00EB06A9"/>
    <w:rsid w:val="00EB0865"/>
    <w:rsid w:val="00EB0AEC"/>
    <w:rsid w:val="00EB0C22"/>
    <w:rsid w:val="00EB0D6B"/>
    <w:rsid w:val="00EB0E3C"/>
    <w:rsid w:val="00EB0E62"/>
    <w:rsid w:val="00EB0FC9"/>
    <w:rsid w:val="00EB122E"/>
    <w:rsid w:val="00EB169A"/>
    <w:rsid w:val="00EB1A87"/>
    <w:rsid w:val="00EB1C04"/>
    <w:rsid w:val="00EB1D5A"/>
    <w:rsid w:val="00EB2019"/>
    <w:rsid w:val="00EB2023"/>
    <w:rsid w:val="00EB2148"/>
    <w:rsid w:val="00EB225C"/>
    <w:rsid w:val="00EB24CB"/>
    <w:rsid w:val="00EB24EF"/>
    <w:rsid w:val="00EB26C0"/>
    <w:rsid w:val="00EB26FC"/>
    <w:rsid w:val="00EB281A"/>
    <w:rsid w:val="00EB28E2"/>
    <w:rsid w:val="00EB2B63"/>
    <w:rsid w:val="00EB2C13"/>
    <w:rsid w:val="00EB2CFB"/>
    <w:rsid w:val="00EB2FED"/>
    <w:rsid w:val="00EB3002"/>
    <w:rsid w:val="00EB319E"/>
    <w:rsid w:val="00EB31D0"/>
    <w:rsid w:val="00EB327A"/>
    <w:rsid w:val="00EB337D"/>
    <w:rsid w:val="00EB3580"/>
    <w:rsid w:val="00EB3AF8"/>
    <w:rsid w:val="00EB3E23"/>
    <w:rsid w:val="00EB3EA1"/>
    <w:rsid w:val="00EB40C2"/>
    <w:rsid w:val="00EB42C3"/>
    <w:rsid w:val="00EB431A"/>
    <w:rsid w:val="00EB4320"/>
    <w:rsid w:val="00EB4769"/>
    <w:rsid w:val="00EB4B01"/>
    <w:rsid w:val="00EB4CFB"/>
    <w:rsid w:val="00EB5C37"/>
    <w:rsid w:val="00EB5C9B"/>
    <w:rsid w:val="00EB5D2C"/>
    <w:rsid w:val="00EB621D"/>
    <w:rsid w:val="00EB6388"/>
    <w:rsid w:val="00EB66FB"/>
    <w:rsid w:val="00EB6890"/>
    <w:rsid w:val="00EB689C"/>
    <w:rsid w:val="00EB6B1B"/>
    <w:rsid w:val="00EB6CA6"/>
    <w:rsid w:val="00EB6D6B"/>
    <w:rsid w:val="00EB6EBF"/>
    <w:rsid w:val="00EB6FAD"/>
    <w:rsid w:val="00EB7389"/>
    <w:rsid w:val="00EB74AD"/>
    <w:rsid w:val="00EB75C7"/>
    <w:rsid w:val="00EB7816"/>
    <w:rsid w:val="00EB7C48"/>
    <w:rsid w:val="00EC01EB"/>
    <w:rsid w:val="00EC0463"/>
    <w:rsid w:val="00EC04D8"/>
    <w:rsid w:val="00EC05ED"/>
    <w:rsid w:val="00EC069D"/>
    <w:rsid w:val="00EC08E2"/>
    <w:rsid w:val="00EC0A08"/>
    <w:rsid w:val="00EC0B35"/>
    <w:rsid w:val="00EC0E7E"/>
    <w:rsid w:val="00EC1031"/>
    <w:rsid w:val="00EC164B"/>
    <w:rsid w:val="00EC16EE"/>
    <w:rsid w:val="00EC176A"/>
    <w:rsid w:val="00EC1BE8"/>
    <w:rsid w:val="00EC1DDC"/>
    <w:rsid w:val="00EC1EDB"/>
    <w:rsid w:val="00EC1F27"/>
    <w:rsid w:val="00EC1F3B"/>
    <w:rsid w:val="00EC1F6B"/>
    <w:rsid w:val="00EC2354"/>
    <w:rsid w:val="00EC2503"/>
    <w:rsid w:val="00EC258D"/>
    <w:rsid w:val="00EC25CE"/>
    <w:rsid w:val="00EC276D"/>
    <w:rsid w:val="00EC277A"/>
    <w:rsid w:val="00EC2806"/>
    <w:rsid w:val="00EC2839"/>
    <w:rsid w:val="00EC285B"/>
    <w:rsid w:val="00EC28BA"/>
    <w:rsid w:val="00EC2940"/>
    <w:rsid w:val="00EC299C"/>
    <w:rsid w:val="00EC2A41"/>
    <w:rsid w:val="00EC2AA2"/>
    <w:rsid w:val="00EC2AD4"/>
    <w:rsid w:val="00EC33B4"/>
    <w:rsid w:val="00EC346B"/>
    <w:rsid w:val="00EC3591"/>
    <w:rsid w:val="00EC35F9"/>
    <w:rsid w:val="00EC36B9"/>
    <w:rsid w:val="00EC3BCA"/>
    <w:rsid w:val="00EC4652"/>
    <w:rsid w:val="00EC471D"/>
    <w:rsid w:val="00EC489B"/>
    <w:rsid w:val="00EC4A9B"/>
    <w:rsid w:val="00EC4AD2"/>
    <w:rsid w:val="00EC4B11"/>
    <w:rsid w:val="00EC4C98"/>
    <w:rsid w:val="00EC4E35"/>
    <w:rsid w:val="00EC4E4D"/>
    <w:rsid w:val="00EC52C0"/>
    <w:rsid w:val="00EC585E"/>
    <w:rsid w:val="00EC5908"/>
    <w:rsid w:val="00EC5C1C"/>
    <w:rsid w:val="00EC5F00"/>
    <w:rsid w:val="00EC60F0"/>
    <w:rsid w:val="00EC6116"/>
    <w:rsid w:val="00EC642E"/>
    <w:rsid w:val="00EC64FF"/>
    <w:rsid w:val="00EC67B9"/>
    <w:rsid w:val="00EC6804"/>
    <w:rsid w:val="00EC6AAC"/>
    <w:rsid w:val="00EC6B60"/>
    <w:rsid w:val="00EC6BE1"/>
    <w:rsid w:val="00EC6F4D"/>
    <w:rsid w:val="00EC6F75"/>
    <w:rsid w:val="00EC6F8C"/>
    <w:rsid w:val="00EC6FB2"/>
    <w:rsid w:val="00EC7113"/>
    <w:rsid w:val="00EC7203"/>
    <w:rsid w:val="00EC73E0"/>
    <w:rsid w:val="00EC7436"/>
    <w:rsid w:val="00EC7469"/>
    <w:rsid w:val="00EC74FC"/>
    <w:rsid w:val="00EC785F"/>
    <w:rsid w:val="00EC7BB0"/>
    <w:rsid w:val="00EC7C5B"/>
    <w:rsid w:val="00EC7F5C"/>
    <w:rsid w:val="00ED0468"/>
    <w:rsid w:val="00ED05FD"/>
    <w:rsid w:val="00ED0655"/>
    <w:rsid w:val="00ED06AE"/>
    <w:rsid w:val="00ED0753"/>
    <w:rsid w:val="00ED0944"/>
    <w:rsid w:val="00ED09F9"/>
    <w:rsid w:val="00ED0A09"/>
    <w:rsid w:val="00ED0ACF"/>
    <w:rsid w:val="00ED0EA6"/>
    <w:rsid w:val="00ED1532"/>
    <w:rsid w:val="00ED1863"/>
    <w:rsid w:val="00ED1906"/>
    <w:rsid w:val="00ED1938"/>
    <w:rsid w:val="00ED19EF"/>
    <w:rsid w:val="00ED1A11"/>
    <w:rsid w:val="00ED1B58"/>
    <w:rsid w:val="00ED1B7E"/>
    <w:rsid w:val="00ED1EF5"/>
    <w:rsid w:val="00ED2301"/>
    <w:rsid w:val="00ED24C1"/>
    <w:rsid w:val="00ED27C6"/>
    <w:rsid w:val="00ED2841"/>
    <w:rsid w:val="00ED2C8B"/>
    <w:rsid w:val="00ED331D"/>
    <w:rsid w:val="00ED355E"/>
    <w:rsid w:val="00ED35B2"/>
    <w:rsid w:val="00ED36E5"/>
    <w:rsid w:val="00ED38FD"/>
    <w:rsid w:val="00ED397A"/>
    <w:rsid w:val="00ED3B18"/>
    <w:rsid w:val="00ED3B65"/>
    <w:rsid w:val="00ED3FD1"/>
    <w:rsid w:val="00ED41C7"/>
    <w:rsid w:val="00ED46CF"/>
    <w:rsid w:val="00ED4BC7"/>
    <w:rsid w:val="00ED4C77"/>
    <w:rsid w:val="00ED4F67"/>
    <w:rsid w:val="00ED4FC1"/>
    <w:rsid w:val="00ED5116"/>
    <w:rsid w:val="00ED52B7"/>
    <w:rsid w:val="00ED5385"/>
    <w:rsid w:val="00ED5415"/>
    <w:rsid w:val="00ED5788"/>
    <w:rsid w:val="00ED5799"/>
    <w:rsid w:val="00ED58D2"/>
    <w:rsid w:val="00ED5A88"/>
    <w:rsid w:val="00ED5B80"/>
    <w:rsid w:val="00ED5FC8"/>
    <w:rsid w:val="00ED620E"/>
    <w:rsid w:val="00ED626A"/>
    <w:rsid w:val="00ED626D"/>
    <w:rsid w:val="00ED66F4"/>
    <w:rsid w:val="00ED67D4"/>
    <w:rsid w:val="00ED6C39"/>
    <w:rsid w:val="00ED71CD"/>
    <w:rsid w:val="00ED720A"/>
    <w:rsid w:val="00ED7741"/>
    <w:rsid w:val="00ED7835"/>
    <w:rsid w:val="00ED7AC7"/>
    <w:rsid w:val="00ED7B2A"/>
    <w:rsid w:val="00ED7CFC"/>
    <w:rsid w:val="00ED7FCC"/>
    <w:rsid w:val="00EE0058"/>
    <w:rsid w:val="00EE0180"/>
    <w:rsid w:val="00EE01FF"/>
    <w:rsid w:val="00EE037E"/>
    <w:rsid w:val="00EE08B6"/>
    <w:rsid w:val="00EE09DC"/>
    <w:rsid w:val="00EE0A23"/>
    <w:rsid w:val="00EE0B8A"/>
    <w:rsid w:val="00EE0CFD"/>
    <w:rsid w:val="00EE0F72"/>
    <w:rsid w:val="00EE12C7"/>
    <w:rsid w:val="00EE133F"/>
    <w:rsid w:val="00EE1801"/>
    <w:rsid w:val="00EE1981"/>
    <w:rsid w:val="00EE1A2A"/>
    <w:rsid w:val="00EE1A4F"/>
    <w:rsid w:val="00EE1DB0"/>
    <w:rsid w:val="00EE1EEC"/>
    <w:rsid w:val="00EE22EC"/>
    <w:rsid w:val="00EE2332"/>
    <w:rsid w:val="00EE26B2"/>
    <w:rsid w:val="00EE2821"/>
    <w:rsid w:val="00EE2885"/>
    <w:rsid w:val="00EE28AD"/>
    <w:rsid w:val="00EE3013"/>
    <w:rsid w:val="00EE30CC"/>
    <w:rsid w:val="00EE32B9"/>
    <w:rsid w:val="00EE387E"/>
    <w:rsid w:val="00EE39DF"/>
    <w:rsid w:val="00EE3BCA"/>
    <w:rsid w:val="00EE3CF9"/>
    <w:rsid w:val="00EE3D7B"/>
    <w:rsid w:val="00EE3EA8"/>
    <w:rsid w:val="00EE4238"/>
    <w:rsid w:val="00EE452C"/>
    <w:rsid w:val="00EE4542"/>
    <w:rsid w:val="00EE47DA"/>
    <w:rsid w:val="00EE48EB"/>
    <w:rsid w:val="00EE49FE"/>
    <w:rsid w:val="00EE4A0F"/>
    <w:rsid w:val="00EE4AB4"/>
    <w:rsid w:val="00EE4C60"/>
    <w:rsid w:val="00EE4D43"/>
    <w:rsid w:val="00EE4DC5"/>
    <w:rsid w:val="00EE4DE3"/>
    <w:rsid w:val="00EE50C6"/>
    <w:rsid w:val="00EE51B1"/>
    <w:rsid w:val="00EE528C"/>
    <w:rsid w:val="00EE5610"/>
    <w:rsid w:val="00EE5B3B"/>
    <w:rsid w:val="00EE5C41"/>
    <w:rsid w:val="00EE5CF2"/>
    <w:rsid w:val="00EE5DED"/>
    <w:rsid w:val="00EE5EB0"/>
    <w:rsid w:val="00EE601B"/>
    <w:rsid w:val="00EE6033"/>
    <w:rsid w:val="00EE6362"/>
    <w:rsid w:val="00EE64B7"/>
    <w:rsid w:val="00EE652E"/>
    <w:rsid w:val="00EE65A4"/>
    <w:rsid w:val="00EE6A21"/>
    <w:rsid w:val="00EE6A9B"/>
    <w:rsid w:val="00EE6A9E"/>
    <w:rsid w:val="00EE6B1C"/>
    <w:rsid w:val="00EE6B7C"/>
    <w:rsid w:val="00EE6BC6"/>
    <w:rsid w:val="00EE6D4F"/>
    <w:rsid w:val="00EE6DA7"/>
    <w:rsid w:val="00EE6FD3"/>
    <w:rsid w:val="00EE72D7"/>
    <w:rsid w:val="00EE7508"/>
    <w:rsid w:val="00EE75BA"/>
    <w:rsid w:val="00EE75DA"/>
    <w:rsid w:val="00EE79B9"/>
    <w:rsid w:val="00EE7F3D"/>
    <w:rsid w:val="00EF00C6"/>
    <w:rsid w:val="00EF02F8"/>
    <w:rsid w:val="00EF07B2"/>
    <w:rsid w:val="00EF09D4"/>
    <w:rsid w:val="00EF0B87"/>
    <w:rsid w:val="00EF0B89"/>
    <w:rsid w:val="00EF1266"/>
    <w:rsid w:val="00EF136F"/>
    <w:rsid w:val="00EF13D8"/>
    <w:rsid w:val="00EF145C"/>
    <w:rsid w:val="00EF14A2"/>
    <w:rsid w:val="00EF15B1"/>
    <w:rsid w:val="00EF17F2"/>
    <w:rsid w:val="00EF18FD"/>
    <w:rsid w:val="00EF1BD8"/>
    <w:rsid w:val="00EF1DF2"/>
    <w:rsid w:val="00EF1E3B"/>
    <w:rsid w:val="00EF2021"/>
    <w:rsid w:val="00EF2118"/>
    <w:rsid w:val="00EF21EB"/>
    <w:rsid w:val="00EF2626"/>
    <w:rsid w:val="00EF2714"/>
    <w:rsid w:val="00EF274A"/>
    <w:rsid w:val="00EF2B57"/>
    <w:rsid w:val="00EF2B9F"/>
    <w:rsid w:val="00EF2E2D"/>
    <w:rsid w:val="00EF30E7"/>
    <w:rsid w:val="00EF343B"/>
    <w:rsid w:val="00EF343E"/>
    <w:rsid w:val="00EF348C"/>
    <w:rsid w:val="00EF369F"/>
    <w:rsid w:val="00EF3916"/>
    <w:rsid w:val="00EF3D3F"/>
    <w:rsid w:val="00EF3F55"/>
    <w:rsid w:val="00EF3F92"/>
    <w:rsid w:val="00EF3FA9"/>
    <w:rsid w:val="00EF4062"/>
    <w:rsid w:val="00EF40C4"/>
    <w:rsid w:val="00EF420B"/>
    <w:rsid w:val="00EF4369"/>
    <w:rsid w:val="00EF43F1"/>
    <w:rsid w:val="00EF46B1"/>
    <w:rsid w:val="00EF4CEF"/>
    <w:rsid w:val="00EF4E18"/>
    <w:rsid w:val="00EF54A1"/>
    <w:rsid w:val="00EF56BF"/>
    <w:rsid w:val="00EF5764"/>
    <w:rsid w:val="00EF5845"/>
    <w:rsid w:val="00EF5879"/>
    <w:rsid w:val="00EF58D0"/>
    <w:rsid w:val="00EF5A69"/>
    <w:rsid w:val="00EF5B3E"/>
    <w:rsid w:val="00EF5BE7"/>
    <w:rsid w:val="00EF6280"/>
    <w:rsid w:val="00EF62DD"/>
    <w:rsid w:val="00EF649F"/>
    <w:rsid w:val="00EF6708"/>
    <w:rsid w:val="00EF68BE"/>
    <w:rsid w:val="00EF6A09"/>
    <w:rsid w:val="00EF6C20"/>
    <w:rsid w:val="00EF6C86"/>
    <w:rsid w:val="00EF6E54"/>
    <w:rsid w:val="00EF6FC2"/>
    <w:rsid w:val="00EF7006"/>
    <w:rsid w:val="00EF709E"/>
    <w:rsid w:val="00EF71D2"/>
    <w:rsid w:val="00EF747E"/>
    <w:rsid w:val="00EF7590"/>
    <w:rsid w:val="00EF75D7"/>
    <w:rsid w:val="00EF7991"/>
    <w:rsid w:val="00EF7A15"/>
    <w:rsid w:val="00EF7C76"/>
    <w:rsid w:val="00EF7D73"/>
    <w:rsid w:val="00EF7D91"/>
    <w:rsid w:val="00EF7E14"/>
    <w:rsid w:val="00F00127"/>
    <w:rsid w:val="00F0012A"/>
    <w:rsid w:val="00F002B1"/>
    <w:rsid w:val="00F002D6"/>
    <w:rsid w:val="00F008FF"/>
    <w:rsid w:val="00F00A02"/>
    <w:rsid w:val="00F00AFD"/>
    <w:rsid w:val="00F00C3A"/>
    <w:rsid w:val="00F00D96"/>
    <w:rsid w:val="00F00E0D"/>
    <w:rsid w:val="00F00F9E"/>
    <w:rsid w:val="00F01047"/>
    <w:rsid w:val="00F01488"/>
    <w:rsid w:val="00F01549"/>
    <w:rsid w:val="00F0158F"/>
    <w:rsid w:val="00F01792"/>
    <w:rsid w:val="00F01967"/>
    <w:rsid w:val="00F019C6"/>
    <w:rsid w:val="00F02072"/>
    <w:rsid w:val="00F02503"/>
    <w:rsid w:val="00F027B7"/>
    <w:rsid w:val="00F02A14"/>
    <w:rsid w:val="00F02B78"/>
    <w:rsid w:val="00F034E3"/>
    <w:rsid w:val="00F0351A"/>
    <w:rsid w:val="00F0357A"/>
    <w:rsid w:val="00F037A2"/>
    <w:rsid w:val="00F03962"/>
    <w:rsid w:val="00F03971"/>
    <w:rsid w:val="00F039D0"/>
    <w:rsid w:val="00F03BA2"/>
    <w:rsid w:val="00F03BA4"/>
    <w:rsid w:val="00F03BF5"/>
    <w:rsid w:val="00F03E1C"/>
    <w:rsid w:val="00F0407F"/>
    <w:rsid w:val="00F040ED"/>
    <w:rsid w:val="00F0437D"/>
    <w:rsid w:val="00F043FE"/>
    <w:rsid w:val="00F048B7"/>
    <w:rsid w:val="00F04D21"/>
    <w:rsid w:val="00F04E3C"/>
    <w:rsid w:val="00F05306"/>
    <w:rsid w:val="00F05517"/>
    <w:rsid w:val="00F05770"/>
    <w:rsid w:val="00F05992"/>
    <w:rsid w:val="00F05E1A"/>
    <w:rsid w:val="00F05F00"/>
    <w:rsid w:val="00F06216"/>
    <w:rsid w:val="00F06268"/>
    <w:rsid w:val="00F062BB"/>
    <w:rsid w:val="00F06A7B"/>
    <w:rsid w:val="00F06F1E"/>
    <w:rsid w:val="00F07141"/>
    <w:rsid w:val="00F071E8"/>
    <w:rsid w:val="00F07220"/>
    <w:rsid w:val="00F0735D"/>
    <w:rsid w:val="00F073D9"/>
    <w:rsid w:val="00F07636"/>
    <w:rsid w:val="00F07683"/>
    <w:rsid w:val="00F077D2"/>
    <w:rsid w:val="00F07A6D"/>
    <w:rsid w:val="00F07F0B"/>
    <w:rsid w:val="00F101FA"/>
    <w:rsid w:val="00F103F0"/>
    <w:rsid w:val="00F105C3"/>
    <w:rsid w:val="00F10A8E"/>
    <w:rsid w:val="00F10C6B"/>
    <w:rsid w:val="00F11150"/>
    <w:rsid w:val="00F111F0"/>
    <w:rsid w:val="00F1128C"/>
    <w:rsid w:val="00F113F0"/>
    <w:rsid w:val="00F11511"/>
    <w:rsid w:val="00F116EF"/>
    <w:rsid w:val="00F11746"/>
    <w:rsid w:val="00F11996"/>
    <w:rsid w:val="00F11CCA"/>
    <w:rsid w:val="00F11E07"/>
    <w:rsid w:val="00F11E94"/>
    <w:rsid w:val="00F122E1"/>
    <w:rsid w:val="00F12315"/>
    <w:rsid w:val="00F123D7"/>
    <w:rsid w:val="00F124E8"/>
    <w:rsid w:val="00F1267E"/>
    <w:rsid w:val="00F126F3"/>
    <w:rsid w:val="00F1287C"/>
    <w:rsid w:val="00F128B4"/>
    <w:rsid w:val="00F12B08"/>
    <w:rsid w:val="00F12B57"/>
    <w:rsid w:val="00F12C54"/>
    <w:rsid w:val="00F12E4F"/>
    <w:rsid w:val="00F12E69"/>
    <w:rsid w:val="00F12F82"/>
    <w:rsid w:val="00F1331F"/>
    <w:rsid w:val="00F1356A"/>
    <w:rsid w:val="00F13577"/>
    <w:rsid w:val="00F1382C"/>
    <w:rsid w:val="00F139ED"/>
    <w:rsid w:val="00F13AE3"/>
    <w:rsid w:val="00F13B20"/>
    <w:rsid w:val="00F13C6E"/>
    <w:rsid w:val="00F13D51"/>
    <w:rsid w:val="00F13FDE"/>
    <w:rsid w:val="00F14016"/>
    <w:rsid w:val="00F1417D"/>
    <w:rsid w:val="00F141D5"/>
    <w:rsid w:val="00F142F7"/>
    <w:rsid w:val="00F143AC"/>
    <w:rsid w:val="00F14808"/>
    <w:rsid w:val="00F148B5"/>
    <w:rsid w:val="00F14916"/>
    <w:rsid w:val="00F14D13"/>
    <w:rsid w:val="00F14EA7"/>
    <w:rsid w:val="00F14FED"/>
    <w:rsid w:val="00F15042"/>
    <w:rsid w:val="00F153E1"/>
    <w:rsid w:val="00F154C8"/>
    <w:rsid w:val="00F1562B"/>
    <w:rsid w:val="00F1592D"/>
    <w:rsid w:val="00F15B43"/>
    <w:rsid w:val="00F15CA9"/>
    <w:rsid w:val="00F15FA1"/>
    <w:rsid w:val="00F16039"/>
    <w:rsid w:val="00F16221"/>
    <w:rsid w:val="00F163FC"/>
    <w:rsid w:val="00F16648"/>
    <w:rsid w:val="00F166BA"/>
    <w:rsid w:val="00F1685A"/>
    <w:rsid w:val="00F16A17"/>
    <w:rsid w:val="00F16CCB"/>
    <w:rsid w:val="00F16CFD"/>
    <w:rsid w:val="00F16DEC"/>
    <w:rsid w:val="00F16EA3"/>
    <w:rsid w:val="00F170DB"/>
    <w:rsid w:val="00F1729B"/>
    <w:rsid w:val="00F173F2"/>
    <w:rsid w:val="00F178DF"/>
    <w:rsid w:val="00F1798A"/>
    <w:rsid w:val="00F17BAE"/>
    <w:rsid w:val="00F17BB2"/>
    <w:rsid w:val="00F17D33"/>
    <w:rsid w:val="00F17D3F"/>
    <w:rsid w:val="00F17F59"/>
    <w:rsid w:val="00F20116"/>
    <w:rsid w:val="00F20122"/>
    <w:rsid w:val="00F20296"/>
    <w:rsid w:val="00F203D1"/>
    <w:rsid w:val="00F2048B"/>
    <w:rsid w:val="00F20799"/>
    <w:rsid w:val="00F208E3"/>
    <w:rsid w:val="00F21569"/>
    <w:rsid w:val="00F216E5"/>
    <w:rsid w:val="00F217F1"/>
    <w:rsid w:val="00F219C0"/>
    <w:rsid w:val="00F219EE"/>
    <w:rsid w:val="00F21AC8"/>
    <w:rsid w:val="00F21D1F"/>
    <w:rsid w:val="00F2216C"/>
    <w:rsid w:val="00F22DC1"/>
    <w:rsid w:val="00F22DCD"/>
    <w:rsid w:val="00F22E00"/>
    <w:rsid w:val="00F23128"/>
    <w:rsid w:val="00F23162"/>
    <w:rsid w:val="00F23419"/>
    <w:rsid w:val="00F235E6"/>
    <w:rsid w:val="00F236E9"/>
    <w:rsid w:val="00F2372C"/>
    <w:rsid w:val="00F2396D"/>
    <w:rsid w:val="00F23991"/>
    <w:rsid w:val="00F239BE"/>
    <w:rsid w:val="00F23AB0"/>
    <w:rsid w:val="00F23DCB"/>
    <w:rsid w:val="00F23F41"/>
    <w:rsid w:val="00F240ED"/>
    <w:rsid w:val="00F24171"/>
    <w:rsid w:val="00F241E4"/>
    <w:rsid w:val="00F24255"/>
    <w:rsid w:val="00F2432C"/>
    <w:rsid w:val="00F246A8"/>
    <w:rsid w:val="00F248B9"/>
    <w:rsid w:val="00F25142"/>
    <w:rsid w:val="00F25235"/>
    <w:rsid w:val="00F257B3"/>
    <w:rsid w:val="00F25AFA"/>
    <w:rsid w:val="00F25B60"/>
    <w:rsid w:val="00F25BC7"/>
    <w:rsid w:val="00F25C5D"/>
    <w:rsid w:val="00F266DB"/>
    <w:rsid w:val="00F26927"/>
    <w:rsid w:val="00F26945"/>
    <w:rsid w:val="00F26A34"/>
    <w:rsid w:val="00F26B9E"/>
    <w:rsid w:val="00F26C03"/>
    <w:rsid w:val="00F26CED"/>
    <w:rsid w:val="00F27159"/>
    <w:rsid w:val="00F27176"/>
    <w:rsid w:val="00F27426"/>
    <w:rsid w:val="00F276CD"/>
    <w:rsid w:val="00F278D9"/>
    <w:rsid w:val="00F279F5"/>
    <w:rsid w:val="00F27A18"/>
    <w:rsid w:val="00F27F2E"/>
    <w:rsid w:val="00F301F3"/>
    <w:rsid w:val="00F30533"/>
    <w:rsid w:val="00F306B2"/>
    <w:rsid w:val="00F3071D"/>
    <w:rsid w:val="00F3075E"/>
    <w:rsid w:val="00F30B7A"/>
    <w:rsid w:val="00F30CBD"/>
    <w:rsid w:val="00F3130D"/>
    <w:rsid w:val="00F31363"/>
    <w:rsid w:val="00F31858"/>
    <w:rsid w:val="00F31CE9"/>
    <w:rsid w:val="00F31EF3"/>
    <w:rsid w:val="00F32093"/>
    <w:rsid w:val="00F32100"/>
    <w:rsid w:val="00F321DE"/>
    <w:rsid w:val="00F325A6"/>
    <w:rsid w:val="00F32613"/>
    <w:rsid w:val="00F32748"/>
    <w:rsid w:val="00F32A94"/>
    <w:rsid w:val="00F32D42"/>
    <w:rsid w:val="00F32DA4"/>
    <w:rsid w:val="00F32E1E"/>
    <w:rsid w:val="00F32F4A"/>
    <w:rsid w:val="00F32F68"/>
    <w:rsid w:val="00F3302B"/>
    <w:rsid w:val="00F330C7"/>
    <w:rsid w:val="00F330DE"/>
    <w:rsid w:val="00F33193"/>
    <w:rsid w:val="00F33275"/>
    <w:rsid w:val="00F33386"/>
    <w:rsid w:val="00F33588"/>
    <w:rsid w:val="00F337BF"/>
    <w:rsid w:val="00F33985"/>
    <w:rsid w:val="00F33A3E"/>
    <w:rsid w:val="00F33C47"/>
    <w:rsid w:val="00F33CEB"/>
    <w:rsid w:val="00F33D39"/>
    <w:rsid w:val="00F33E62"/>
    <w:rsid w:val="00F34484"/>
    <w:rsid w:val="00F344AC"/>
    <w:rsid w:val="00F345F0"/>
    <w:rsid w:val="00F3468B"/>
    <w:rsid w:val="00F346E2"/>
    <w:rsid w:val="00F34820"/>
    <w:rsid w:val="00F3493B"/>
    <w:rsid w:val="00F349D3"/>
    <w:rsid w:val="00F34A9B"/>
    <w:rsid w:val="00F34BD7"/>
    <w:rsid w:val="00F34D2F"/>
    <w:rsid w:val="00F34D87"/>
    <w:rsid w:val="00F34D9D"/>
    <w:rsid w:val="00F34F91"/>
    <w:rsid w:val="00F35145"/>
    <w:rsid w:val="00F3523A"/>
    <w:rsid w:val="00F352AC"/>
    <w:rsid w:val="00F352D9"/>
    <w:rsid w:val="00F35971"/>
    <w:rsid w:val="00F35A0F"/>
    <w:rsid w:val="00F35B96"/>
    <w:rsid w:val="00F35BE1"/>
    <w:rsid w:val="00F35D10"/>
    <w:rsid w:val="00F35FEF"/>
    <w:rsid w:val="00F36055"/>
    <w:rsid w:val="00F3650B"/>
    <w:rsid w:val="00F3684B"/>
    <w:rsid w:val="00F37759"/>
    <w:rsid w:val="00F37808"/>
    <w:rsid w:val="00F3780F"/>
    <w:rsid w:val="00F37837"/>
    <w:rsid w:val="00F3785C"/>
    <w:rsid w:val="00F37947"/>
    <w:rsid w:val="00F37A54"/>
    <w:rsid w:val="00F37BB5"/>
    <w:rsid w:val="00F37CD4"/>
    <w:rsid w:val="00F37DB5"/>
    <w:rsid w:val="00F37E9D"/>
    <w:rsid w:val="00F37EA8"/>
    <w:rsid w:val="00F37F62"/>
    <w:rsid w:val="00F4003D"/>
    <w:rsid w:val="00F40055"/>
    <w:rsid w:val="00F4031E"/>
    <w:rsid w:val="00F4045D"/>
    <w:rsid w:val="00F40719"/>
    <w:rsid w:val="00F4092C"/>
    <w:rsid w:val="00F40934"/>
    <w:rsid w:val="00F409BB"/>
    <w:rsid w:val="00F40AD7"/>
    <w:rsid w:val="00F40B6B"/>
    <w:rsid w:val="00F40BBA"/>
    <w:rsid w:val="00F40BFF"/>
    <w:rsid w:val="00F40CDC"/>
    <w:rsid w:val="00F410BF"/>
    <w:rsid w:val="00F411B5"/>
    <w:rsid w:val="00F412CB"/>
    <w:rsid w:val="00F413A7"/>
    <w:rsid w:val="00F41874"/>
    <w:rsid w:val="00F41955"/>
    <w:rsid w:val="00F41ADB"/>
    <w:rsid w:val="00F41C75"/>
    <w:rsid w:val="00F41C84"/>
    <w:rsid w:val="00F41D00"/>
    <w:rsid w:val="00F41D0D"/>
    <w:rsid w:val="00F41DC8"/>
    <w:rsid w:val="00F42047"/>
    <w:rsid w:val="00F420FF"/>
    <w:rsid w:val="00F42216"/>
    <w:rsid w:val="00F4225F"/>
    <w:rsid w:val="00F42375"/>
    <w:rsid w:val="00F42680"/>
    <w:rsid w:val="00F42732"/>
    <w:rsid w:val="00F42751"/>
    <w:rsid w:val="00F42784"/>
    <w:rsid w:val="00F4280E"/>
    <w:rsid w:val="00F428EC"/>
    <w:rsid w:val="00F42E7B"/>
    <w:rsid w:val="00F42EFB"/>
    <w:rsid w:val="00F43200"/>
    <w:rsid w:val="00F43309"/>
    <w:rsid w:val="00F43384"/>
    <w:rsid w:val="00F433C3"/>
    <w:rsid w:val="00F433C4"/>
    <w:rsid w:val="00F436FC"/>
    <w:rsid w:val="00F4371E"/>
    <w:rsid w:val="00F43AED"/>
    <w:rsid w:val="00F43B63"/>
    <w:rsid w:val="00F43CD6"/>
    <w:rsid w:val="00F43F55"/>
    <w:rsid w:val="00F44CA2"/>
    <w:rsid w:val="00F44D42"/>
    <w:rsid w:val="00F45603"/>
    <w:rsid w:val="00F45862"/>
    <w:rsid w:val="00F45A6B"/>
    <w:rsid w:val="00F45C3F"/>
    <w:rsid w:val="00F45D53"/>
    <w:rsid w:val="00F45F47"/>
    <w:rsid w:val="00F4602C"/>
    <w:rsid w:val="00F4610F"/>
    <w:rsid w:val="00F4611C"/>
    <w:rsid w:val="00F4629F"/>
    <w:rsid w:val="00F467E6"/>
    <w:rsid w:val="00F469EC"/>
    <w:rsid w:val="00F46FB0"/>
    <w:rsid w:val="00F46FB6"/>
    <w:rsid w:val="00F4723A"/>
    <w:rsid w:val="00F475A6"/>
    <w:rsid w:val="00F47686"/>
    <w:rsid w:val="00F479E7"/>
    <w:rsid w:val="00F47D45"/>
    <w:rsid w:val="00F50121"/>
    <w:rsid w:val="00F50178"/>
    <w:rsid w:val="00F501A8"/>
    <w:rsid w:val="00F5098B"/>
    <w:rsid w:val="00F50C04"/>
    <w:rsid w:val="00F50EEE"/>
    <w:rsid w:val="00F50FB9"/>
    <w:rsid w:val="00F510F9"/>
    <w:rsid w:val="00F51154"/>
    <w:rsid w:val="00F511E5"/>
    <w:rsid w:val="00F519CC"/>
    <w:rsid w:val="00F51F0B"/>
    <w:rsid w:val="00F52606"/>
    <w:rsid w:val="00F52632"/>
    <w:rsid w:val="00F52723"/>
    <w:rsid w:val="00F52791"/>
    <w:rsid w:val="00F529B0"/>
    <w:rsid w:val="00F52A3B"/>
    <w:rsid w:val="00F52E9B"/>
    <w:rsid w:val="00F53172"/>
    <w:rsid w:val="00F531D3"/>
    <w:rsid w:val="00F53459"/>
    <w:rsid w:val="00F534B2"/>
    <w:rsid w:val="00F535F5"/>
    <w:rsid w:val="00F53722"/>
    <w:rsid w:val="00F537B5"/>
    <w:rsid w:val="00F53AB4"/>
    <w:rsid w:val="00F53B43"/>
    <w:rsid w:val="00F53E73"/>
    <w:rsid w:val="00F54165"/>
    <w:rsid w:val="00F54318"/>
    <w:rsid w:val="00F543E5"/>
    <w:rsid w:val="00F54576"/>
    <w:rsid w:val="00F54756"/>
    <w:rsid w:val="00F549BF"/>
    <w:rsid w:val="00F54B21"/>
    <w:rsid w:val="00F54B98"/>
    <w:rsid w:val="00F54D7C"/>
    <w:rsid w:val="00F54DE8"/>
    <w:rsid w:val="00F55374"/>
    <w:rsid w:val="00F5541A"/>
    <w:rsid w:val="00F5558D"/>
    <w:rsid w:val="00F555CA"/>
    <w:rsid w:val="00F55700"/>
    <w:rsid w:val="00F55BC9"/>
    <w:rsid w:val="00F55DAE"/>
    <w:rsid w:val="00F564C0"/>
    <w:rsid w:val="00F56595"/>
    <w:rsid w:val="00F566BD"/>
    <w:rsid w:val="00F567C4"/>
    <w:rsid w:val="00F56984"/>
    <w:rsid w:val="00F56AC0"/>
    <w:rsid w:val="00F56BC2"/>
    <w:rsid w:val="00F56C15"/>
    <w:rsid w:val="00F56CFA"/>
    <w:rsid w:val="00F5728F"/>
    <w:rsid w:val="00F57475"/>
    <w:rsid w:val="00F57773"/>
    <w:rsid w:val="00F5779B"/>
    <w:rsid w:val="00F57900"/>
    <w:rsid w:val="00F57CC7"/>
    <w:rsid w:val="00F57F43"/>
    <w:rsid w:val="00F60062"/>
    <w:rsid w:val="00F600B6"/>
    <w:rsid w:val="00F601E3"/>
    <w:rsid w:val="00F6038E"/>
    <w:rsid w:val="00F6043A"/>
    <w:rsid w:val="00F604BB"/>
    <w:rsid w:val="00F60672"/>
    <w:rsid w:val="00F606FA"/>
    <w:rsid w:val="00F60955"/>
    <w:rsid w:val="00F6099E"/>
    <w:rsid w:val="00F60F33"/>
    <w:rsid w:val="00F613CE"/>
    <w:rsid w:val="00F613F7"/>
    <w:rsid w:val="00F61456"/>
    <w:rsid w:val="00F61A52"/>
    <w:rsid w:val="00F626FB"/>
    <w:rsid w:val="00F62732"/>
    <w:rsid w:val="00F62745"/>
    <w:rsid w:val="00F62E71"/>
    <w:rsid w:val="00F634FE"/>
    <w:rsid w:val="00F63723"/>
    <w:rsid w:val="00F63C2C"/>
    <w:rsid w:val="00F63E95"/>
    <w:rsid w:val="00F63E98"/>
    <w:rsid w:val="00F63FD8"/>
    <w:rsid w:val="00F63FE5"/>
    <w:rsid w:val="00F6430B"/>
    <w:rsid w:val="00F6436F"/>
    <w:rsid w:val="00F64380"/>
    <w:rsid w:val="00F64B81"/>
    <w:rsid w:val="00F64D2A"/>
    <w:rsid w:val="00F64E54"/>
    <w:rsid w:val="00F64F45"/>
    <w:rsid w:val="00F64FBE"/>
    <w:rsid w:val="00F6510F"/>
    <w:rsid w:val="00F6517E"/>
    <w:rsid w:val="00F653BA"/>
    <w:rsid w:val="00F65511"/>
    <w:rsid w:val="00F65744"/>
    <w:rsid w:val="00F6589D"/>
    <w:rsid w:val="00F658F0"/>
    <w:rsid w:val="00F65B9D"/>
    <w:rsid w:val="00F65BDA"/>
    <w:rsid w:val="00F65C0F"/>
    <w:rsid w:val="00F65C82"/>
    <w:rsid w:val="00F66236"/>
    <w:rsid w:val="00F66351"/>
    <w:rsid w:val="00F66546"/>
    <w:rsid w:val="00F66784"/>
    <w:rsid w:val="00F667E5"/>
    <w:rsid w:val="00F66A38"/>
    <w:rsid w:val="00F66ADC"/>
    <w:rsid w:val="00F66AFE"/>
    <w:rsid w:val="00F6701A"/>
    <w:rsid w:val="00F6713F"/>
    <w:rsid w:val="00F67332"/>
    <w:rsid w:val="00F673D1"/>
    <w:rsid w:val="00F674BE"/>
    <w:rsid w:val="00F67586"/>
    <w:rsid w:val="00F675ED"/>
    <w:rsid w:val="00F677D1"/>
    <w:rsid w:val="00F67835"/>
    <w:rsid w:val="00F67ACA"/>
    <w:rsid w:val="00F67B21"/>
    <w:rsid w:val="00F67EE9"/>
    <w:rsid w:val="00F703C9"/>
    <w:rsid w:val="00F704C3"/>
    <w:rsid w:val="00F7076E"/>
    <w:rsid w:val="00F70A47"/>
    <w:rsid w:val="00F70A5E"/>
    <w:rsid w:val="00F70B82"/>
    <w:rsid w:val="00F70D84"/>
    <w:rsid w:val="00F70E73"/>
    <w:rsid w:val="00F70FC2"/>
    <w:rsid w:val="00F70FF1"/>
    <w:rsid w:val="00F71302"/>
    <w:rsid w:val="00F71439"/>
    <w:rsid w:val="00F716E6"/>
    <w:rsid w:val="00F71A10"/>
    <w:rsid w:val="00F71C03"/>
    <w:rsid w:val="00F71C2D"/>
    <w:rsid w:val="00F71E4A"/>
    <w:rsid w:val="00F71E8F"/>
    <w:rsid w:val="00F72504"/>
    <w:rsid w:val="00F725A2"/>
    <w:rsid w:val="00F72603"/>
    <w:rsid w:val="00F72897"/>
    <w:rsid w:val="00F729A8"/>
    <w:rsid w:val="00F72D9B"/>
    <w:rsid w:val="00F72FDB"/>
    <w:rsid w:val="00F73286"/>
    <w:rsid w:val="00F73327"/>
    <w:rsid w:val="00F73853"/>
    <w:rsid w:val="00F73D47"/>
    <w:rsid w:val="00F73E44"/>
    <w:rsid w:val="00F74213"/>
    <w:rsid w:val="00F7442E"/>
    <w:rsid w:val="00F744A4"/>
    <w:rsid w:val="00F745CC"/>
    <w:rsid w:val="00F747E8"/>
    <w:rsid w:val="00F747F4"/>
    <w:rsid w:val="00F74915"/>
    <w:rsid w:val="00F7491B"/>
    <w:rsid w:val="00F749C4"/>
    <w:rsid w:val="00F74A11"/>
    <w:rsid w:val="00F750FC"/>
    <w:rsid w:val="00F75161"/>
    <w:rsid w:val="00F7533F"/>
    <w:rsid w:val="00F7547C"/>
    <w:rsid w:val="00F75733"/>
    <w:rsid w:val="00F75766"/>
    <w:rsid w:val="00F75B98"/>
    <w:rsid w:val="00F75E26"/>
    <w:rsid w:val="00F76185"/>
    <w:rsid w:val="00F761E6"/>
    <w:rsid w:val="00F7626D"/>
    <w:rsid w:val="00F76739"/>
    <w:rsid w:val="00F767B7"/>
    <w:rsid w:val="00F767EE"/>
    <w:rsid w:val="00F769C1"/>
    <w:rsid w:val="00F76AC5"/>
    <w:rsid w:val="00F7705F"/>
    <w:rsid w:val="00F77172"/>
    <w:rsid w:val="00F77227"/>
    <w:rsid w:val="00F77274"/>
    <w:rsid w:val="00F772E9"/>
    <w:rsid w:val="00F774FD"/>
    <w:rsid w:val="00F77715"/>
    <w:rsid w:val="00F77A50"/>
    <w:rsid w:val="00F77B38"/>
    <w:rsid w:val="00F77D71"/>
    <w:rsid w:val="00F77DD7"/>
    <w:rsid w:val="00F77E13"/>
    <w:rsid w:val="00F77F8E"/>
    <w:rsid w:val="00F801E0"/>
    <w:rsid w:val="00F80422"/>
    <w:rsid w:val="00F80587"/>
    <w:rsid w:val="00F807C5"/>
    <w:rsid w:val="00F807C9"/>
    <w:rsid w:val="00F80AAC"/>
    <w:rsid w:val="00F80ACA"/>
    <w:rsid w:val="00F80E86"/>
    <w:rsid w:val="00F80F6F"/>
    <w:rsid w:val="00F8111C"/>
    <w:rsid w:val="00F81632"/>
    <w:rsid w:val="00F81A34"/>
    <w:rsid w:val="00F81E29"/>
    <w:rsid w:val="00F823CE"/>
    <w:rsid w:val="00F82495"/>
    <w:rsid w:val="00F824B2"/>
    <w:rsid w:val="00F82526"/>
    <w:rsid w:val="00F82576"/>
    <w:rsid w:val="00F82695"/>
    <w:rsid w:val="00F8276A"/>
    <w:rsid w:val="00F828A3"/>
    <w:rsid w:val="00F828A9"/>
    <w:rsid w:val="00F8299D"/>
    <w:rsid w:val="00F82A1B"/>
    <w:rsid w:val="00F82B65"/>
    <w:rsid w:val="00F82C05"/>
    <w:rsid w:val="00F82C41"/>
    <w:rsid w:val="00F82C42"/>
    <w:rsid w:val="00F82D92"/>
    <w:rsid w:val="00F82EFA"/>
    <w:rsid w:val="00F82F2F"/>
    <w:rsid w:val="00F82F42"/>
    <w:rsid w:val="00F8311A"/>
    <w:rsid w:val="00F83214"/>
    <w:rsid w:val="00F83262"/>
    <w:rsid w:val="00F835F4"/>
    <w:rsid w:val="00F83747"/>
    <w:rsid w:val="00F83815"/>
    <w:rsid w:val="00F838BA"/>
    <w:rsid w:val="00F83F5F"/>
    <w:rsid w:val="00F840D2"/>
    <w:rsid w:val="00F84401"/>
    <w:rsid w:val="00F84B65"/>
    <w:rsid w:val="00F84DF1"/>
    <w:rsid w:val="00F84F6A"/>
    <w:rsid w:val="00F84F8C"/>
    <w:rsid w:val="00F8529E"/>
    <w:rsid w:val="00F85303"/>
    <w:rsid w:val="00F8555B"/>
    <w:rsid w:val="00F8589F"/>
    <w:rsid w:val="00F85B79"/>
    <w:rsid w:val="00F85BAC"/>
    <w:rsid w:val="00F85CD4"/>
    <w:rsid w:val="00F85E47"/>
    <w:rsid w:val="00F86068"/>
    <w:rsid w:val="00F862F1"/>
    <w:rsid w:val="00F862F3"/>
    <w:rsid w:val="00F8646A"/>
    <w:rsid w:val="00F866AB"/>
    <w:rsid w:val="00F867A2"/>
    <w:rsid w:val="00F868D0"/>
    <w:rsid w:val="00F86953"/>
    <w:rsid w:val="00F86967"/>
    <w:rsid w:val="00F86AD5"/>
    <w:rsid w:val="00F86D65"/>
    <w:rsid w:val="00F86E21"/>
    <w:rsid w:val="00F870DD"/>
    <w:rsid w:val="00F872B2"/>
    <w:rsid w:val="00F873AD"/>
    <w:rsid w:val="00F874E8"/>
    <w:rsid w:val="00F876FA"/>
    <w:rsid w:val="00F879AF"/>
    <w:rsid w:val="00F87B0C"/>
    <w:rsid w:val="00F87B49"/>
    <w:rsid w:val="00F87B81"/>
    <w:rsid w:val="00F87C92"/>
    <w:rsid w:val="00F87D4F"/>
    <w:rsid w:val="00F87FFD"/>
    <w:rsid w:val="00F902C0"/>
    <w:rsid w:val="00F90324"/>
    <w:rsid w:val="00F904E3"/>
    <w:rsid w:val="00F906AC"/>
    <w:rsid w:val="00F906F4"/>
    <w:rsid w:val="00F90B01"/>
    <w:rsid w:val="00F90BF6"/>
    <w:rsid w:val="00F90C15"/>
    <w:rsid w:val="00F90E65"/>
    <w:rsid w:val="00F910CB"/>
    <w:rsid w:val="00F9137B"/>
    <w:rsid w:val="00F914CD"/>
    <w:rsid w:val="00F9173D"/>
    <w:rsid w:val="00F917B1"/>
    <w:rsid w:val="00F91955"/>
    <w:rsid w:val="00F91BF5"/>
    <w:rsid w:val="00F92099"/>
    <w:rsid w:val="00F9235F"/>
    <w:rsid w:val="00F923C9"/>
    <w:rsid w:val="00F92531"/>
    <w:rsid w:val="00F9272C"/>
    <w:rsid w:val="00F927CF"/>
    <w:rsid w:val="00F92D57"/>
    <w:rsid w:val="00F92EDB"/>
    <w:rsid w:val="00F92FC1"/>
    <w:rsid w:val="00F93D71"/>
    <w:rsid w:val="00F940B8"/>
    <w:rsid w:val="00F941AA"/>
    <w:rsid w:val="00F944D8"/>
    <w:rsid w:val="00F94519"/>
    <w:rsid w:val="00F9463D"/>
    <w:rsid w:val="00F94C71"/>
    <w:rsid w:val="00F94D60"/>
    <w:rsid w:val="00F94DDF"/>
    <w:rsid w:val="00F95096"/>
    <w:rsid w:val="00F954CD"/>
    <w:rsid w:val="00F9553E"/>
    <w:rsid w:val="00F95757"/>
    <w:rsid w:val="00F95A6D"/>
    <w:rsid w:val="00F95B28"/>
    <w:rsid w:val="00F95C1F"/>
    <w:rsid w:val="00F95C9A"/>
    <w:rsid w:val="00F95CA3"/>
    <w:rsid w:val="00F95D8D"/>
    <w:rsid w:val="00F96007"/>
    <w:rsid w:val="00F9614F"/>
    <w:rsid w:val="00F9639A"/>
    <w:rsid w:val="00F96461"/>
    <w:rsid w:val="00F964A8"/>
    <w:rsid w:val="00F96595"/>
    <w:rsid w:val="00F96630"/>
    <w:rsid w:val="00F9675C"/>
    <w:rsid w:val="00F96811"/>
    <w:rsid w:val="00F9694A"/>
    <w:rsid w:val="00F96998"/>
    <w:rsid w:val="00F96F71"/>
    <w:rsid w:val="00F972CA"/>
    <w:rsid w:val="00F97448"/>
    <w:rsid w:val="00F975BA"/>
    <w:rsid w:val="00F9773C"/>
    <w:rsid w:val="00F97DEA"/>
    <w:rsid w:val="00F97E3A"/>
    <w:rsid w:val="00FA0117"/>
    <w:rsid w:val="00FA024B"/>
    <w:rsid w:val="00FA0270"/>
    <w:rsid w:val="00FA0B59"/>
    <w:rsid w:val="00FA0EC6"/>
    <w:rsid w:val="00FA11E8"/>
    <w:rsid w:val="00FA12D7"/>
    <w:rsid w:val="00FA13C7"/>
    <w:rsid w:val="00FA1536"/>
    <w:rsid w:val="00FA15E8"/>
    <w:rsid w:val="00FA174E"/>
    <w:rsid w:val="00FA182E"/>
    <w:rsid w:val="00FA1BAF"/>
    <w:rsid w:val="00FA1BB0"/>
    <w:rsid w:val="00FA2045"/>
    <w:rsid w:val="00FA2102"/>
    <w:rsid w:val="00FA21A2"/>
    <w:rsid w:val="00FA21D0"/>
    <w:rsid w:val="00FA233F"/>
    <w:rsid w:val="00FA236B"/>
    <w:rsid w:val="00FA2545"/>
    <w:rsid w:val="00FA25C2"/>
    <w:rsid w:val="00FA26B4"/>
    <w:rsid w:val="00FA26E3"/>
    <w:rsid w:val="00FA270E"/>
    <w:rsid w:val="00FA2790"/>
    <w:rsid w:val="00FA2869"/>
    <w:rsid w:val="00FA2A6E"/>
    <w:rsid w:val="00FA2AC4"/>
    <w:rsid w:val="00FA2B53"/>
    <w:rsid w:val="00FA2B92"/>
    <w:rsid w:val="00FA2E8B"/>
    <w:rsid w:val="00FA2FC9"/>
    <w:rsid w:val="00FA3435"/>
    <w:rsid w:val="00FA3477"/>
    <w:rsid w:val="00FA3485"/>
    <w:rsid w:val="00FA35F0"/>
    <w:rsid w:val="00FA365D"/>
    <w:rsid w:val="00FA3857"/>
    <w:rsid w:val="00FA3884"/>
    <w:rsid w:val="00FA3CDB"/>
    <w:rsid w:val="00FA3F43"/>
    <w:rsid w:val="00FA3FAA"/>
    <w:rsid w:val="00FA3FF0"/>
    <w:rsid w:val="00FA40D0"/>
    <w:rsid w:val="00FA4115"/>
    <w:rsid w:val="00FA427C"/>
    <w:rsid w:val="00FA4307"/>
    <w:rsid w:val="00FA4665"/>
    <w:rsid w:val="00FA47A2"/>
    <w:rsid w:val="00FA48CC"/>
    <w:rsid w:val="00FA48DF"/>
    <w:rsid w:val="00FA4BBB"/>
    <w:rsid w:val="00FA4E54"/>
    <w:rsid w:val="00FA4E70"/>
    <w:rsid w:val="00FA519D"/>
    <w:rsid w:val="00FA537B"/>
    <w:rsid w:val="00FA54C9"/>
    <w:rsid w:val="00FA553D"/>
    <w:rsid w:val="00FA5872"/>
    <w:rsid w:val="00FA59B7"/>
    <w:rsid w:val="00FA5AFD"/>
    <w:rsid w:val="00FA5CFC"/>
    <w:rsid w:val="00FA5D58"/>
    <w:rsid w:val="00FA5D71"/>
    <w:rsid w:val="00FA5D7B"/>
    <w:rsid w:val="00FA5E46"/>
    <w:rsid w:val="00FA5FD4"/>
    <w:rsid w:val="00FA6221"/>
    <w:rsid w:val="00FA62AD"/>
    <w:rsid w:val="00FA64B7"/>
    <w:rsid w:val="00FA654C"/>
    <w:rsid w:val="00FA671F"/>
    <w:rsid w:val="00FA6A58"/>
    <w:rsid w:val="00FA6B66"/>
    <w:rsid w:val="00FA6B9B"/>
    <w:rsid w:val="00FA6CE5"/>
    <w:rsid w:val="00FA700E"/>
    <w:rsid w:val="00FA731E"/>
    <w:rsid w:val="00FA7A64"/>
    <w:rsid w:val="00FA7C5C"/>
    <w:rsid w:val="00FA7E60"/>
    <w:rsid w:val="00FB008B"/>
    <w:rsid w:val="00FB0208"/>
    <w:rsid w:val="00FB0586"/>
    <w:rsid w:val="00FB07AB"/>
    <w:rsid w:val="00FB0946"/>
    <w:rsid w:val="00FB0A60"/>
    <w:rsid w:val="00FB0AB7"/>
    <w:rsid w:val="00FB0C17"/>
    <w:rsid w:val="00FB0D0A"/>
    <w:rsid w:val="00FB0DA3"/>
    <w:rsid w:val="00FB0E96"/>
    <w:rsid w:val="00FB0EE0"/>
    <w:rsid w:val="00FB12AE"/>
    <w:rsid w:val="00FB1743"/>
    <w:rsid w:val="00FB1848"/>
    <w:rsid w:val="00FB185C"/>
    <w:rsid w:val="00FB1946"/>
    <w:rsid w:val="00FB1973"/>
    <w:rsid w:val="00FB19E9"/>
    <w:rsid w:val="00FB1A74"/>
    <w:rsid w:val="00FB1E0B"/>
    <w:rsid w:val="00FB22AE"/>
    <w:rsid w:val="00FB283C"/>
    <w:rsid w:val="00FB29FF"/>
    <w:rsid w:val="00FB2AD0"/>
    <w:rsid w:val="00FB2CB5"/>
    <w:rsid w:val="00FB2D5F"/>
    <w:rsid w:val="00FB2E20"/>
    <w:rsid w:val="00FB316D"/>
    <w:rsid w:val="00FB33F8"/>
    <w:rsid w:val="00FB3622"/>
    <w:rsid w:val="00FB36C6"/>
    <w:rsid w:val="00FB36D4"/>
    <w:rsid w:val="00FB390A"/>
    <w:rsid w:val="00FB3971"/>
    <w:rsid w:val="00FB44A2"/>
    <w:rsid w:val="00FB475C"/>
    <w:rsid w:val="00FB47F9"/>
    <w:rsid w:val="00FB4D10"/>
    <w:rsid w:val="00FB4D71"/>
    <w:rsid w:val="00FB4D9E"/>
    <w:rsid w:val="00FB4DF1"/>
    <w:rsid w:val="00FB4EAD"/>
    <w:rsid w:val="00FB5432"/>
    <w:rsid w:val="00FB5466"/>
    <w:rsid w:val="00FB5575"/>
    <w:rsid w:val="00FB564E"/>
    <w:rsid w:val="00FB5669"/>
    <w:rsid w:val="00FB56DC"/>
    <w:rsid w:val="00FB57AB"/>
    <w:rsid w:val="00FB57E1"/>
    <w:rsid w:val="00FB58F1"/>
    <w:rsid w:val="00FB5B7E"/>
    <w:rsid w:val="00FB5CE1"/>
    <w:rsid w:val="00FB5D26"/>
    <w:rsid w:val="00FB5E48"/>
    <w:rsid w:val="00FB5E91"/>
    <w:rsid w:val="00FB6224"/>
    <w:rsid w:val="00FB62D2"/>
    <w:rsid w:val="00FB62F9"/>
    <w:rsid w:val="00FB63E1"/>
    <w:rsid w:val="00FB64E5"/>
    <w:rsid w:val="00FB6598"/>
    <w:rsid w:val="00FB6A32"/>
    <w:rsid w:val="00FB6B63"/>
    <w:rsid w:val="00FB6B6C"/>
    <w:rsid w:val="00FB6B8E"/>
    <w:rsid w:val="00FB6BF2"/>
    <w:rsid w:val="00FB6C67"/>
    <w:rsid w:val="00FB7037"/>
    <w:rsid w:val="00FB7231"/>
    <w:rsid w:val="00FB72C7"/>
    <w:rsid w:val="00FB73A9"/>
    <w:rsid w:val="00FB75CD"/>
    <w:rsid w:val="00FB75E5"/>
    <w:rsid w:val="00FB769F"/>
    <w:rsid w:val="00FB783E"/>
    <w:rsid w:val="00FB7B25"/>
    <w:rsid w:val="00FB7EB0"/>
    <w:rsid w:val="00FB7F3D"/>
    <w:rsid w:val="00FB7F82"/>
    <w:rsid w:val="00FC031A"/>
    <w:rsid w:val="00FC068C"/>
    <w:rsid w:val="00FC0748"/>
    <w:rsid w:val="00FC07B5"/>
    <w:rsid w:val="00FC07FF"/>
    <w:rsid w:val="00FC085F"/>
    <w:rsid w:val="00FC0B3E"/>
    <w:rsid w:val="00FC0C93"/>
    <w:rsid w:val="00FC0DFB"/>
    <w:rsid w:val="00FC0E8B"/>
    <w:rsid w:val="00FC0F5A"/>
    <w:rsid w:val="00FC1098"/>
    <w:rsid w:val="00FC1443"/>
    <w:rsid w:val="00FC15C2"/>
    <w:rsid w:val="00FC1623"/>
    <w:rsid w:val="00FC1895"/>
    <w:rsid w:val="00FC190E"/>
    <w:rsid w:val="00FC1CC8"/>
    <w:rsid w:val="00FC2130"/>
    <w:rsid w:val="00FC216D"/>
    <w:rsid w:val="00FC23DF"/>
    <w:rsid w:val="00FC2470"/>
    <w:rsid w:val="00FC24D0"/>
    <w:rsid w:val="00FC273D"/>
    <w:rsid w:val="00FC283E"/>
    <w:rsid w:val="00FC2910"/>
    <w:rsid w:val="00FC2981"/>
    <w:rsid w:val="00FC2A99"/>
    <w:rsid w:val="00FC2D1A"/>
    <w:rsid w:val="00FC2D8C"/>
    <w:rsid w:val="00FC30C6"/>
    <w:rsid w:val="00FC3167"/>
    <w:rsid w:val="00FC33E0"/>
    <w:rsid w:val="00FC366C"/>
    <w:rsid w:val="00FC37B5"/>
    <w:rsid w:val="00FC39EC"/>
    <w:rsid w:val="00FC39F4"/>
    <w:rsid w:val="00FC3A44"/>
    <w:rsid w:val="00FC3C61"/>
    <w:rsid w:val="00FC3D7B"/>
    <w:rsid w:val="00FC3F59"/>
    <w:rsid w:val="00FC450E"/>
    <w:rsid w:val="00FC4D63"/>
    <w:rsid w:val="00FC522B"/>
    <w:rsid w:val="00FC56E0"/>
    <w:rsid w:val="00FC588A"/>
    <w:rsid w:val="00FC5C22"/>
    <w:rsid w:val="00FC5D3A"/>
    <w:rsid w:val="00FC5DC8"/>
    <w:rsid w:val="00FC6136"/>
    <w:rsid w:val="00FC6384"/>
    <w:rsid w:val="00FC65A6"/>
    <w:rsid w:val="00FC6D7C"/>
    <w:rsid w:val="00FC72C0"/>
    <w:rsid w:val="00FC73BB"/>
    <w:rsid w:val="00FC7570"/>
    <w:rsid w:val="00FC7746"/>
    <w:rsid w:val="00FC77C3"/>
    <w:rsid w:val="00FC7952"/>
    <w:rsid w:val="00FC79A0"/>
    <w:rsid w:val="00FC79C5"/>
    <w:rsid w:val="00FC7AD3"/>
    <w:rsid w:val="00FC7D66"/>
    <w:rsid w:val="00FC7DB7"/>
    <w:rsid w:val="00FC7E60"/>
    <w:rsid w:val="00FC7E70"/>
    <w:rsid w:val="00FC7E89"/>
    <w:rsid w:val="00FC7EED"/>
    <w:rsid w:val="00FD011F"/>
    <w:rsid w:val="00FD02FD"/>
    <w:rsid w:val="00FD03C1"/>
    <w:rsid w:val="00FD06D8"/>
    <w:rsid w:val="00FD0721"/>
    <w:rsid w:val="00FD0758"/>
    <w:rsid w:val="00FD0AF8"/>
    <w:rsid w:val="00FD0F4C"/>
    <w:rsid w:val="00FD11DA"/>
    <w:rsid w:val="00FD1263"/>
    <w:rsid w:val="00FD158F"/>
    <w:rsid w:val="00FD18E5"/>
    <w:rsid w:val="00FD1BD0"/>
    <w:rsid w:val="00FD1C44"/>
    <w:rsid w:val="00FD1D44"/>
    <w:rsid w:val="00FD1D60"/>
    <w:rsid w:val="00FD1DA1"/>
    <w:rsid w:val="00FD1DDA"/>
    <w:rsid w:val="00FD225D"/>
    <w:rsid w:val="00FD2368"/>
    <w:rsid w:val="00FD2500"/>
    <w:rsid w:val="00FD253D"/>
    <w:rsid w:val="00FD2809"/>
    <w:rsid w:val="00FD294B"/>
    <w:rsid w:val="00FD296F"/>
    <w:rsid w:val="00FD2A88"/>
    <w:rsid w:val="00FD2B0D"/>
    <w:rsid w:val="00FD2B42"/>
    <w:rsid w:val="00FD2C0B"/>
    <w:rsid w:val="00FD31C8"/>
    <w:rsid w:val="00FD3209"/>
    <w:rsid w:val="00FD339B"/>
    <w:rsid w:val="00FD34C6"/>
    <w:rsid w:val="00FD3E08"/>
    <w:rsid w:val="00FD3E63"/>
    <w:rsid w:val="00FD3FB6"/>
    <w:rsid w:val="00FD4134"/>
    <w:rsid w:val="00FD41BC"/>
    <w:rsid w:val="00FD441C"/>
    <w:rsid w:val="00FD44BA"/>
    <w:rsid w:val="00FD4614"/>
    <w:rsid w:val="00FD499D"/>
    <w:rsid w:val="00FD4A2C"/>
    <w:rsid w:val="00FD4B06"/>
    <w:rsid w:val="00FD4CF6"/>
    <w:rsid w:val="00FD4D96"/>
    <w:rsid w:val="00FD4DF7"/>
    <w:rsid w:val="00FD4FA5"/>
    <w:rsid w:val="00FD4FAD"/>
    <w:rsid w:val="00FD5247"/>
    <w:rsid w:val="00FD54DB"/>
    <w:rsid w:val="00FD552F"/>
    <w:rsid w:val="00FD574B"/>
    <w:rsid w:val="00FD5826"/>
    <w:rsid w:val="00FD5891"/>
    <w:rsid w:val="00FD58B4"/>
    <w:rsid w:val="00FD59A3"/>
    <w:rsid w:val="00FD5D09"/>
    <w:rsid w:val="00FD6297"/>
    <w:rsid w:val="00FD62DA"/>
    <w:rsid w:val="00FD6599"/>
    <w:rsid w:val="00FD6710"/>
    <w:rsid w:val="00FD6D53"/>
    <w:rsid w:val="00FD6E1E"/>
    <w:rsid w:val="00FD7012"/>
    <w:rsid w:val="00FD706B"/>
    <w:rsid w:val="00FD715B"/>
    <w:rsid w:val="00FD724A"/>
    <w:rsid w:val="00FD73EE"/>
    <w:rsid w:val="00FD7C97"/>
    <w:rsid w:val="00FD7CAB"/>
    <w:rsid w:val="00FD7D2C"/>
    <w:rsid w:val="00FD7D5B"/>
    <w:rsid w:val="00FD7EF2"/>
    <w:rsid w:val="00FD7FC6"/>
    <w:rsid w:val="00FE0138"/>
    <w:rsid w:val="00FE0339"/>
    <w:rsid w:val="00FE05B2"/>
    <w:rsid w:val="00FE09EC"/>
    <w:rsid w:val="00FE0D20"/>
    <w:rsid w:val="00FE1093"/>
    <w:rsid w:val="00FE10D4"/>
    <w:rsid w:val="00FE1203"/>
    <w:rsid w:val="00FE1281"/>
    <w:rsid w:val="00FE1648"/>
    <w:rsid w:val="00FE1871"/>
    <w:rsid w:val="00FE1DF9"/>
    <w:rsid w:val="00FE1E8E"/>
    <w:rsid w:val="00FE1FEE"/>
    <w:rsid w:val="00FE20A9"/>
    <w:rsid w:val="00FE22A9"/>
    <w:rsid w:val="00FE2413"/>
    <w:rsid w:val="00FE2471"/>
    <w:rsid w:val="00FE258B"/>
    <w:rsid w:val="00FE2600"/>
    <w:rsid w:val="00FE2808"/>
    <w:rsid w:val="00FE2825"/>
    <w:rsid w:val="00FE289F"/>
    <w:rsid w:val="00FE2A44"/>
    <w:rsid w:val="00FE2B06"/>
    <w:rsid w:val="00FE2CC1"/>
    <w:rsid w:val="00FE2FAA"/>
    <w:rsid w:val="00FE3159"/>
    <w:rsid w:val="00FE34B5"/>
    <w:rsid w:val="00FE3545"/>
    <w:rsid w:val="00FE35B6"/>
    <w:rsid w:val="00FE396A"/>
    <w:rsid w:val="00FE3CBD"/>
    <w:rsid w:val="00FE3DC9"/>
    <w:rsid w:val="00FE4131"/>
    <w:rsid w:val="00FE4307"/>
    <w:rsid w:val="00FE4344"/>
    <w:rsid w:val="00FE4489"/>
    <w:rsid w:val="00FE461F"/>
    <w:rsid w:val="00FE481E"/>
    <w:rsid w:val="00FE4842"/>
    <w:rsid w:val="00FE501E"/>
    <w:rsid w:val="00FE5083"/>
    <w:rsid w:val="00FE52D7"/>
    <w:rsid w:val="00FE53B4"/>
    <w:rsid w:val="00FE53F2"/>
    <w:rsid w:val="00FE54EE"/>
    <w:rsid w:val="00FE55E2"/>
    <w:rsid w:val="00FE563B"/>
    <w:rsid w:val="00FE57B0"/>
    <w:rsid w:val="00FE58BF"/>
    <w:rsid w:val="00FE59A8"/>
    <w:rsid w:val="00FE59C2"/>
    <w:rsid w:val="00FE5A3C"/>
    <w:rsid w:val="00FE5C13"/>
    <w:rsid w:val="00FE5C5B"/>
    <w:rsid w:val="00FE609A"/>
    <w:rsid w:val="00FE627C"/>
    <w:rsid w:val="00FE64AF"/>
    <w:rsid w:val="00FE650F"/>
    <w:rsid w:val="00FE69EF"/>
    <w:rsid w:val="00FE6C0F"/>
    <w:rsid w:val="00FE6C97"/>
    <w:rsid w:val="00FE6D2D"/>
    <w:rsid w:val="00FE6DF9"/>
    <w:rsid w:val="00FE750B"/>
    <w:rsid w:val="00FE760A"/>
    <w:rsid w:val="00FE760E"/>
    <w:rsid w:val="00FE78B3"/>
    <w:rsid w:val="00FE7CDB"/>
    <w:rsid w:val="00FE7D53"/>
    <w:rsid w:val="00FE7E0D"/>
    <w:rsid w:val="00FF04B1"/>
    <w:rsid w:val="00FF0598"/>
    <w:rsid w:val="00FF0699"/>
    <w:rsid w:val="00FF095A"/>
    <w:rsid w:val="00FF09C3"/>
    <w:rsid w:val="00FF0AA1"/>
    <w:rsid w:val="00FF0BA5"/>
    <w:rsid w:val="00FF0DE8"/>
    <w:rsid w:val="00FF1009"/>
    <w:rsid w:val="00FF1249"/>
    <w:rsid w:val="00FF12C0"/>
    <w:rsid w:val="00FF15C6"/>
    <w:rsid w:val="00FF185F"/>
    <w:rsid w:val="00FF18D0"/>
    <w:rsid w:val="00FF1D04"/>
    <w:rsid w:val="00FF1F45"/>
    <w:rsid w:val="00FF2212"/>
    <w:rsid w:val="00FF2232"/>
    <w:rsid w:val="00FF2396"/>
    <w:rsid w:val="00FF2751"/>
    <w:rsid w:val="00FF2783"/>
    <w:rsid w:val="00FF296E"/>
    <w:rsid w:val="00FF2C9E"/>
    <w:rsid w:val="00FF2CC6"/>
    <w:rsid w:val="00FF2D10"/>
    <w:rsid w:val="00FF2E2C"/>
    <w:rsid w:val="00FF3074"/>
    <w:rsid w:val="00FF312E"/>
    <w:rsid w:val="00FF3337"/>
    <w:rsid w:val="00FF342C"/>
    <w:rsid w:val="00FF34D1"/>
    <w:rsid w:val="00FF374A"/>
    <w:rsid w:val="00FF37DD"/>
    <w:rsid w:val="00FF3927"/>
    <w:rsid w:val="00FF3ABF"/>
    <w:rsid w:val="00FF404C"/>
    <w:rsid w:val="00FF429F"/>
    <w:rsid w:val="00FF437B"/>
    <w:rsid w:val="00FF46D7"/>
    <w:rsid w:val="00FF4BDA"/>
    <w:rsid w:val="00FF4C37"/>
    <w:rsid w:val="00FF506C"/>
    <w:rsid w:val="00FF54AA"/>
    <w:rsid w:val="00FF5625"/>
    <w:rsid w:val="00FF5705"/>
    <w:rsid w:val="00FF5892"/>
    <w:rsid w:val="00FF596B"/>
    <w:rsid w:val="00FF5AD2"/>
    <w:rsid w:val="00FF5FCC"/>
    <w:rsid w:val="00FF62DE"/>
    <w:rsid w:val="00FF6636"/>
    <w:rsid w:val="00FF6804"/>
    <w:rsid w:val="00FF6A8D"/>
    <w:rsid w:val="00FF6AF2"/>
    <w:rsid w:val="00FF6B2B"/>
    <w:rsid w:val="00FF6FF0"/>
    <w:rsid w:val="00FF72CE"/>
    <w:rsid w:val="00FF74B7"/>
    <w:rsid w:val="00FF7615"/>
    <w:rsid w:val="00FF7688"/>
    <w:rsid w:val="00FF7731"/>
    <w:rsid w:val="00FF7746"/>
    <w:rsid w:val="00FF786B"/>
    <w:rsid w:val="00FF7917"/>
    <w:rsid w:val="00FF7D05"/>
    <w:rsid w:val="054238EA"/>
    <w:rsid w:val="056CFEC3"/>
    <w:rsid w:val="0670A5C6"/>
    <w:rsid w:val="08879991"/>
    <w:rsid w:val="09FD47A4"/>
    <w:rsid w:val="0BAB075C"/>
    <w:rsid w:val="0BEE31DA"/>
    <w:rsid w:val="0C8C287F"/>
    <w:rsid w:val="0D558E41"/>
    <w:rsid w:val="0EABFBC1"/>
    <w:rsid w:val="0EE9E14E"/>
    <w:rsid w:val="0F419C0A"/>
    <w:rsid w:val="103E9F5F"/>
    <w:rsid w:val="10CBAA01"/>
    <w:rsid w:val="141E144E"/>
    <w:rsid w:val="1476FCC8"/>
    <w:rsid w:val="151B1003"/>
    <w:rsid w:val="17C9E539"/>
    <w:rsid w:val="1890DD92"/>
    <w:rsid w:val="1B2E065B"/>
    <w:rsid w:val="1D5939C4"/>
    <w:rsid w:val="20024610"/>
    <w:rsid w:val="212E83E4"/>
    <w:rsid w:val="219E6123"/>
    <w:rsid w:val="24664BD4"/>
    <w:rsid w:val="26194C0B"/>
    <w:rsid w:val="267E814D"/>
    <w:rsid w:val="26E3F218"/>
    <w:rsid w:val="26EFDF7D"/>
    <w:rsid w:val="279B175B"/>
    <w:rsid w:val="2813EC5C"/>
    <w:rsid w:val="299FBF53"/>
    <w:rsid w:val="29BA56D9"/>
    <w:rsid w:val="2B02AA18"/>
    <w:rsid w:val="2B3BAAE2"/>
    <w:rsid w:val="2D585B50"/>
    <w:rsid w:val="2E36F813"/>
    <w:rsid w:val="2E670E70"/>
    <w:rsid w:val="300E346F"/>
    <w:rsid w:val="303E3DFE"/>
    <w:rsid w:val="32A9A27D"/>
    <w:rsid w:val="3384AA44"/>
    <w:rsid w:val="35B36225"/>
    <w:rsid w:val="35E7C252"/>
    <w:rsid w:val="38E945AB"/>
    <w:rsid w:val="39F8DEB4"/>
    <w:rsid w:val="3DA8010D"/>
    <w:rsid w:val="3DBBD7E2"/>
    <w:rsid w:val="3F1C839C"/>
    <w:rsid w:val="3FC5D0E1"/>
    <w:rsid w:val="410AF385"/>
    <w:rsid w:val="4388E4F4"/>
    <w:rsid w:val="441F75BF"/>
    <w:rsid w:val="4438E0F7"/>
    <w:rsid w:val="49E4B9D6"/>
    <w:rsid w:val="4A2100C1"/>
    <w:rsid w:val="4AEC4217"/>
    <w:rsid w:val="4B4D6FF7"/>
    <w:rsid w:val="4DD4A545"/>
    <w:rsid w:val="4E948E2E"/>
    <w:rsid w:val="5170812C"/>
    <w:rsid w:val="53D54B17"/>
    <w:rsid w:val="582A0970"/>
    <w:rsid w:val="5B4CCF58"/>
    <w:rsid w:val="5E4277BC"/>
    <w:rsid w:val="5EE4E9B1"/>
    <w:rsid w:val="5FCD10F0"/>
    <w:rsid w:val="601A0937"/>
    <w:rsid w:val="6155715E"/>
    <w:rsid w:val="621B7F73"/>
    <w:rsid w:val="6523B251"/>
    <w:rsid w:val="65D29053"/>
    <w:rsid w:val="662B7164"/>
    <w:rsid w:val="67031ABF"/>
    <w:rsid w:val="673B6D00"/>
    <w:rsid w:val="67970D28"/>
    <w:rsid w:val="6826BFEC"/>
    <w:rsid w:val="6D39B26C"/>
    <w:rsid w:val="6D60DDCB"/>
    <w:rsid w:val="715204B3"/>
    <w:rsid w:val="7166544B"/>
    <w:rsid w:val="7173EB55"/>
    <w:rsid w:val="76421A98"/>
    <w:rsid w:val="76BA7556"/>
    <w:rsid w:val="76CFEB10"/>
    <w:rsid w:val="76DEBDFE"/>
    <w:rsid w:val="7730EBF0"/>
    <w:rsid w:val="785857A8"/>
    <w:rsid w:val="78860026"/>
    <w:rsid w:val="79F4476B"/>
    <w:rsid w:val="7B6E915E"/>
    <w:rsid w:val="7BBB0D40"/>
    <w:rsid w:val="7E007001"/>
    <w:rsid w:val="7E7C3E92"/>
    <w:rsid w:val="7E905E94"/>
    <w:rsid w:val="7F1B52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5D8DC"/>
  <w15:docId w15:val="{F05A5E5D-17ED-4926-B0AE-3334267A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2E2"/>
  </w:style>
  <w:style w:type="paragraph" w:styleId="Heading1">
    <w:name w:val="heading 1"/>
    <w:basedOn w:val="Normal"/>
    <w:next w:val="Normal"/>
    <w:link w:val="Heading1Char"/>
    <w:uiPriority w:val="9"/>
    <w:qFormat/>
    <w:rsid w:val="003C15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64C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901DED"/>
    <w:pPr>
      <w:keepNext/>
      <w:spacing w:after="0" w:line="240" w:lineRule="auto"/>
      <w:ind w:firstLine="720"/>
      <w:jc w:val="both"/>
      <w:outlineLvl w:val="2"/>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19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9E0"/>
  </w:style>
  <w:style w:type="paragraph" w:styleId="Footer">
    <w:name w:val="footer"/>
    <w:basedOn w:val="Normal"/>
    <w:link w:val="FooterChar"/>
    <w:unhideWhenUsed/>
    <w:rsid w:val="00D219E0"/>
    <w:pPr>
      <w:tabs>
        <w:tab w:val="center" w:pos="4680"/>
        <w:tab w:val="right" w:pos="9360"/>
      </w:tabs>
      <w:spacing w:after="0" w:line="240" w:lineRule="auto"/>
    </w:pPr>
  </w:style>
  <w:style w:type="character" w:customStyle="1" w:styleId="FooterChar">
    <w:name w:val="Footer Char"/>
    <w:basedOn w:val="DefaultParagraphFont"/>
    <w:link w:val="Footer"/>
    <w:rsid w:val="00D219E0"/>
  </w:style>
  <w:style w:type="paragraph" w:styleId="BalloonText">
    <w:name w:val="Balloon Text"/>
    <w:basedOn w:val="Normal"/>
    <w:link w:val="BalloonTextChar"/>
    <w:uiPriority w:val="99"/>
    <w:semiHidden/>
    <w:unhideWhenUsed/>
    <w:rsid w:val="00D21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9E0"/>
    <w:rPr>
      <w:rFonts w:ascii="Tahoma" w:hAnsi="Tahoma" w:cs="Tahoma"/>
      <w:sz w:val="16"/>
      <w:szCs w:val="16"/>
    </w:rPr>
  </w:style>
  <w:style w:type="paragraph" w:styleId="ListParagraph">
    <w:name w:val="List Paragraph"/>
    <w:aliases w:val="Bullet Point"/>
    <w:basedOn w:val="Normal"/>
    <w:link w:val="ListParagraphChar"/>
    <w:uiPriority w:val="34"/>
    <w:qFormat/>
    <w:rsid w:val="00D219E0"/>
    <w:pPr>
      <w:ind w:left="720"/>
      <w:contextualSpacing/>
    </w:pPr>
  </w:style>
  <w:style w:type="character" w:styleId="Hyperlink">
    <w:name w:val="Hyperlink"/>
    <w:basedOn w:val="DefaultParagraphFont"/>
    <w:uiPriority w:val="99"/>
    <w:unhideWhenUsed/>
    <w:rsid w:val="00C51D30"/>
    <w:rPr>
      <w:color w:val="0000FF"/>
      <w:u w:val="single"/>
    </w:rPr>
  </w:style>
  <w:style w:type="character" w:styleId="CommentReference">
    <w:name w:val="annotation reference"/>
    <w:basedOn w:val="DefaultParagraphFont"/>
    <w:uiPriority w:val="99"/>
    <w:semiHidden/>
    <w:unhideWhenUsed/>
    <w:rsid w:val="00EE2821"/>
    <w:rPr>
      <w:sz w:val="16"/>
      <w:szCs w:val="16"/>
    </w:rPr>
  </w:style>
  <w:style w:type="paragraph" w:styleId="CommentText">
    <w:name w:val="annotation text"/>
    <w:basedOn w:val="Normal"/>
    <w:link w:val="CommentTextChar"/>
    <w:uiPriority w:val="99"/>
    <w:unhideWhenUsed/>
    <w:rsid w:val="00EE2821"/>
    <w:pPr>
      <w:spacing w:line="240" w:lineRule="auto"/>
    </w:pPr>
    <w:rPr>
      <w:sz w:val="20"/>
      <w:szCs w:val="20"/>
    </w:rPr>
  </w:style>
  <w:style w:type="character" w:customStyle="1" w:styleId="CommentTextChar">
    <w:name w:val="Comment Text Char"/>
    <w:basedOn w:val="DefaultParagraphFont"/>
    <w:link w:val="CommentText"/>
    <w:uiPriority w:val="99"/>
    <w:rsid w:val="00EE2821"/>
    <w:rPr>
      <w:sz w:val="20"/>
      <w:szCs w:val="20"/>
    </w:rPr>
  </w:style>
  <w:style w:type="paragraph" w:styleId="CommentSubject">
    <w:name w:val="annotation subject"/>
    <w:basedOn w:val="CommentText"/>
    <w:next w:val="CommentText"/>
    <w:link w:val="CommentSubjectChar"/>
    <w:uiPriority w:val="99"/>
    <w:semiHidden/>
    <w:unhideWhenUsed/>
    <w:rsid w:val="00EE2821"/>
    <w:rPr>
      <w:b/>
      <w:bCs/>
    </w:rPr>
  </w:style>
  <w:style w:type="character" w:customStyle="1" w:styleId="CommentSubjectChar">
    <w:name w:val="Comment Subject Char"/>
    <w:basedOn w:val="CommentTextChar"/>
    <w:link w:val="CommentSubject"/>
    <w:uiPriority w:val="99"/>
    <w:semiHidden/>
    <w:rsid w:val="00EE2821"/>
    <w:rPr>
      <w:b/>
      <w:bCs/>
      <w:sz w:val="20"/>
      <w:szCs w:val="20"/>
    </w:rPr>
  </w:style>
  <w:style w:type="paragraph" w:styleId="Revision">
    <w:name w:val="Revision"/>
    <w:hidden/>
    <w:uiPriority w:val="99"/>
    <w:semiHidden/>
    <w:rsid w:val="009B365F"/>
    <w:pPr>
      <w:spacing w:after="0" w:line="240" w:lineRule="auto"/>
    </w:pPr>
  </w:style>
  <w:style w:type="paragraph" w:styleId="BodyText2">
    <w:name w:val="Body Text 2"/>
    <w:basedOn w:val="Normal"/>
    <w:link w:val="BodyText2Char"/>
    <w:rsid w:val="00B07427"/>
    <w:pPr>
      <w:tabs>
        <w:tab w:val="left" w:pos="1710"/>
      </w:tabs>
      <w:spacing w:after="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07427"/>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F55E5"/>
    <w:pPr>
      <w:spacing w:after="120"/>
    </w:pPr>
    <w:rPr>
      <w:sz w:val="16"/>
      <w:szCs w:val="16"/>
    </w:rPr>
  </w:style>
  <w:style w:type="character" w:customStyle="1" w:styleId="BodyText3Char">
    <w:name w:val="Body Text 3 Char"/>
    <w:basedOn w:val="DefaultParagraphFont"/>
    <w:link w:val="BodyText3"/>
    <w:uiPriority w:val="99"/>
    <w:rsid w:val="008F55E5"/>
    <w:rPr>
      <w:sz w:val="16"/>
      <w:szCs w:val="16"/>
    </w:rPr>
  </w:style>
  <w:style w:type="paragraph" w:styleId="ListContinue">
    <w:name w:val="List Continue"/>
    <w:basedOn w:val="Normal"/>
    <w:unhideWhenUsed/>
    <w:rsid w:val="006E0451"/>
    <w:pPr>
      <w:spacing w:after="120" w:line="240" w:lineRule="auto"/>
      <w:ind w:left="36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01DED"/>
    <w:rPr>
      <w:rFonts w:ascii="Times New Roman" w:eastAsia="Times New Roman" w:hAnsi="Times New Roman" w:cs="Times New Roman"/>
      <w:sz w:val="24"/>
      <w:szCs w:val="20"/>
      <w:u w:val="single"/>
    </w:rPr>
  </w:style>
  <w:style w:type="paragraph" w:styleId="BodyTextIndent">
    <w:name w:val="Body Text Indent"/>
    <w:basedOn w:val="Normal"/>
    <w:link w:val="BodyTextIndentChar"/>
    <w:uiPriority w:val="99"/>
    <w:unhideWhenUsed/>
    <w:rsid w:val="007178ED"/>
    <w:pPr>
      <w:spacing w:after="120"/>
      <w:ind w:left="360"/>
    </w:pPr>
  </w:style>
  <w:style w:type="character" w:customStyle="1" w:styleId="BodyTextIndentChar">
    <w:name w:val="Body Text Indent Char"/>
    <w:basedOn w:val="DefaultParagraphFont"/>
    <w:link w:val="BodyTextIndent"/>
    <w:uiPriority w:val="99"/>
    <w:rsid w:val="007178ED"/>
  </w:style>
  <w:style w:type="character" w:customStyle="1" w:styleId="ListParagraphChar">
    <w:name w:val="List Paragraph Char"/>
    <w:aliases w:val="Bullet Point Char"/>
    <w:basedOn w:val="DefaultParagraphFont"/>
    <w:link w:val="ListParagraph"/>
    <w:uiPriority w:val="34"/>
    <w:locked/>
    <w:rsid w:val="009E05BE"/>
  </w:style>
  <w:style w:type="paragraph" w:styleId="BodyText">
    <w:name w:val="Body Text"/>
    <w:basedOn w:val="Normal"/>
    <w:link w:val="BodyTextChar"/>
    <w:uiPriority w:val="99"/>
    <w:unhideWhenUsed/>
    <w:rsid w:val="006B6126"/>
    <w:pPr>
      <w:spacing w:after="120"/>
    </w:pPr>
  </w:style>
  <w:style w:type="character" w:customStyle="1" w:styleId="BodyTextChar">
    <w:name w:val="Body Text Char"/>
    <w:basedOn w:val="DefaultParagraphFont"/>
    <w:link w:val="BodyText"/>
    <w:uiPriority w:val="99"/>
    <w:rsid w:val="006B6126"/>
  </w:style>
  <w:style w:type="character" w:styleId="Mention">
    <w:name w:val="Mention"/>
    <w:basedOn w:val="DefaultParagraphFont"/>
    <w:uiPriority w:val="99"/>
    <w:unhideWhenUsed/>
    <w:rsid w:val="00652D5D"/>
    <w:rPr>
      <w:color w:val="2B579A"/>
      <w:shd w:val="clear" w:color="auto" w:fill="E1DFDD"/>
    </w:rPr>
  </w:style>
  <w:style w:type="paragraph" w:customStyle="1" w:styleId="paragraph">
    <w:name w:val="paragraph"/>
    <w:basedOn w:val="Normal"/>
    <w:uiPriority w:val="99"/>
    <w:rsid w:val="002C50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764C24"/>
    <w:rPr>
      <w:rFonts w:asciiTheme="majorHAnsi" w:eastAsiaTheme="majorEastAsia" w:hAnsiTheme="majorHAnsi" w:cstheme="majorBidi"/>
      <w:color w:val="365F91" w:themeColor="accent1" w:themeShade="BF"/>
      <w:sz w:val="26"/>
      <w:szCs w:val="26"/>
    </w:rPr>
  </w:style>
  <w:style w:type="paragraph" w:styleId="ListNumber">
    <w:name w:val="List Number"/>
    <w:basedOn w:val="Normal"/>
    <w:uiPriority w:val="99"/>
    <w:semiHidden/>
    <w:unhideWhenUsed/>
    <w:rsid w:val="00ED36E5"/>
    <w:pPr>
      <w:numPr>
        <w:numId w:val="2"/>
      </w:numPr>
      <w:contextualSpacing/>
    </w:pPr>
  </w:style>
  <w:style w:type="character" w:customStyle="1" w:styleId="Heading1Char">
    <w:name w:val="Heading 1 Char"/>
    <w:basedOn w:val="DefaultParagraphFont"/>
    <w:link w:val="Heading1"/>
    <w:uiPriority w:val="9"/>
    <w:rsid w:val="003C1513"/>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5264C5"/>
    <w:rPr>
      <w:color w:val="605E5C"/>
      <w:shd w:val="clear" w:color="auto" w:fill="E1DFDD"/>
    </w:rPr>
  </w:style>
  <w:style w:type="paragraph" w:styleId="NormalWeb">
    <w:name w:val="Normal (Web)"/>
    <w:basedOn w:val="Normal"/>
    <w:uiPriority w:val="99"/>
    <w:semiHidden/>
    <w:unhideWhenUsed/>
    <w:rsid w:val="00CC75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8398">
      <w:bodyDiv w:val="1"/>
      <w:marLeft w:val="0"/>
      <w:marRight w:val="0"/>
      <w:marTop w:val="0"/>
      <w:marBottom w:val="0"/>
      <w:divBdr>
        <w:top w:val="none" w:sz="0" w:space="0" w:color="auto"/>
        <w:left w:val="none" w:sz="0" w:space="0" w:color="auto"/>
        <w:bottom w:val="none" w:sz="0" w:space="0" w:color="auto"/>
        <w:right w:val="none" w:sz="0" w:space="0" w:color="auto"/>
      </w:divBdr>
    </w:div>
    <w:div w:id="326061388">
      <w:bodyDiv w:val="1"/>
      <w:marLeft w:val="0"/>
      <w:marRight w:val="0"/>
      <w:marTop w:val="0"/>
      <w:marBottom w:val="0"/>
      <w:divBdr>
        <w:top w:val="none" w:sz="0" w:space="0" w:color="auto"/>
        <w:left w:val="none" w:sz="0" w:space="0" w:color="auto"/>
        <w:bottom w:val="none" w:sz="0" w:space="0" w:color="auto"/>
        <w:right w:val="none" w:sz="0" w:space="0" w:color="auto"/>
      </w:divBdr>
    </w:div>
    <w:div w:id="453407775">
      <w:bodyDiv w:val="1"/>
      <w:marLeft w:val="0"/>
      <w:marRight w:val="0"/>
      <w:marTop w:val="0"/>
      <w:marBottom w:val="0"/>
      <w:divBdr>
        <w:top w:val="none" w:sz="0" w:space="0" w:color="auto"/>
        <w:left w:val="none" w:sz="0" w:space="0" w:color="auto"/>
        <w:bottom w:val="none" w:sz="0" w:space="0" w:color="auto"/>
        <w:right w:val="none" w:sz="0" w:space="0" w:color="auto"/>
      </w:divBdr>
    </w:div>
    <w:div w:id="494953359">
      <w:bodyDiv w:val="1"/>
      <w:marLeft w:val="0"/>
      <w:marRight w:val="0"/>
      <w:marTop w:val="0"/>
      <w:marBottom w:val="0"/>
      <w:divBdr>
        <w:top w:val="none" w:sz="0" w:space="0" w:color="auto"/>
        <w:left w:val="none" w:sz="0" w:space="0" w:color="auto"/>
        <w:bottom w:val="none" w:sz="0" w:space="0" w:color="auto"/>
        <w:right w:val="none" w:sz="0" w:space="0" w:color="auto"/>
      </w:divBdr>
    </w:div>
    <w:div w:id="507142278">
      <w:bodyDiv w:val="1"/>
      <w:marLeft w:val="0"/>
      <w:marRight w:val="0"/>
      <w:marTop w:val="0"/>
      <w:marBottom w:val="0"/>
      <w:divBdr>
        <w:top w:val="none" w:sz="0" w:space="0" w:color="auto"/>
        <w:left w:val="none" w:sz="0" w:space="0" w:color="auto"/>
        <w:bottom w:val="none" w:sz="0" w:space="0" w:color="auto"/>
        <w:right w:val="none" w:sz="0" w:space="0" w:color="auto"/>
      </w:divBdr>
    </w:div>
    <w:div w:id="552422699">
      <w:bodyDiv w:val="1"/>
      <w:marLeft w:val="0"/>
      <w:marRight w:val="0"/>
      <w:marTop w:val="0"/>
      <w:marBottom w:val="0"/>
      <w:divBdr>
        <w:top w:val="none" w:sz="0" w:space="0" w:color="auto"/>
        <w:left w:val="none" w:sz="0" w:space="0" w:color="auto"/>
        <w:bottom w:val="none" w:sz="0" w:space="0" w:color="auto"/>
        <w:right w:val="none" w:sz="0" w:space="0" w:color="auto"/>
      </w:divBdr>
    </w:div>
    <w:div w:id="721904821">
      <w:bodyDiv w:val="1"/>
      <w:marLeft w:val="0"/>
      <w:marRight w:val="0"/>
      <w:marTop w:val="0"/>
      <w:marBottom w:val="0"/>
      <w:divBdr>
        <w:top w:val="none" w:sz="0" w:space="0" w:color="auto"/>
        <w:left w:val="none" w:sz="0" w:space="0" w:color="auto"/>
        <w:bottom w:val="none" w:sz="0" w:space="0" w:color="auto"/>
        <w:right w:val="none" w:sz="0" w:space="0" w:color="auto"/>
      </w:divBdr>
    </w:div>
    <w:div w:id="1066606005">
      <w:bodyDiv w:val="1"/>
      <w:marLeft w:val="0"/>
      <w:marRight w:val="0"/>
      <w:marTop w:val="0"/>
      <w:marBottom w:val="0"/>
      <w:divBdr>
        <w:top w:val="none" w:sz="0" w:space="0" w:color="auto"/>
        <w:left w:val="none" w:sz="0" w:space="0" w:color="auto"/>
        <w:bottom w:val="none" w:sz="0" w:space="0" w:color="auto"/>
        <w:right w:val="none" w:sz="0" w:space="0" w:color="auto"/>
      </w:divBdr>
      <w:divsChild>
        <w:div w:id="1510409552">
          <w:marLeft w:val="0"/>
          <w:marRight w:val="0"/>
          <w:marTop w:val="0"/>
          <w:marBottom w:val="0"/>
          <w:divBdr>
            <w:top w:val="none" w:sz="0" w:space="0" w:color="auto"/>
            <w:left w:val="none" w:sz="0" w:space="0" w:color="auto"/>
            <w:bottom w:val="none" w:sz="0" w:space="0" w:color="auto"/>
            <w:right w:val="none" w:sz="0" w:space="0" w:color="auto"/>
          </w:divBdr>
          <w:divsChild>
            <w:div w:id="660044444">
              <w:marLeft w:val="0"/>
              <w:marRight w:val="0"/>
              <w:marTop w:val="0"/>
              <w:marBottom w:val="0"/>
              <w:divBdr>
                <w:top w:val="none" w:sz="0" w:space="0" w:color="auto"/>
                <w:left w:val="none" w:sz="0" w:space="0" w:color="auto"/>
                <w:bottom w:val="none" w:sz="0" w:space="0" w:color="auto"/>
                <w:right w:val="none" w:sz="0" w:space="0" w:color="auto"/>
              </w:divBdr>
              <w:divsChild>
                <w:div w:id="2113360045">
                  <w:marLeft w:val="0"/>
                  <w:marRight w:val="0"/>
                  <w:marTop w:val="0"/>
                  <w:marBottom w:val="0"/>
                  <w:divBdr>
                    <w:top w:val="none" w:sz="0" w:space="0" w:color="auto"/>
                    <w:left w:val="none" w:sz="0" w:space="0" w:color="auto"/>
                    <w:bottom w:val="none" w:sz="0" w:space="0" w:color="auto"/>
                    <w:right w:val="none" w:sz="0" w:space="0" w:color="auto"/>
                  </w:divBdr>
                  <w:divsChild>
                    <w:div w:id="19060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045551">
      <w:bodyDiv w:val="1"/>
      <w:marLeft w:val="0"/>
      <w:marRight w:val="0"/>
      <w:marTop w:val="0"/>
      <w:marBottom w:val="0"/>
      <w:divBdr>
        <w:top w:val="none" w:sz="0" w:space="0" w:color="auto"/>
        <w:left w:val="none" w:sz="0" w:space="0" w:color="auto"/>
        <w:bottom w:val="none" w:sz="0" w:space="0" w:color="auto"/>
        <w:right w:val="none" w:sz="0" w:space="0" w:color="auto"/>
      </w:divBdr>
    </w:div>
    <w:div w:id="1545093670">
      <w:bodyDiv w:val="1"/>
      <w:marLeft w:val="0"/>
      <w:marRight w:val="0"/>
      <w:marTop w:val="0"/>
      <w:marBottom w:val="0"/>
      <w:divBdr>
        <w:top w:val="none" w:sz="0" w:space="0" w:color="auto"/>
        <w:left w:val="none" w:sz="0" w:space="0" w:color="auto"/>
        <w:bottom w:val="none" w:sz="0" w:space="0" w:color="auto"/>
        <w:right w:val="none" w:sz="0" w:space="0" w:color="auto"/>
      </w:divBdr>
    </w:div>
    <w:div w:id="1767841040">
      <w:bodyDiv w:val="1"/>
      <w:marLeft w:val="0"/>
      <w:marRight w:val="0"/>
      <w:marTop w:val="0"/>
      <w:marBottom w:val="0"/>
      <w:divBdr>
        <w:top w:val="none" w:sz="0" w:space="0" w:color="auto"/>
        <w:left w:val="none" w:sz="0" w:space="0" w:color="auto"/>
        <w:bottom w:val="none" w:sz="0" w:space="0" w:color="auto"/>
        <w:right w:val="none" w:sz="0" w:space="0" w:color="auto"/>
      </w:divBdr>
    </w:div>
    <w:div w:id="1794208923">
      <w:bodyDiv w:val="1"/>
      <w:marLeft w:val="0"/>
      <w:marRight w:val="0"/>
      <w:marTop w:val="0"/>
      <w:marBottom w:val="0"/>
      <w:divBdr>
        <w:top w:val="none" w:sz="0" w:space="0" w:color="auto"/>
        <w:left w:val="none" w:sz="0" w:space="0" w:color="auto"/>
        <w:bottom w:val="none" w:sz="0" w:space="0" w:color="auto"/>
        <w:right w:val="none" w:sz="0" w:space="0" w:color="auto"/>
      </w:divBdr>
    </w:div>
    <w:div w:id="2026246162">
      <w:bodyDiv w:val="1"/>
      <w:marLeft w:val="0"/>
      <w:marRight w:val="0"/>
      <w:marTop w:val="0"/>
      <w:marBottom w:val="0"/>
      <w:divBdr>
        <w:top w:val="none" w:sz="0" w:space="0" w:color="auto"/>
        <w:left w:val="none" w:sz="0" w:space="0" w:color="auto"/>
        <w:bottom w:val="none" w:sz="0" w:space="0" w:color="auto"/>
        <w:right w:val="none" w:sz="0" w:space="0" w:color="auto"/>
      </w:divBdr>
    </w:div>
    <w:div w:id="2095322283">
      <w:bodyDiv w:val="1"/>
      <w:marLeft w:val="0"/>
      <w:marRight w:val="0"/>
      <w:marTop w:val="0"/>
      <w:marBottom w:val="0"/>
      <w:divBdr>
        <w:top w:val="none" w:sz="0" w:space="0" w:color="auto"/>
        <w:left w:val="none" w:sz="0" w:space="0" w:color="auto"/>
        <w:bottom w:val="none" w:sz="0" w:space="0" w:color="auto"/>
        <w:right w:val="none" w:sz="0" w:space="0" w:color="auto"/>
      </w:divBdr>
    </w:div>
    <w:div w:id="2122802829">
      <w:bodyDiv w:val="1"/>
      <w:marLeft w:val="0"/>
      <w:marRight w:val="0"/>
      <w:marTop w:val="0"/>
      <w:marBottom w:val="0"/>
      <w:divBdr>
        <w:top w:val="none" w:sz="0" w:space="0" w:color="auto"/>
        <w:left w:val="none" w:sz="0" w:space="0" w:color="auto"/>
        <w:bottom w:val="none" w:sz="0" w:space="0" w:color="auto"/>
        <w:right w:val="none" w:sz="0" w:space="0" w:color="auto"/>
      </w:divBdr>
    </w:div>
    <w:div w:id="212784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SharedWithUsers xmlns="826143e3-bbcb-45bb-8829-107013e701e5">
      <UserInfo>
        <DisplayName>Pinegar, Jim</DisplayName>
        <AccountId>46</AccountId>
        <AccountType/>
      </UserInfo>
      <UserInfo>
        <DisplayName>Gann, Julie</DisplayName>
        <AccountId>42</AccountId>
        <AccountType/>
      </UserInfo>
      <UserInfo>
        <DisplayName>Farr, Jason</DisplayName>
        <AccountId>99</AccountId>
        <AccountType/>
      </UserInfo>
      <UserInfo>
        <DisplayName>Stultz, Jake</DisplayName>
        <AccountId>43</AccountId>
        <AccountType/>
      </UserInfo>
      <UserInfo>
        <DisplayName>Oden, William</DisplayName>
        <AccountId>284</AccountId>
        <AccountType/>
      </UserInfo>
      <UserInfo>
        <DisplayName>Jacks, Wendy</DisplayName>
        <AccountId>47</AccountId>
        <AccountType/>
      </UserInfo>
      <UserInfo>
        <DisplayName>Marcotte, Robin</DisplayName>
        <AccountId>56</AccountId>
        <AccountType/>
      </UserInfo>
    </SharedWithUsers>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340BF9-8B21-4F4C-A082-B9DE2B97022B}">
  <ds:schemaRefs>
    <ds:schemaRef ds:uri="http://schemas.microsoft.com/office/2006/metadata/properties"/>
    <ds:schemaRef ds:uri="http://schemas.microsoft.com/office/infopath/2007/PartnerControls"/>
    <ds:schemaRef ds:uri="3c9e15a3-223f-4584-afb1-1dbe0b3878fa"/>
    <ds:schemaRef ds:uri="826143e3-bbcb-45bb-8829-107013e701e5"/>
    <ds:schemaRef ds:uri="dbd46520-c392-41b5-9f68-fe7486eefad7"/>
  </ds:schemaRefs>
</ds:datastoreItem>
</file>

<file path=customXml/itemProps2.xml><?xml version="1.0" encoding="utf-8"?>
<ds:datastoreItem xmlns:ds="http://schemas.openxmlformats.org/officeDocument/2006/customXml" ds:itemID="{21BE68C0-8B25-4368-9C53-455729DBD6F0}">
  <ds:schemaRefs>
    <ds:schemaRef ds:uri="http://schemas.openxmlformats.org/officeDocument/2006/bibliography"/>
  </ds:schemaRefs>
</ds:datastoreItem>
</file>

<file path=customXml/itemProps3.xml><?xml version="1.0" encoding="utf-8"?>
<ds:datastoreItem xmlns:ds="http://schemas.openxmlformats.org/officeDocument/2006/customXml" ds:itemID="{4191FF55-8A0F-4E98-A3C2-C3B8C149B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D88B0C-012D-4739-B323-3A1BF415DB63}">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185</TotalTime>
  <Pages>19</Pages>
  <Words>10617</Words>
  <Characters>59510</Characters>
  <Application>Microsoft Office Word</Application>
  <DocSecurity>0</DocSecurity>
  <Lines>851</Lines>
  <Paragraphs>155</Paragraphs>
  <ScaleCrop>false</ScaleCrop>
  <HeadingPairs>
    <vt:vector size="2" baseType="variant">
      <vt:variant>
        <vt:lpstr>Title</vt:lpstr>
      </vt:variant>
      <vt:variant>
        <vt:i4>1</vt:i4>
      </vt:variant>
    </vt:vector>
  </HeadingPairs>
  <TitlesOfParts>
    <vt:vector size="1" baseType="lpstr">
      <vt:lpstr>Minutes - Statutory Accounting Principles (E) Working Group</vt:lpstr>
    </vt:vector>
  </TitlesOfParts>
  <Company>NAIC</Company>
  <LinksUpToDate>false</LinksUpToDate>
  <CharactersWithSpaces>69968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 Statutory Accounting Principles (E) Working Group</dc:title>
  <dc:subject>Minutes - Statutory Accounting Principles (E) Working Group</dc:subject>
  <dc:creator>NAIC 2025 Summer National Meeting</dc:creator>
  <cp:keywords/>
  <cp:lastModifiedBy>Marcotte, Robin</cp:lastModifiedBy>
  <cp:revision>56</cp:revision>
  <cp:lastPrinted>2025-11-24T15:57:00Z</cp:lastPrinted>
  <dcterms:created xsi:type="dcterms:W3CDTF">2025-08-22T16:21:00Z</dcterms:created>
  <dcterms:modified xsi:type="dcterms:W3CDTF">2025-11-24T15:57:00Z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0x010100DD0FEDF019004E4AB00FDE98BFC1B847</vt:lpwstr>
  </property>
  <property fmtid="{D5CDD505-2E9C-101B-9397-08002B2CF9AE}" pid="4" name="MediaServiceImageTags">
    <vt:lpwstr/>
  </property>
  <property fmtid="{D5CDD505-2E9C-101B-9397-08002B2CF9AE}" pid="5" name="GrammarlyDocumentId">
    <vt:lpwstr>b04371d1abdb7ea3a3c4cc9aceeff8c583401537c3d0fb07148f68166a3c8207</vt:lpwstr>
  </property>
  <property fmtid="{D5CDD505-2E9C-101B-9397-08002B2CF9AE}" pid="6" name="docLang">
    <vt:lpwstr>en</vt:lpwstr>
  </property>
</Properties>
</file>